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people.xml" ContentType="application/vnd.openxmlformats-officedocument.wordprocessingml.peopl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2F7F" w:rsidRPr="006C6AFC" w:rsidRDefault="00EB55CE" w:rsidP="00CD2F7F">
      <w:pPr>
        <w:pStyle w:val="NZEV0"/>
        <w:spacing w:line="280" w:lineRule="atLeast"/>
        <w:rPr>
          <w:rFonts w:cs="Arial"/>
        </w:rPr>
      </w:pPr>
      <w:r>
        <w:rPr>
          <w:rFonts w:cs="Arial"/>
        </w:rPr>
        <w:t>Detailní specifikace plnění</w:t>
      </w:r>
    </w:p>
    <w:p w:rsidR="00CD2F7F" w:rsidRPr="006C6AFC" w:rsidRDefault="00CD2F7F" w:rsidP="00CD2F7F">
      <w:pPr>
        <w:autoSpaceDE w:val="0"/>
        <w:autoSpaceDN w:val="0"/>
        <w:adjustRightInd w:val="0"/>
        <w:spacing w:before="120" w:after="120" w:line="280" w:lineRule="atLeast"/>
        <w:jc w:val="center"/>
        <w:rPr>
          <w:rFonts w:ascii="Arial" w:hAnsi="Arial" w:cs="Arial"/>
          <w:b/>
        </w:rPr>
      </w:pPr>
    </w:p>
    <w:p w:rsidR="00CD2F7F" w:rsidRDefault="00CD2F7F" w:rsidP="00CD2F7F">
      <w:pPr>
        <w:autoSpaceDE w:val="0"/>
        <w:autoSpaceDN w:val="0"/>
        <w:adjustRightInd w:val="0"/>
        <w:spacing w:before="120" w:after="120" w:line="280" w:lineRule="atLeast"/>
        <w:jc w:val="center"/>
        <w:rPr>
          <w:rFonts w:ascii="Arial" w:hAnsi="Arial" w:cs="Arial"/>
          <w:b/>
        </w:rPr>
      </w:pPr>
      <w:r w:rsidRPr="006C6AFC">
        <w:rPr>
          <w:rFonts w:ascii="Arial" w:hAnsi="Arial" w:cs="Arial"/>
          <w:b/>
        </w:rPr>
        <w:t>na veřejnou zakázku</w:t>
      </w:r>
    </w:p>
    <w:p w:rsidR="00CD2F7F" w:rsidRPr="006C6AFC" w:rsidRDefault="00CD2F7F" w:rsidP="00CD2F7F">
      <w:pPr>
        <w:autoSpaceDE w:val="0"/>
        <w:autoSpaceDN w:val="0"/>
        <w:adjustRightInd w:val="0"/>
        <w:spacing w:before="120" w:after="120" w:line="280" w:lineRule="atLeast"/>
        <w:jc w:val="center"/>
        <w:rPr>
          <w:rFonts w:ascii="Arial" w:hAnsi="Arial" w:cs="Arial"/>
          <w:b/>
        </w:rPr>
      </w:pPr>
    </w:p>
    <w:p w:rsidR="00CD2F7F" w:rsidRPr="005C05BE" w:rsidRDefault="00CD2F7F" w:rsidP="00CD2F7F">
      <w:pPr>
        <w:pBdr>
          <w:top w:val="single" w:sz="4" w:space="1" w:color="auto"/>
          <w:left w:val="single" w:sz="4" w:space="4" w:color="auto"/>
          <w:bottom w:val="single" w:sz="4" w:space="1" w:color="auto"/>
          <w:right w:val="single" w:sz="4" w:space="4" w:color="auto"/>
        </w:pBdr>
        <w:shd w:val="clear" w:color="auto" w:fill="1F497D"/>
        <w:autoSpaceDE w:val="0"/>
        <w:autoSpaceDN w:val="0"/>
        <w:adjustRightInd w:val="0"/>
        <w:spacing w:before="120" w:after="120" w:line="280" w:lineRule="atLeast"/>
        <w:jc w:val="center"/>
        <w:rPr>
          <w:rFonts w:ascii="Arial" w:hAnsi="Arial" w:cs="Arial"/>
          <w:b/>
          <w:bCs/>
          <w:color w:val="FFFFFF"/>
          <w:sz w:val="32"/>
          <w:szCs w:val="32"/>
        </w:rPr>
      </w:pPr>
      <w:r w:rsidRPr="005C05BE">
        <w:rPr>
          <w:rFonts w:ascii="Arial" w:hAnsi="Arial" w:cs="Arial"/>
          <w:b/>
          <w:bCs/>
          <w:color w:val="FFFFFF"/>
          <w:sz w:val="32"/>
          <w:szCs w:val="32"/>
        </w:rPr>
        <w:t>Resortní elektronický systém spisové služby</w:t>
      </w:r>
    </w:p>
    <w:p w:rsidR="00CD2F7F" w:rsidRPr="00F97D56" w:rsidRDefault="00CD2F7F" w:rsidP="00CD2F7F">
      <w:pPr>
        <w:pStyle w:val="Normln11"/>
        <w:spacing w:before="120" w:after="120" w:line="280" w:lineRule="atLeast"/>
        <w:jc w:val="center"/>
        <w:rPr>
          <w:rFonts w:cs="Arial"/>
          <w:b/>
          <w:color w:val="FF0000"/>
          <w:sz w:val="20"/>
          <w:szCs w:val="20"/>
        </w:rPr>
      </w:pPr>
    </w:p>
    <w:p w:rsidR="00CD2F7F" w:rsidRPr="006C6AFC" w:rsidRDefault="00CD2F7F" w:rsidP="00CD2F7F">
      <w:pPr>
        <w:pStyle w:val="Normln11"/>
        <w:spacing w:line="280" w:lineRule="atLeast"/>
        <w:jc w:val="center"/>
        <w:rPr>
          <w:rFonts w:cs="Arial"/>
          <w:b/>
          <w:sz w:val="20"/>
          <w:szCs w:val="20"/>
        </w:rPr>
      </w:pPr>
      <w:r>
        <w:rPr>
          <w:rFonts w:cs="Arial"/>
          <w:b/>
          <w:sz w:val="20"/>
          <w:szCs w:val="20"/>
        </w:rPr>
        <w:t>zadávanou v nadlimitním otevřeném</w:t>
      </w:r>
      <w:r w:rsidRPr="006C6AFC">
        <w:rPr>
          <w:rFonts w:cs="Arial"/>
          <w:b/>
          <w:sz w:val="20"/>
          <w:szCs w:val="20"/>
        </w:rPr>
        <w:t xml:space="preserve"> řízení dle zákona č. 137/2006 Sb.,</w:t>
      </w:r>
    </w:p>
    <w:p w:rsidR="00CD2F7F" w:rsidRPr="006C6AFC" w:rsidRDefault="00CD2F7F" w:rsidP="00CD2F7F">
      <w:pPr>
        <w:pStyle w:val="Normln11"/>
        <w:spacing w:line="280" w:lineRule="atLeast"/>
        <w:jc w:val="center"/>
        <w:rPr>
          <w:rFonts w:cs="Arial"/>
          <w:b/>
          <w:sz w:val="20"/>
          <w:szCs w:val="20"/>
        </w:rPr>
      </w:pPr>
      <w:r>
        <w:rPr>
          <w:rFonts w:cs="Arial"/>
          <w:b/>
          <w:sz w:val="20"/>
          <w:szCs w:val="20"/>
        </w:rPr>
        <w:t>o veřejných zakázkách, ve znění pozdějších předpisů</w:t>
      </w:r>
      <w:r w:rsidRPr="006C6AFC">
        <w:rPr>
          <w:rFonts w:cs="Arial"/>
          <w:b/>
          <w:sz w:val="20"/>
          <w:szCs w:val="20"/>
        </w:rPr>
        <w:t xml:space="preserve"> (dále jen </w:t>
      </w:r>
      <w:r>
        <w:rPr>
          <w:rFonts w:cs="Arial"/>
          <w:b/>
          <w:sz w:val="20"/>
          <w:szCs w:val="20"/>
        </w:rPr>
        <w:t>„ZVZ“</w:t>
      </w:r>
      <w:r w:rsidRPr="006C6AFC">
        <w:rPr>
          <w:rFonts w:cs="Arial"/>
          <w:b/>
          <w:sz w:val="20"/>
          <w:szCs w:val="20"/>
        </w:rPr>
        <w:t>)</w:t>
      </w:r>
    </w:p>
    <w:p w:rsidR="00CD2F7F" w:rsidRPr="006C6AFC" w:rsidRDefault="00CD2F7F" w:rsidP="00CD2F7F">
      <w:pPr>
        <w:spacing w:before="120" w:after="120" w:line="280" w:lineRule="atLeast"/>
        <w:rPr>
          <w:rFonts w:ascii="Arial" w:hAnsi="Arial" w:cs="Arial"/>
          <w:b/>
          <w:szCs w:val="20"/>
        </w:rPr>
      </w:pPr>
    </w:p>
    <w:p w:rsidR="00CD2F7F" w:rsidRPr="006C6AFC" w:rsidRDefault="00CD2F7F" w:rsidP="00CD2F7F">
      <w:pPr>
        <w:spacing w:before="120" w:after="120" w:line="280" w:lineRule="atLeast"/>
        <w:jc w:val="center"/>
        <w:rPr>
          <w:rFonts w:ascii="Arial" w:hAnsi="Arial" w:cs="Arial"/>
          <w:b/>
          <w:sz w:val="20"/>
          <w:szCs w:val="20"/>
        </w:rPr>
      </w:pPr>
      <w:r>
        <w:rPr>
          <w:rFonts w:ascii="Arial" w:hAnsi="Arial" w:cs="Arial"/>
          <w:b/>
          <w:sz w:val="20"/>
          <w:szCs w:val="20"/>
        </w:rPr>
        <w:t>Zadavatel</w:t>
      </w:r>
      <w:r w:rsidRPr="006C6AFC">
        <w:rPr>
          <w:rFonts w:ascii="Arial" w:hAnsi="Arial" w:cs="Arial"/>
          <w:b/>
          <w:sz w:val="20"/>
          <w:szCs w:val="20"/>
        </w:rPr>
        <w:t xml:space="preserve"> veřejné zakázky:</w:t>
      </w:r>
    </w:p>
    <w:p w:rsidR="00CD2F7F" w:rsidRPr="006C6AFC" w:rsidRDefault="00CD2F7F" w:rsidP="00CD2F7F">
      <w:pPr>
        <w:spacing w:before="120" w:after="120" w:line="280" w:lineRule="atLeast"/>
        <w:jc w:val="center"/>
        <w:rPr>
          <w:rFonts w:ascii="Arial" w:hAnsi="Arial" w:cs="Arial"/>
          <w:sz w:val="20"/>
          <w:szCs w:val="20"/>
        </w:rPr>
      </w:pPr>
      <w:r w:rsidRPr="006C6AFC">
        <w:rPr>
          <w:rFonts w:ascii="Arial" w:hAnsi="Arial" w:cs="Arial"/>
          <w:sz w:val="20"/>
          <w:szCs w:val="20"/>
        </w:rPr>
        <w:t xml:space="preserve">Česká republika – Ministerstvo práce a sociálních věcí </w:t>
      </w:r>
    </w:p>
    <w:p w:rsidR="00CD2F7F" w:rsidRPr="006C6AFC" w:rsidRDefault="00CD2F7F" w:rsidP="00CD2F7F">
      <w:pPr>
        <w:spacing w:before="120" w:after="120" w:line="280" w:lineRule="atLeast"/>
        <w:jc w:val="center"/>
        <w:rPr>
          <w:rFonts w:ascii="Arial" w:hAnsi="Arial" w:cs="Arial"/>
          <w:sz w:val="20"/>
          <w:szCs w:val="20"/>
        </w:rPr>
      </w:pPr>
      <w:r>
        <w:rPr>
          <w:rFonts w:ascii="Arial" w:hAnsi="Arial" w:cs="Arial"/>
          <w:sz w:val="20"/>
          <w:szCs w:val="20"/>
        </w:rPr>
        <w:t xml:space="preserve">se sídlem Na Poříčním právu </w:t>
      </w:r>
      <w:r w:rsidRPr="006C6AFC">
        <w:rPr>
          <w:rFonts w:ascii="Arial" w:hAnsi="Arial" w:cs="Arial"/>
          <w:sz w:val="20"/>
          <w:szCs w:val="20"/>
        </w:rPr>
        <w:t>376</w:t>
      </w:r>
      <w:r>
        <w:rPr>
          <w:rFonts w:ascii="Arial" w:hAnsi="Arial" w:cs="Arial"/>
          <w:sz w:val="20"/>
          <w:szCs w:val="20"/>
        </w:rPr>
        <w:t>/1</w:t>
      </w:r>
      <w:r w:rsidRPr="006C6AFC">
        <w:rPr>
          <w:rFonts w:ascii="Arial" w:hAnsi="Arial" w:cs="Arial"/>
          <w:sz w:val="20"/>
          <w:szCs w:val="20"/>
        </w:rPr>
        <w:t>, 128 01 Praha 2</w:t>
      </w:r>
    </w:p>
    <w:p w:rsidR="00CD2F7F" w:rsidRPr="006C6AFC" w:rsidRDefault="00CD2F7F" w:rsidP="00CD2F7F">
      <w:pPr>
        <w:spacing w:before="120" w:after="120" w:line="280" w:lineRule="atLeast"/>
        <w:jc w:val="center"/>
        <w:rPr>
          <w:rFonts w:ascii="Arial" w:hAnsi="Arial" w:cs="Arial"/>
          <w:sz w:val="20"/>
          <w:szCs w:val="20"/>
        </w:rPr>
      </w:pPr>
      <w:r w:rsidRPr="006C6AFC">
        <w:rPr>
          <w:rFonts w:ascii="Arial" w:hAnsi="Arial" w:cs="Arial"/>
          <w:sz w:val="20"/>
          <w:szCs w:val="20"/>
        </w:rPr>
        <w:t>IČ</w:t>
      </w:r>
      <w:r>
        <w:rPr>
          <w:rFonts w:ascii="Arial" w:hAnsi="Arial" w:cs="Arial"/>
          <w:sz w:val="20"/>
          <w:szCs w:val="20"/>
        </w:rPr>
        <w:t>O</w:t>
      </w:r>
      <w:r w:rsidRPr="006C6AFC">
        <w:rPr>
          <w:rFonts w:ascii="Arial" w:hAnsi="Arial" w:cs="Arial"/>
          <w:sz w:val="20"/>
          <w:szCs w:val="20"/>
        </w:rPr>
        <w:t>: 00551023</w:t>
      </w:r>
    </w:p>
    <w:p w:rsidR="00CD2F7F" w:rsidRPr="002F5ECA" w:rsidRDefault="00CD2F7F" w:rsidP="00CD2F7F">
      <w:pPr>
        <w:tabs>
          <w:tab w:val="left" w:pos="0"/>
        </w:tabs>
        <w:spacing w:before="120" w:after="120" w:line="280" w:lineRule="atLeast"/>
        <w:jc w:val="center"/>
        <w:rPr>
          <w:rFonts w:ascii="Arial" w:hAnsi="Arial" w:cs="Arial"/>
          <w:sz w:val="20"/>
          <w:szCs w:val="20"/>
        </w:rPr>
      </w:pPr>
      <w:r w:rsidRPr="002F5ECA">
        <w:rPr>
          <w:rFonts w:ascii="Arial" w:hAnsi="Arial" w:cs="Arial"/>
          <w:sz w:val="20"/>
          <w:szCs w:val="20"/>
        </w:rPr>
        <w:t>(dále jen „</w:t>
      </w:r>
      <w:r w:rsidRPr="002F5ECA">
        <w:rPr>
          <w:rFonts w:ascii="Arial" w:hAnsi="Arial" w:cs="Arial"/>
          <w:b/>
          <w:sz w:val="20"/>
          <w:szCs w:val="20"/>
        </w:rPr>
        <w:t>zadavatel</w:t>
      </w:r>
      <w:r w:rsidRPr="002F5ECA">
        <w:rPr>
          <w:rFonts w:ascii="Arial" w:hAnsi="Arial" w:cs="Arial"/>
          <w:sz w:val="20"/>
          <w:szCs w:val="20"/>
        </w:rPr>
        <w:t>“ nebo „</w:t>
      </w:r>
      <w:r w:rsidRPr="002F5ECA">
        <w:rPr>
          <w:rFonts w:ascii="Arial" w:hAnsi="Arial" w:cs="Arial"/>
          <w:b/>
          <w:sz w:val="20"/>
          <w:szCs w:val="20"/>
        </w:rPr>
        <w:t>MPSV</w:t>
      </w:r>
      <w:r w:rsidRPr="002F5ECA">
        <w:rPr>
          <w:rFonts w:ascii="Arial" w:hAnsi="Arial" w:cs="Arial"/>
          <w:sz w:val="20"/>
          <w:szCs w:val="20"/>
        </w:rPr>
        <w:t>“)</w:t>
      </w:r>
    </w:p>
    <w:p w:rsidR="00CD2F7F" w:rsidRPr="006C6AFC" w:rsidRDefault="00CD2F7F" w:rsidP="00CD2F7F">
      <w:pPr>
        <w:tabs>
          <w:tab w:val="left" w:pos="0"/>
        </w:tabs>
        <w:spacing w:before="120" w:after="120" w:line="280" w:lineRule="atLeast"/>
        <w:rPr>
          <w:rFonts w:ascii="Arial" w:hAnsi="Arial" w:cs="Arial"/>
          <w:szCs w:val="20"/>
        </w:rPr>
      </w:pPr>
      <w:r>
        <w:rPr>
          <w:rFonts w:ascii="Arial" w:hAnsi="Arial" w:cs="Arial"/>
          <w:noProof/>
          <w:szCs w:val="20"/>
          <w:lang w:eastAsia="cs-CZ"/>
        </w:rPr>
        <w:drawing>
          <wp:anchor distT="0" distB="0" distL="114300" distR="114300" simplePos="0" relativeHeight="251659264" behindDoc="1" locked="0" layoutInCell="1" allowOverlap="1" wp14:anchorId="387AB2D7" wp14:editId="562BBF51">
            <wp:simplePos x="0" y="0"/>
            <wp:positionH relativeFrom="column">
              <wp:posOffset>2124710</wp:posOffset>
            </wp:positionH>
            <wp:positionV relativeFrom="paragraph">
              <wp:posOffset>161925</wp:posOffset>
            </wp:positionV>
            <wp:extent cx="1438275" cy="1476375"/>
            <wp:effectExtent l="0" t="0" r="9525" b="9525"/>
            <wp:wrapNone/>
            <wp:docPr id="3" name="obrázek 2" descr="http://www.mpsv.cz/images/clanky/5699/logoMPSV-m-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psv.cz/images/clanky/5699/logoMPSV-m-sm.jpg"/>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438275" cy="14763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D2F7F" w:rsidRPr="006C6AFC" w:rsidRDefault="00CD2F7F" w:rsidP="00CD2F7F">
      <w:pPr>
        <w:tabs>
          <w:tab w:val="left" w:pos="0"/>
        </w:tabs>
        <w:spacing w:before="120" w:after="120" w:line="280" w:lineRule="atLeast"/>
        <w:rPr>
          <w:rFonts w:ascii="Arial" w:hAnsi="Arial" w:cs="Arial"/>
          <w:szCs w:val="20"/>
        </w:rPr>
      </w:pPr>
    </w:p>
    <w:p w:rsidR="00CD2F7F" w:rsidRPr="006C6AFC" w:rsidRDefault="00CD2F7F" w:rsidP="00CD2F7F">
      <w:pPr>
        <w:tabs>
          <w:tab w:val="left" w:pos="0"/>
        </w:tabs>
        <w:spacing w:before="120" w:after="120" w:line="280" w:lineRule="atLeast"/>
        <w:rPr>
          <w:rFonts w:ascii="Arial" w:hAnsi="Arial" w:cs="Arial"/>
          <w:szCs w:val="20"/>
        </w:rPr>
      </w:pPr>
    </w:p>
    <w:p w:rsidR="00CD2F7F" w:rsidRPr="006C6AFC" w:rsidRDefault="00CD2F7F" w:rsidP="00CD2F7F">
      <w:pPr>
        <w:tabs>
          <w:tab w:val="left" w:pos="0"/>
        </w:tabs>
        <w:spacing w:before="120" w:after="120" w:line="280" w:lineRule="atLeast"/>
        <w:rPr>
          <w:rFonts w:ascii="Arial" w:hAnsi="Arial" w:cs="Arial"/>
          <w:szCs w:val="20"/>
        </w:rPr>
      </w:pPr>
    </w:p>
    <w:p w:rsidR="00CD2F7F" w:rsidRPr="006C6AFC" w:rsidRDefault="00CD2F7F" w:rsidP="00CD2F7F">
      <w:pPr>
        <w:tabs>
          <w:tab w:val="left" w:pos="0"/>
        </w:tabs>
        <w:spacing w:before="120" w:after="120" w:line="280" w:lineRule="atLeast"/>
        <w:rPr>
          <w:rFonts w:ascii="Arial" w:hAnsi="Arial" w:cs="Arial"/>
          <w:szCs w:val="20"/>
        </w:rPr>
      </w:pPr>
    </w:p>
    <w:p w:rsidR="00CD2F7F" w:rsidRPr="006C6AFC" w:rsidRDefault="00CD2F7F" w:rsidP="00CD2F7F">
      <w:pPr>
        <w:tabs>
          <w:tab w:val="left" w:pos="0"/>
        </w:tabs>
        <w:spacing w:before="120" w:after="120" w:line="280" w:lineRule="atLeast"/>
        <w:rPr>
          <w:rFonts w:ascii="Arial" w:hAnsi="Arial" w:cs="Arial"/>
          <w:szCs w:val="20"/>
        </w:rPr>
      </w:pPr>
    </w:p>
    <w:p w:rsidR="00CD2F7F" w:rsidRDefault="00CD2F7F" w:rsidP="00CD2F7F">
      <w:pPr>
        <w:tabs>
          <w:tab w:val="left" w:pos="0"/>
        </w:tabs>
        <w:spacing w:before="120" w:after="120" w:line="280" w:lineRule="atLeast"/>
        <w:rPr>
          <w:rFonts w:ascii="Arial" w:hAnsi="Arial" w:cs="Arial"/>
          <w:szCs w:val="20"/>
        </w:rPr>
      </w:pPr>
    </w:p>
    <w:p w:rsidR="00CD2F7F" w:rsidRDefault="00CD2F7F" w:rsidP="00CD2F7F">
      <w:pPr>
        <w:tabs>
          <w:tab w:val="left" w:pos="0"/>
        </w:tabs>
        <w:spacing w:before="120" w:after="120" w:line="280" w:lineRule="atLeast"/>
        <w:rPr>
          <w:rFonts w:ascii="Arial" w:hAnsi="Arial" w:cs="Arial"/>
          <w:szCs w:val="20"/>
        </w:rPr>
      </w:pPr>
    </w:p>
    <w:p w:rsidR="00CD2F7F" w:rsidRPr="006C6AFC" w:rsidRDefault="00CD2F7F" w:rsidP="00CD2F7F">
      <w:pPr>
        <w:tabs>
          <w:tab w:val="left" w:pos="0"/>
        </w:tabs>
        <w:spacing w:before="120" w:after="120" w:line="280" w:lineRule="atLeast"/>
        <w:rPr>
          <w:rFonts w:ascii="Arial" w:hAnsi="Arial" w:cs="Arial"/>
          <w:sz w:val="20"/>
          <w:szCs w:val="20"/>
        </w:rPr>
      </w:pPr>
      <w:r w:rsidRPr="006C6AFC">
        <w:rPr>
          <w:rFonts w:ascii="Arial" w:hAnsi="Arial" w:cs="Arial"/>
          <w:sz w:val="20"/>
          <w:szCs w:val="20"/>
        </w:rPr>
        <w:t>____________________________________________</w:t>
      </w:r>
    </w:p>
    <w:p w:rsidR="00CD2F7F" w:rsidRPr="0065517D" w:rsidRDefault="00CD2F7F" w:rsidP="00CD2F7F">
      <w:pPr>
        <w:tabs>
          <w:tab w:val="left" w:pos="0"/>
        </w:tabs>
        <w:spacing w:line="280" w:lineRule="atLeast"/>
        <w:jc w:val="both"/>
        <w:rPr>
          <w:rFonts w:ascii="Arial" w:hAnsi="Arial" w:cs="Arial"/>
          <w:sz w:val="20"/>
          <w:szCs w:val="20"/>
          <w:u w:val="single"/>
        </w:rPr>
      </w:pPr>
      <w:r w:rsidRPr="0065517D">
        <w:rPr>
          <w:rFonts w:ascii="Arial" w:hAnsi="Arial" w:cs="Arial"/>
          <w:sz w:val="20"/>
          <w:szCs w:val="20"/>
          <w:u w:val="single"/>
        </w:rPr>
        <w:t xml:space="preserve">Osoba oprávněná </w:t>
      </w:r>
      <w:r>
        <w:rPr>
          <w:rFonts w:ascii="Arial" w:hAnsi="Arial" w:cs="Arial"/>
          <w:sz w:val="20"/>
          <w:szCs w:val="20"/>
          <w:u w:val="single"/>
        </w:rPr>
        <w:t xml:space="preserve">zastupovat </w:t>
      </w:r>
      <w:r w:rsidRPr="0065517D">
        <w:rPr>
          <w:rFonts w:ascii="Arial" w:hAnsi="Arial" w:cs="Arial"/>
          <w:sz w:val="20"/>
          <w:szCs w:val="20"/>
          <w:u w:val="single"/>
        </w:rPr>
        <w:t>zadavatele</w:t>
      </w:r>
    </w:p>
    <w:p w:rsidR="0014702C" w:rsidRDefault="00CD2F7F" w:rsidP="003738CD">
      <w:pPr>
        <w:tabs>
          <w:tab w:val="left" w:pos="0"/>
        </w:tabs>
        <w:spacing w:after="0" w:line="280" w:lineRule="atLeast"/>
        <w:rPr>
          <w:rFonts w:ascii="Arial" w:hAnsi="Arial" w:cs="Arial"/>
          <w:sz w:val="20"/>
          <w:szCs w:val="20"/>
        </w:rPr>
      </w:pPr>
      <w:r w:rsidRPr="005C05BE">
        <w:rPr>
          <w:rFonts w:ascii="Arial" w:hAnsi="Arial" w:cs="Arial"/>
          <w:sz w:val="20"/>
          <w:szCs w:val="20"/>
        </w:rPr>
        <w:t xml:space="preserve">Mgr. Bc. et Bc. Robert Baxa, </w:t>
      </w:r>
    </w:p>
    <w:p w:rsidR="0014702C" w:rsidRDefault="0014702C" w:rsidP="003738CD">
      <w:pPr>
        <w:tabs>
          <w:tab w:val="left" w:pos="0"/>
        </w:tabs>
        <w:spacing w:after="0" w:line="280" w:lineRule="atLeast"/>
        <w:rPr>
          <w:rFonts w:ascii="Arial" w:hAnsi="Arial" w:cs="Arial"/>
          <w:sz w:val="20"/>
          <w:szCs w:val="20"/>
        </w:rPr>
      </w:pPr>
      <w:r>
        <w:rPr>
          <w:rFonts w:ascii="Arial" w:hAnsi="Arial" w:cs="Arial"/>
          <w:sz w:val="20"/>
          <w:szCs w:val="20"/>
        </w:rPr>
        <w:t xml:space="preserve">první </w:t>
      </w:r>
      <w:r w:rsidR="00CD2F7F" w:rsidRPr="005C05BE">
        <w:rPr>
          <w:rFonts w:ascii="Arial" w:hAnsi="Arial" w:cs="Arial"/>
          <w:sz w:val="20"/>
          <w:szCs w:val="20"/>
        </w:rPr>
        <w:t>náměstek ministryně</w:t>
      </w:r>
      <w:r>
        <w:rPr>
          <w:rFonts w:ascii="Arial" w:hAnsi="Arial" w:cs="Arial"/>
          <w:sz w:val="20"/>
          <w:szCs w:val="20"/>
        </w:rPr>
        <w:t>,</w:t>
      </w:r>
    </w:p>
    <w:p w:rsidR="00CD2F7F" w:rsidRPr="005C05BE" w:rsidRDefault="0014702C" w:rsidP="003738CD">
      <w:pPr>
        <w:tabs>
          <w:tab w:val="left" w:pos="0"/>
        </w:tabs>
        <w:spacing w:after="0" w:line="280" w:lineRule="atLeast"/>
        <w:rPr>
          <w:rFonts w:ascii="Arial" w:hAnsi="Arial" w:cs="Arial"/>
          <w:sz w:val="20"/>
          <w:szCs w:val="20"/>
        </w:rPr>
      </w:pPr>
      <w:r>
        <w:rPr>
          <w:rFonts w:ascii="Arial" w:hAnsi="Arial" w:cs="Arial"/>
          <w:sz w:val="20"/>
          <w:szCs w:val="20"/>
        </w:rPr>
        <w:t xml:space="preserve">náměstek </w:t>
      </w:r>
      <w:r w:rsidR="00CD2F7F" w:rsidRPr="005C05BE">
        <w:rPr>
          <w:rFonts w:ascii="Arial" w:hAnsi="Arial" w:cs="Arial"/>
          <w:sz w:val="20"/>
          <w:szCs w:val="20"/>
        </w:rPr>
        <w:t>pro řízení sekce informačních technologií</w:t>
      </w:r>
    </w:p>
    <w:p w:rsidR="00CD2F7F" w:rsidRPr="0065517D" w:rsidRDefault="00CD2F7F" w:rsidP="00CD2F7F">
      <w:pPr>
        <w:tabs>
          <w:tab w:val="left" w:pos="0"/>
        </w:tabs>
        <w:spacing w:line="280" w:lineRule="atLeast"/>
        <w:jc w:val="both"/>
        <w:rPr>
          <w:rFonts w:ascii="Arial" w:hAnsi="Arial" w:cs="Arial"/>
          <w:sz w:val="20"/>
          <w:szCs w:val="20"/>
          <w:u w:val="single"/>
        </w:rPr>
      </w:pPr>
    </w:p>
    <w:p w:rsidR="00CD2F7F" w:rsidRPr="00CE4D1E" w:rsidRDefault="00CD2F7F" w:rsidP="00CD2F7F">
      <w:pPr>
        <w:spacing w:before="60" w:line="280" w:lineRule="atLeast"/>
        <w:rPr>
          <w:rFonts w:ascii="Arial" w:hAnsi="Arial" w:cs="Arial"/>
          <w:sz w:val="20"/>
          <w:szCs w:val="20"/>
          <w:u w:val="single"/>
        </w:rPr>
      </w:pPr>
      <w:r w:rsidRPr="00CE4D1E">
        <w:rPr>
          <w:rFonts w:ascii="Arial" w:hAnsi="Arial" w:cs="Arial"/>
          <w:sz w:val="20"/>
          <w:szCs w:val="20"/>
          <w:u w:val="single"/>
        </w:rPr>
        <w:t xml:space="preserve">Zástupce zadavatele dle </w:t>
      </w:r>
      <w:r>
        <w:rPr>
          <w:rFonts w:ascii="Arial" w:hAnsi="Arial" w:cs="Arial"/>
          <w:sz w:val="20"/>
          <w:szCs w:val="20"/>
          <w:u w:val="single"/>
        </w:rPr>
        <w:t xml:space="preserve">ustanovení </w:t>
      </w:r>
      <w:r w:rsidRPr="00CE4D1E">
        <w:rPr>
          <w:rFonts w:ascii="Arial" w:hAnsi="Arial" w:cs="Arial"/>
          <w:sz w:val="20"/>
          <w:szCs w:val="20"/>
          <w:u w:val="single"/>
        </w:rPr>
        <w:t xml:space="preserve">§ 151 zákona (zastoupení zadavatele v řízení): </w:t>
      </w:r>
    </w:p>
    <w:p w:rsidR="000B0924" w:rsidRPr="00DE4A08" w:rsidRDefault="00CD2F7F" w:rsidP="00CD2F7F">
      <w:pPr>
        <w:spacing w:line="280" w:lineRule="atLeast"/>
        <w:jc w:val="both"/>
      </w:pPr>
      <w:r w:rsidRPr="00A04B48">
        <w:rPr>
          <w:rFonts w:ascii="Arial" w:hAnsi="Arial" w:cs="Arial"/>
          <w:sz w:val="20"/>
          <w:szCs w:val="20"/>
        </w:rPr>
        <w:t xml:space="preserve">Kontaktní osobou ve věcech souvisejících se zadáváním této veřejné zakázky je MT Legal s.r.o., advokátní kancelář, Karoliny Světlé 25, 110 00 Praha 1, e-mail: </w:t>
      </w:r>
      <w:hyperlink r:id="rId10" w:history="1"/>
      <w:hyperlink r:id="rId11" w:history="1">
        <w:r w:rsidRPr="00A04B48">
          <w:rPr>
            <w:rStyle w:val="Hypertextovodkaz"/>
            <w:sz w:val="20"/>
            <w:szCs w:val="20"/>
          </w:rPr>
          <w:t>vz@mt-legal.com</w:t>
        </w:r>
      </w:hyperlink>
      <w:r w:rsidRPr="00A04B48">
        <w:rPr>
          <w:rFonts w:ascii="Arial" w:hAnsi="Arial" w:cs="Arial"/>
          <w:sz w:val="20"/>
          <w:szCs w:val="20"/>
        </w:rPr>
        <w:t>. Kontaktní osoba zajišťuje veškerou komunikaci zadavatele s dodavateli (tím není dotčeno oprávnění statutárního orgánu či jiné pověřené osoby zadavatele) a je v souladu s ust. § 151 zákona pověřena výkonem zadavatelských činností v tomto zadávacím řízení. Kontaktní osoba je pověřena také k přijímání případných námitek dodavatelů dle ust. § 110 zákona.</w:t>
      </w:r>
    </w:p>
    <w:p w:rsidR="000B0924" w:rsidRPr="00DE4A08" w:rsidRDefault="000B0924" w:rsidP="000B0924">
      <w:pPr>
        <w:rPr>
          <w:sz w:val="24"/>
          <w:szCs w:val="24"/>
        </w:rPr>
        <w:sectPr w:rsidR="000B0924" w:rsidRPr="00DE4A08" w:rsidSect="000B0924">
          <w:footerReference w:type="default" r:id="rId12"/>
          <w:headerReference w:type="first" r:id="rId13"/>
          <w:footerReference w:type="first" r:id="rId14"/>
          <w:pgSz w:w="11906" w:h="16838" w:code="9"/>
          <w:pgMar w:top="1588" w:right="1134" w:bottom="1134" w:left="1418" w:header="709" w:footer="709" w:gutter="0"/>
          <w:cols w:space="708"/>
          <w:titlePg/>
          <w:docGrid w:linePitch="360"/>
        </w:sectPr>
      </w:pPr>
    </w:p>
    <w:sdt>
      <w:sdtPr>
        <w:rPr>
          <w:rFonts w:asciiTheme="minorHAnsi" w:eastAsiaTheme="minorHAnsi" w:hAnsiTheme="minorHAnsi" w:cstheme="minorBidi"/>
          <w:color w:val="auto"/>
          <w:sz w:val="22"/>
          <w:szCs w:val="22"/>
          <w:lang w:eastAsia="en-US"/>
        </w:rPr>
        <w:id w:val="-143434639"/>
        <w:docPartObj>
          <w:docPartGallery w:val="Table of Contents"/>
          <w:docPartUnique/>
        </w:docPartObj>
      </w:sdtPr>
      <w:sdtEndPr>
        <w:rPr>
          <w:b/>
          <w:bCs/>
        </w:rPr>
      </w:sdtEndPr>
      <w:sdtContent>
        <w:p w:rsidR="00A3691D" w:rsidRDefault="00A3691D">
          <w:pPr>
            <w:pStyle w:val="Nadpisobsahu"/>
          </w:pPr>
          <w:r>
            <w:t>Obsah</w:t>
          </w:r>
        </w:p>
        <w:p w:rsidR="00660936" w:rsidRDefault="00A3691D">
          <w:pPr>
            <w:pStyle w:val="Obsah1"/>
            <w:tabs>
              <w:tab w:val="right" w:leader="dot" w:pos="9062"/>
            </w:tabs>
            <w:rPr>
              <w:rFonts w:eastAsiaTheme="minorEastAsia"/>
              <w:noProof/>
              <w:lang w:eastAsia="cs-CZ"/>
            </w:rPr>
          </w:pPr>
          <w:r>
            <w:fldChar w:fldCharType="begin"/>
          </w:r>
          <w:r>
            <w:instrText xml:space="preserve"> TOC \o "1-3" \h \z \u </w:instrText>
          </w:r>
          <w:r>
            <w:fldChar w:fldCharType="separate"/>
          </w:r>
          <w:hyperlink w:anchor="_Toc456948901" w:history="1">
            <w:r w:rsidR="00660936" w:rsidRPr="00D70B08">
              <w:rPr>
                <w:rStyle w:val="Hypertextovodkaz"/>
                <w:noProof/>
              </w:rPr>
              <w:t>Dodávka softwarového řešení resortního elektronického systému spisové služby</w:t>
            </w:r>
            <w:r w:rsidR="00660936">
              <w:rPr>
                <w:noProof/>
                <w:webHidden/>
              </w:rPr>
              <w:tab/>
            </w:r>
            <w:r w:rsidR="00660936">
              <w:rPr>
                <w:noProof/>
                <w:webHidden/>
              </w:rPr>
              <w:fldChar w:fldCharType="begin"/>
            </w:r>
            <w:r w:rsidR="00660936">
              <w:rPr>
                <w:noProof/>
                <w:webHidden/>
              </w:rPr>
              <w:instrText xml:space="preserve"> PAGEREF _Toc456948901 \h </w:instrText>
            </w:r>
            <w:r w:rsidR="00660936">
              <w:rPr>
                <w:noProof/>
                <w:webHidden/>
              </w:rPr>
            </w:r>
            <w:r w:rsidR="00660936">
              <w:rPr>
                <w:noProof/>
                <w:webHidden/>
              </w:rPr>
              <w:fldChar w:fldCharType="separate"/>
            </w:r>
            <w:r w:rsidR="00C470E0">
              <w:rPr>
                <w:noProof/>
                <w:webHidden/>
              </w:rPr>
              <w:t>5</w:t>
            </w:r>
            <w:r w:rsidR="00660936">
              <w:rPr>
                <w:noProof/>
                <w:webHidden/>
              </w:rPr>
              <w:fldChar w:fldCharType="end"/>
            </w:r>
          </w:hyperlink>
        </w:p>
        <w:p w:rsidR="00660936" w:rsidRDefault="00CC75CA">
          <w:pPr>
            <w:pStyle w:val="Obsah2"/>
            <w:tabs>
              <w:tab w:val="right" w:leader="dot" w:pos="9062"/>
            </w:tabs>
            <w:rPr>
              <w:rFonts w:eastAsiaTheme="minorEastAsia"/>
              <w:noProof/>
              <w:lang w:eastAsia="cs-CZ"/>
            </w:rPr>
          </w:pPr>
          <w:hyperlink w:anchor="_Toc456948902" w:history="1">
            <w:r w:rsidR="00660936" w:rsidRPr="00D70B08">
              <w:rPr>
                <w:rStyle w:val="Hypertextovodkaz"/>
                <w:noProof/>
              </w:rPr>
              <w:t>Předmět a podmínky plnění</w:t>
            </w:r>
            <w:r w:rsidR="00660936">
              <w:rPr>
                <w:noProof/>
                <w:webHidden/>
              </w:rPr>
              <w:tab/>
            </w:r>
            <w:r w:rsidR="00660936">
              <w:rPr>
                <w:noProof/>
                <w:webHidden/>
              </w:rPr>
              <w:fldChar w:fldCharType="begin"/>
            </w:r>
            <w:r w:rsidR="00660936">
              <w:rPr>
                <w:noProof/>
                <w:webHidden/>
              </w:rPr>
              <w:instrText xml:space="preserve"> PAGEREF _Toc456948902 \h </w:instrText>
            </w:r>
            <w:r w:rsidR="00660936">
              <w:rPr>
                <w:noProof/>
                <w:webHidden/>
              </w:rPr>
            </w:r>
            <w:r w:rsidR="00660936">
              <w:rPr>
                <w:noProof/>
                <w:webHidden/>
              </w:rPr>
              <w:fldChar w:fldCharType="separate"/>
            </w:r>
            <w:r w:rsidR="00C470E0">
              <w:rPr>
                <w:noProof/>
                <w:webHidden/>
              </w:rPr>
              <w:t>5</w:t>
            </w:r>
            <w:r w:rsidR="00660936">
              <w:rPr>
                <w:noProof/>
                <w:webHidden/>
              </w:rPr>
              <w:fldChar w:fldCharType="end"/>
            </w:r>
          </w:hyperlink>
        </w:p>
        <w:p w:rsidR="00660936" w:rsidRDefault="00CC75CA">
          <w:pPr>
            <w:pStyle w:val="Obsah2"/>
            <w:tabs>
              <w:tab w:val="right" w:leader="dot" w:pos="9062"/>
            </w:tabs>
            <w:rPr>
              <w:rFonts w:eastAsiaTheme="minorEastAsia"/>
              <w:noProof/>
              <w:lang w:eastAsia="cs-CZ"/>
            </w:rPr>
          </w:pPr>
          <w:hyperlink w:anchor="_Toc456948903" w:history="1">
            <w:r w:rsidR="00660936" w:rsidRPr="00D70B08">
              <w:rPr>
                <w:rStyle w:val="Hypertextovodkaz"/>
                <w:noProof/>
              </w:rPr>
              <w:t>Termín a místo plnění</w:t>
            </w:r>
            <w:r w:rsidR="00660936">
              <w:rPr>
                <w:noProof/>
                <w:webHidden/>
              </w:rPr>
              <w:tab/>
            </w:r>
            <w:r w:rsidR="00660936">
              <w:rPr>
                <w:noProof/>
                <w:webHidden/>
              </w:rPr>
              <w:fldChar w:fldCharType="begin"/>
            </w:r>
            <w:r w:rsidR="00660936">
              <w:rPr>
                <w:noProof/>
                <w:webHidden/>
              </w:rPr>
              <w:instrText xml:space="preserve"> PAGEREF _Toc456948903 \h </w:instrText>
            </w:r>
            <w:r w:rsidR="00660936">
              <w:rPr>
                <w:noProof/>
                <w:webHidden/>
              </w:rPr>
            </w:r>
            <w:r w:rsidR="00660936">
              <w:rPr>
                <w:noProof/>
                <w:webHidden/>
              </w:rPr>
              <w:fldChar w:fldCharType="separate"/>
            </w:r>
            <w:r w:rsidR="00C470E0">
              <w:rPr>
                <w:noProof/>
                <w:webHidden/>
              </w:rPr>
              <w:t>7</w:t>
            </w:r>
            <w:r w:rsidR="00660936">
              <w:rPr>
                <w:noProof/>
                <w:webHidden/>
              </w:rPr>
              <w:fldChar w:fldCharType="end"/>
            </w:r>
          </w:hyperlink>
        </w:p>
        <w:p w:rsidR="00660936" w:rsidRDefault="00CC75CA">
          <w:pPr>
            <w:pStyle w:val="Obsah2"/>
            <w:tabs>
              <w:tab w:val="right" w:leader="dot" w:pos="9062"/>
            </w:tabs>
            <w:rPr>
              <w:rFonts w:eastAsiaTheme="minorEastAsia"/>
              <w:noProof/>
              <w:lang w:eastAsia="cs-CZ"/>
            </w:rPr>
          </w:pPr>
          <w:hyperlink w:anchor="_Toc456948904" w:history="1">
            <w:r w:rsidR="00660936" w:rsidRPr="00D70B08">
              <w:rPr>
                <w:rStyle w:val="Hypertextovodkaz"/>
                <w:noProof/>
              </w:rPr>
              <w:t>Platební podmínky</w:t>
            </w:r>
            <w:r w:rsidR="00660936">
              <w:rPr>
                <w:noProof/>
                <w:webHidden/>
              </w:rPr>
              <w:tab/>
            </w:r>
            <w:r w:rsidR="00660936">
              <w:rPr>
                <w:noProof/>
                <w:webHidden/>
              </w:rPr>
              <w:fldChar w:fldCharType="begin"/>
            </w:r>
            <w:r w:rsidR="00660936">
              <w:rPr>
                <w:noProof/>
                <w:webHidden/>
              </w:rPr>
              <w:instrText xml:space="preserve"> PAGEREF _Toc456948904 \h </w:instrText>
            </w:r>
            <w:r w:rsidR="00660936">
              <w:rPr>
                <w:noProof/>
                <w:webHidden/>
              </w:rPr>
            </w:r>
            <w:r w:rsidR="00660936">
              <w:rPr>
                <w:noProof/>
                <w:webHidden/>
              </w:rPr>
              <w:fldChar w:fldCharType="separate"/>
            </w:r>
            <w:r w:rsidR="00C470E0">
              <w:rPr>
                <w:noProof/>
                <w:webHidden/>
              </w:rPr>
              <w:t>7</w:t>
            </w:r>
            <w:r w:rsidR="00660936">
              <w:rPr>
                <w:noProof/>
                <w:webHidden/>
              </w:rPr>
              <w:fldChar w:fldCharType="end"/>
            </w:r>
          </w:hyperlink>
        </w:p>
        <w:p w:rsidR="00660936" w:rsidRDefault="00CC75CA">
          <w:pPr>
            <w:pStyle w:val="Obsah2"/>
            <w:tabs>
              <w:tab w:val="right" w:leader="dot" w:pos="9062"/>
            </w:tabs>
            <w:rPr>
              <w:rFonts w:eastAsiaTheme="minorEastAsia"/>
              <w:noProof/>
              <w:lang w:eastAsia="cs-CZ"/>
            </w:rPr>
          </w:pPr>
          <w:hyperlink w:anchor="_Toc456948905" w:history="1">
            <w:r w:rsidR="00660936" w:rsidRPr="00D70B08">
              <w:rPr>
                <w:rStyle w:val="Hypertextovodkaz"/>
                <w:noProof/>
              </w:rPr>
              <w:t>Předání, převzetí a akceptace plnění</w:t>
            </w:r>
            <w:r w:rsidR="00660936">
              <w:rPr>
                <w:noProof/>
                <w:webHidden/>
              </w:rPr>
              <w:tab/>
            </w:r>
            <w:r w:rsidR="00660936">
              <w:rPr>
                <w:noProof/>
                <w:webHidden/>
              </w:rPr>
              <w:fldChar w:fldCharType="begin"/>
            </w:r>
            <w:r w:rsidR="00660936">
              <w:rPr>
                <w:noProof/>
                <w:webHidden/>
              </w:rPr>
              <w:instrText xml:space="preserve"> PAGEREF _Toc456948905 \h </w:instrText>
            </w:r>
            <w:r w:rsidR="00660936">
              <w:rPr>
                <w:noProof/>
                <w:webHidden/>
              </w:rPr>
            </w:r>
            <w:r w:rsidR="00660936">
              <w:rPr>
                <w:noProof/>
                <w:webHidden/>
              </w:rPr>
              <w:fldChar w:fldCharType="separate"/>
            </w:r>
            <w:r w:rsidR="00C470E0">
              <w:rPr>
                <w:noProof/>
                <w:webHidden/>
              </w:rPr>
              <w:t>7</w:t>
            </w:r>
            <w:r w:rsidR="00660936">
              <w:rPr>
                <w:noProof/>
                <w:webHidden/>
              </w:rPr>
              <w:fldChar w:fldCharType="end"/>
            </w:r>
          </w:hyperlink>
        </w:p>
        <w:p w:rsidR="00660936" w:rsidRDefault="00CC75CA">
          <w:pPr>
            <w:pStyle w:val="Obsah1"/>
            <w:tabs>
              <w:tab w:val="right" w:leader="dot" w:pos="9062"/>
            </w:tabs>
            <w:rPr>
              <w:rFonts w:eastAsiaTheme="minorEastAsia"/>
              <w:noProof/>
              <w:lang w:eastAsia="cs-CZ"/>
            </w:rPr>
          </w:pPr>
          <w:hyperlink w:anchor="_Toc456948906" w:history="1">
            <w:r w:rsidR="00660936" w:rsidRPr="00D70B08">
              <w:rPr>
                <w:rStyle w:val="Hypertextovodkaz"/>
                <w:noProof/>
              </w:rPr>
              <w:t>Nasazení resortního elektronického systému spisové služby na Ministerstvu práce a sociálních věcí</w:t>
            </w:r>
            <w:r w:rsidR="00660936">
              <w:rPr>
                <w:noProof/>
                <w:webHidden/>
              </w:rPr>
              <w:tab/>
            </w:r>
            <w:r w:rsidR="00660936">
              <w:rPr>
                <w:noProof/>
                <w:webHidden/>
              </w:rPr>
              <w:fldChar w:fldCharType="begin"/>
            </w:r>
            <w:r w:rsidR="00660936">
              <w:rPr>
                <w:noProof/>
                <w:webHidden/>
              </w:rPr>
              <w:instrText xml:space="preserve"> PAGEREF _Toc456948906 \h </w:instrText>
            </w:r>
            <w:r w:rsidR="00660936">
              <w:rPr>
                <w:noProof/>
                <w:webHidden/>
              </w:rPr>
            </w:r>
            <w:r w:rsidR="00660936">
              <w:rPr>
                <w:noProof/>
                <w:webHidden/>
              </w:rPr>
              <w:fldChar w:fldCharType="separate"/>
            </w:r>
            <w:r w:rsidR="00C470E0">
              <w:rPr>
                <w:noProof/>
                <w:webHidden/>
              </w:rPr>
              <w:t>9</w:t>
            </w:r>
            <w:r w:rsidR="00660936">
              <w:rPr>
                <w:noProof/>
                <w:webHidden/>
              </w:rPr>
              <w:fldChar w:fldCharType="end"/>
            </w:r>
          </w:hyperlink>
        </w:p>
        <w:p w:rsidR="00660936" w:rsidRDefault="00CC75CA">
          <w:pPr>
            <w:pStyle w:val="Obsah2"/>
            <w:tabs>
              <w:tab w:val="right" w:leader="dot" w:pos="9062"/>
            </w:tabs>
            <w:rPr>
              <w:rFonts w:eastAsiaTheme="minorEastAsia"/>
              <w:noProof/>
              <w:lang w:eastAsia="cs-CZ"/>
            </w:rPr>
          </w:pPr>
          <w:hyperlink w:anchor="_Toc456948907" w:history="1">
            <w:r w:rsidR="00660936" w:rsidRPr="00D70B08">
              <w:rPr>
                <w:rStyle w:val="Hypertextovodkaz"/>
                <w:noProof/>
              </w:rPr>
              <w:t>Předmět a podmínky plnění</w:t>
            </w:r>
            <w:r w:rsidR="00660936">
              <w:rPr>
                <w:noProof/>
                <w:webHidden/>
              </w:rPr>
              <w:tab/>
            </w:r>
            <w:r w:rsidR="00660936">
              <w:rPr>
                <w:noProof/>
                <w:webHidden/>
              </w:rPr>
              <w:fldChar w:fldCharType="begin"/>
            </w:r>
            <w:r w:rsidR="00660936">
              <w:rPr>
                <w:noProof/>
                <w:webHidden/>
              </w:rPr>
              <w:instrText xml:space="preserve"> PAGEREF _Toc456948907 \h </w:instrText>
            </w:r>
            <w:r w:rsidR="00660936">
              <w:rPr>
                <w:noProof/>
                <w:webHidden/>
              </w:rPr>
            </w:r>
            <w:r w:rsidR="00660936">
              <w:rPr>
                <w:noProof/>
                <w:webHidden/>
              </w:rPr>
              <w:fldChar w:fldCharType="separate"/>
            </w:r>
            <w:r w:rsidR="00C470E0">
              <w:rPr>
                <w:noProof/>
                <w:webHidden/>
              </w:rPr>
              <w:t>9</w:t>
            </w:r>
            <w:r w:rsidR="00660936">
              <w:rPr>
                <w:noProof/>
                <w:webHidden/>
              </w:rPr>
              <w:fldChar w:fldCharType="end"/>
            </w:r>
          </w:hyperlink>
        </w:p>
        <w:p w:rsidR="00660936" w:rsidRDefault="00CC75CA">
          <w:pPr>
            <w:pStyle w:val="Obsah2"/>
            <w:tabs>
              <w:tab w:val="right" w:leader="dot" w:pos="9062"/>
            </w:tabs>
            <w:rPr>
              <w:rFonts w:eastAsiaTheme="minorEastAsia"/>
              <w:noProof/>
              <w:lang w:eastAsia="cs-CZ"/>
            </w:rPr>
          </w:pPr>
          <w:hyperlink w:anchor="_Toc456948908" w:history="1">
            <w:r w:rsidR="00660936" w:rsidRPr="00D70B08">
              <w:rPr>
                <w:rStyle w:val="Hypertextovodkaz"/>
                <w:noProof/>
              </w:rPr>
              <w:t>Termín a místo plnění</w:t>
            </w:r>
            <w:r w:rsidR="00660936">
              <w:rPr>
                <w:noProof/>
                <w:webHidden/>
              </w:rPr>
              <w:tab/>
            </w:r>
            <w:r w:rsidR="00660936">
              <w:rPr>
                <w:noProof/>
                <w:webHidden/>
              </w:rPr>
              <w:fldChar w:fldCharType="begin"/>
            </w:r>
            <w:r w:rsidR="00660936">
              <w:rPr>
                <w:noProof/>
                <w:webHidden/>
              </w:rPr>
              <w:instrText xml:space="preserve"> PAGEREF _Toc456948908 \h </w:instrText>
            </w:r>
            <w:r w:rsidR="00660936">
              <w:rPr>
                <w:noProof/>
                <w:webHidden/>
              </w:rPr>
            </w:r>
            <w:r w:rsidR="00660936">
              <w:rPr>
                <w:noProof/>
                <w:webHidden/>
              </w:rPr>
              <w:fldChar w:fldCharType="separate"/>
            </w:r>
            <w:r w:rsidR="00C470E0">
              <w:rPr>
                <w:noProof/>
                <w:webHidden/>
              </w:rPr>
              <w:t>11</w:t>
            </w:r>
            <w:r w:rsidR="00660936">
              <w:rPr>
                <w:noProof/>
                <w:webHidden/>
              </w:rPr>
              <w:fldChar w:fldCharType="end"/>
            </w:r>
          </w:hyperlink>
        </w:p>
        <w:p w:rsidR="00660936" w:rsidRDefault="00CC75CA">
          <w:pPr>
            <w:pStyle w:val="Obsah2"/>
            <w:tabs>
              <w:tab w:val="right" w:leader="dot" w:pos="9062"/>
            </w:tabs>
            <w:rPr>
              <w:rFonts w:eastAsiaTheme="minorEastAsia"/>
              <w:noProof/>
              <w:lang w:eastAsia="cs-CZ"/>
            </w:rPr>
          </w:pPr>
          <w:hyperlink w:anchor="_Toc456948909" w:history="1">
            <w:r w:rsidR="00660936" w:rsidRPr="00D70B08">
              <w:rPr>
                <w:rStyle w:val="Hypertextovodkaz"/>
                <w:noProof/>
              </w:rPr>
              <w:t>Platební podmínky</w:t>
            </w:r>
            <w:r w:rsidR="00660936">
              <w:rPr>
                <w:noProof/>
                <w:webHidden/>
              </w:rPr>
              <w:tab/>
            </w:r>
            <w:r w:rsidR="00660936">
              <w:rPr>
                <w:noProof/>
                <w:webHidden/>
              </w:rPr>
              <w:fldChar w:fldCharType="begin"/>
            </w:r>
            <w:r w:rsidR="00660936">
              <w:rPr>
                <w:noProof/>
                <w:webHidden/>
              </w:rPr>
              <w:instrText xml:space="preserve"> PAGEREF _Toc456948909 \h </w:instrText>
            </w:r>
            <w:r w:rsidR="00660936">
              <w:rPr>
                <w:noProof/>
                <w:webHidden/>
              </w:rPr>
            </w:r>
            <w:r w:rsidR="00660936">
              <w:rPr>
                <w:noProof/>
                <w:webHidden/>
              </w:rPr>
              <w:fldChar w:fldCharType="separate"/>
            </w:r>
            <w:r w:rsidR="00C470E0">
              <w:rPr>
                <w:noProof/>
                <w:webHidden/>
              </w:rPr>
              <w:t>12</w:t>
            </w:r>
            <w:r w:rsidR="00660936">
              <w:rPr>
                <w:noProof/>
                <w:webHidden/>
              </w:rPr>
              <w:fldChar w:fldCharType="end"/>
            </w:r>
          </w:hyperlink>
        </w:p>
        <w:p w:rsidR="00660936" w:rsidRDefault="00CC75CA">
          <w:pPr>
            <w:pStyle w:val="Obsah2"/>
            <w:tabs>
              <w:tab w:val="right" w:leader="dot" w:pos="9062"/>
            </w:tabs>
            <w:rPr>
              <w:rFonts w:eastAsiaTheme="minorEastAsia"/>
              <w:noProof/>
              <w:lang w:eastAsia="cs-CZ"/>
            </w:rPr>
          </w:pPr>
          <w:hyperlink w:anchor="_Toc456948910" w:history="1">
            <w:r w:rsidR="00660936" w:rsidRPr="00D70B08">
              <w:rPr>
                <w:rStyle w:val="Hypertextovodkaz"/>
                <w:noProof/>
              </w:rPr>
              <w:t>Předání, převzetí a akceptace plnění</w:t>
            </w:r>
            <w:r w:rsidR="00660936">
              <w:rPr>
                <w:noProof/>
                <w:webHidden/>
              </w:rPr>
              <w:tab/>
            </w:r>
            <w:r w:rsidR="00660936">
              <w:rPr>
                <w:noProof/>
                <w:webHidden/>
              </w:rPr>
              <w:fldChar w:fldCharType="begin"/>
            </w:r>
            <w:r w:rsidR="00660936">
              <w:rPr>
                <w:noProof/>
                <w:webHidden/>
              </w:rPr>
              <w:instrText xml:space="preserve"> PAGEREF _Toc456948910 \h </w:instrText>
            </w:r>
            <w:r w:rsidR="00660936">
              <w:rPr>
                <w:noProof/>
                <w:webHidden/>
              </w:rPr>
            </w:r>
            <w:r w:rsidR="00660936">
              <w:rPr>
                <w:noProof/>
                <w:webHidden/>
              </w:rPr>
              <w:fldChar w:fldCharType="separate"/>
            </w:r>
            <w:r w:rsidR="00C470E0">
              <w:rPr>
                <w:noProof/>
                <w:webHidden/>
              </w:rPr>
              <w:t>12</w:t>
            </w:r>
            <w:r w:rsidR="00660936">
              <w:rPr>
                <w:noProof/>
                <w:webHidden/>
              </w:rPr>
              <w:fldChar w:fldCharType="end"/>
            </w:r>
          </w:hyperlink>
        </w:p>
        <w:p w:rsidR="00660936" w:rsidRDefault="00CC75CA">
          <w:pPr>
            <w:pStyle w:val="Obsah1"/>
            <w:tabs>
              <w:tab w:val="right" w:leader="dot" w:pos="9062"/>
            </w:tabs>
            <w:rPr>
              <w:rFonts w:eastAsiaTheme="minorEastAsia"/>
              <w:noProof/>
              <w:lang w:eastAsia="cs-CZ"/>
            </w:rPr>
          </w:pPr>
          <w:hyperlink w:anchor="_Toc456948911" w:history="1">
            <w:r w:rsidR="00660936" w:rsidRPr="00D70B08">
              <w:rPr>
                <w:rStyle w:val="Hypertextovodkaz"/>
                <w:noProof/>
              </w:rPr>
              <w:t>Nasazení resortního elektronického systému spisové služby na Úřadu práce České republiky</w:t>
            </w:r>
            <w:r w:rsidR="00660936">
              <w:rPr>
                <w:noProof/>
                <w:webHidden/>
              </w:rPr>
              <w:tab/>
            </w:r>
            <w:r w:rsidR="00660936">
              <w:rPr>
                <w:noProof/>
                <w:webHidden/>
              </w:rPr>
              <w:fldChar w:fldCharType="begin"/>
            </w:r>
            <w:r w:rsidR="00660936">
              <w:rPr>
                <w:noProof/>
                <w:webHidden/>
              </w:rPr>
              <w:instrText xml:space="preserve"> PAGEREF _Toc456948911 \h </w:instrText>
            </w:r>
            <w:r w:rsidR="00660936">
              <w:rPr>
                <w:noProof/>
                <w:webHidden/>
              </w:rPr>
            </w:r>
            <w:r w:rsidR="00660936">
              <w:rPr>
                <w:noProof/>
                <w:webHidden/>
              </w:rPr>
              <w:fldChar w:fldCharType="separate"/>
            </w:r>
            <w:r w:rsidR="00C470E0">
              <w:rPr>
                <w:noProof/>
                <w:webHidden/>
              </w:rPr>
              <w:t>13</w:t>
            </w:r>
            <w:r w:rsidR="00660936">
              <w:rPr>
                <w:noProof/>
                <w:webHidden/>
              </w:rPr>
              <w:fldChar w:fldCharType="end"/>
            </w:r>
          </w:hyperlink>
        </w:p>
        <w:p w:rsidR="00660936" w:rsidRDefault="00CC75CA">
          <w:pPr>
            <w:pStyle w:val="Obsah2"/>
            <w:tabs>
              <w:tab w:val="right" w:leader="dot" w:pos="9062"/>
            </w:tabs>
            <w:rPr>
              <w:rFonts w:eastAsiaTheme="minorEastAsia"/>
              <w:noProof/>
              <w:lang w:eastAsia="cs-CZ"/>
            </w:rPr>
          </w:pPr>
          <w:hyperlink w:anchor="_Toc456948912" w:history="1">
            <w:r w:rsidR="00660936" w:rsidRPr="00D70B08">
              <w:rPr>
                <w:rStyle w:val="Hypertextovodkaz"/>
                <w:noProof/>
              </w:rPr>
              <w:t>Předmět a podmínky plnění</w:t>
            </w:r>
            <w:r w:rsidR="00660936">
              <w:rPr>
                <w:noProof/>
                <w:webHidden/>
              </w:rPr>
              <w:tab/>
            </w:r>
            <w:r w:rsidR="00660936">
              <w:rPr>
                <w:noProof/>
                <w:webHidden/>
              </w:rPr>
              <w:fldChar w:fldCharType="begin"/>
            </w:r>
            <w:r w:rsidR="00660936">
              <w:rPr>
                <w:noProof/>
                <w:webHidden/>
              </w:rPr>
              <w:instrText xml:space="preserve"> PAGEREF _Toc456948912 \h </w:instrText>
            </w:r>
            <w:r w:rsidR="00660936">
              <w:rPr>
                <w:noProof/>
                <w:webHidden/>
              </w:rPr>
            </w:r>
            <w:r w:rsidR="00660936">
              <w:rPr>
                <w:noProof/>
                <w:webHidden/>
              </w:rPr>
              <w:fldChar w:fldCharType="separate"/>
            </w:r>
            <w:r w:rsidR="00C470E0">
              <w:rPr>
                <w:noProof/>
                <w:webHidden/>
              </w:rPr>
              <w:t>13</w:t>
            </w:r>
            <w:r w:rsidR="00660936">
              <w:rPr>
                <w:noProof/>
                <w:webHidden/>
              </w:rPr>
              <w:fldChar w:fldCharType="end"/>
            </w:r>
          </w:hyperlink>
        </w:p>
        <w:p w:rsidR="00660936" w:rsidRDefault="00CC75CA">
          <w:pPr>
            <w:pStyle w:val="Obsah2"/>
            <w:tabs>
              <w:tab w:val="right" w:leader="dot" w:pos="9062"/>
            </w:tabs>
            <w:rPr>
              <w:rFonts w:eastAsiaTheme="minorEastAsia"/>
              <w:noProof/>
              <w:lang w:eastAsia="cs-CZ"/>
            </w:rPr>
          </w:pPr>
          <w:hyperlink w:anchor="_Toc456948913" w:history="1">
            <w:r w:rsidR="00660936" w:rsidRPr="00D70B08">
              <w:rPr>
                <w:rStyle w:val="Hypertextovodkaz"/>
                <w:noProof/>
              </w:rPr>
              <w:t>Termín a místo plnění</w:t>
            </w:r>
            <w:r w:rsidR="00660936">
              <w:rPr>
                <w:noProof/>
                <w:webHidden/>
              </w:rPr>
              <w:tab/>
            </w:r>
            <w:r w:rsidR="00660936">
              <w:rPr>
                <w:noProof/>
                <w:webHidden/>
              </w:rPr>
              <w:fldChar w:fldCharType="begin"/>
            </w:r>
            <w:r w:rsidR="00660936">
              <w:rPr>
                <w:noProof/>
                <w:webHidden/>
              </w:rPr>
              <w:instrText xml:space="preserve"> PAGEREF _Toc456948913 \h </w:instrText>
            </w:r>
            <w:r w:rsidR="00660936">
              <w:rPr>
                <w:noProof/>
                <w:webHidden/>
              </w:rPr>
            </w:r>
            <w:r w:rsidR="00660936">
              <w:rPr>
                <w:noProof/>
                <w:webHidden/>
              </w:rPr>
              <w:fldChar w:fldCharType="separate"/>
            </w:r>
            <w:r w:rsidR="00C470E0">
              <w:rPr>
                <w:noProof/>
                <w:webHidden/>
              </w:rPr>
              <w:t>16</w:t>
            </w:r>
            <w:r w:rsidR="00660936">
              <w:rPr>
                <w:noProof/>
                <w:webHidden/>
              </w:rPr>
              <w:fldChar w:fldCharType="end"/>
            </w:r>
          </w:hyperlink>
        </w:p>
        <w:p w:rsidR="00660936" w:rsidRDefault="00CC75CA">
          <w:pPr>
            <w:pStyle w:val="Obsah2"/>
            <w:tabs>
              <w:tab w:val="right" w:leader="dot" w:pos="9062"/>
            </w:tabs>
            <w:rPr>
              <w:rFonts w:eastAsiaTheme="minorEastAsia"/>
              <w:noProof/>
              <w:lang w:eastAsia="cs-CZ"/>
            </w:rPr>
          </w:pPr>
          <w:hyperlink w:anchor="_Toc456948914" w:history="1">
            <w:r w:rsidR="00660936" w:rsidRPr="00D70B08">
              <w:rPr>
                <w:rStyle w:val="Hypertextovodkaz"/>
                <w:noProof/>
              </w:rPr>
              <w:t>Platební podmínky</w:t>
            </w:r>
            <w:r w:rsidR="00660936">
              <w:rPr>
                <w:noProof/>
                <w:webHidden/>
              </w:rPr>
              <w:tab/>
            </w:r>
            <w:r w:rsidR="00660936">
              <w:rPr>
                <w:noProof/>
                <w:webHidden/>
              </w:rPr>
              <w:fldChar w:fldCharType="begin"/>
            </w:r>
            <w:r w:rsidR="00660936">
              <w:rPr>
                <w:noProof/>
                <w:webHidden/>
              </w:rPr>
              <w:instrText xml:space="preserve"> PAGEREF _Toc456948914 \h </w:instrText>
            </w:r>
            <w:r w:rsidR="00660936">
              <w:rPr>
                <w:noProof/>
                <w:webHidden/>
              </w:rPr>
            </w:r>
            <w:r w:rsidR="00660936">
              <w:rPr>
                <w:noProof/>
                <w:webHidden/>
              </w:rPr>
              <w:fldChar w:fldCharType="separate"/>
            </w:r>
            <w:r w:rsidR="00C470E0">
              <w:rPr>
                <w:noProof/>
                <w:webHidden/>
              </w:rPr>
              <w:t>16</w:t>
            </w:r>
            <w:r w:rsidR="00660936">
              <w:rPr>
                <w:noProof/>
                <w:webHidden/>
              </w:rPr>
              <w:fldChar w:fldCharType="end"/>
            </w:r>
          </w:hyperlink>
        </w:p>
        <w:p w:rsidR="00660936" w:rsidRDefault="00CC75CA">
          <w:pPr>
            <w:pStyle w:val="Obsah2"/>
            <w:tabs>
              <w:tab w:val="right" w:leader="dot" w:pos="9062"/>
            </w:tabs>
            <w:rPr>
              <w:rFonts w:eastAsiaTheme="minorEastAsia"/>
              <w:noProof/>
              <w:lang w:eastAsia="cs-CZ"/>
            </w:rPr>
          </w:pPr>
          <w:hyperlink w:anchor="_Toc456948915" w:history="1">
            <w:r w:rsidR="00660936" w:rsidRPr="00D70B08">
              <w:rPr>
                <w:rStyle w:val="Hypertextovodkaz"/>
                <w:noProof/>
              </w:rPr>
              <w:t>Předání, převzetí a akceptace plnění</w:t>
            </w:r>
            <w:r w:rsidR="00660936">
              <w:rPr>
                <w:noProof/>
                <w:webHidden/>
              </w:rPr>
              <w:tab/>
            </w:r>
            <w:r w:rsidR="00660936">
              <w:rPr>
                <w:noProof/>
                <w:webHidden/>
              </w:rPr>
              <w:fldChar w:fldCharType="begin"/>
            </w:r>
            <w:r w:rsidR="00660936">
              <w:rPr>
                <w:noProof/>
                <w:webHidden/>
              </w:rPr>
              <w:instrText xml:space="preserve"> PAGEREF _Toc456948915 \h </w:instrText>
            </w:r>
            <w:r w:rsidR="00660936">
              <w:rPr>
                <w:noProof/>
                <w:webHidden/>
              </w:rPr>
            </w:r>
            <w:r w:rsidR="00660936">
              <w:rPr>
                <w:noProof/>
                <w:webHidden/>
              </w:rPr>
              <w:fldChar w:fldCharType="separate"/>
            </w:r>
            <w:r w:rsidR="00C470E0">
              <w:rPr>
                <w:noProof/>
                <w:webHidden/>
              </w:rPr>
              <w:t>17</w:t>
            </w:r>
            <w:r w:rsidR="00660936">
              <w:rPr>
                <w:noProof/>
                <w:webHidden/>
              </w:rPr>
              <w:fldChar w:fldCharType="end"/>
            </w:r>
          </w:hyperlink>
        </w:p>
        <w:p w:rsidR="00660936" w:rsidRDefault="00CC75CA">
          <w:pPr>
            <w:pStyle w:val="Obsah1"/>
            <w:tabs>
              <w:tab w:val="right" w:leader="dot" w:pos="9062"/>
            </w:tabs>
            <w:rPr>
              <w:rFonts w:eastAsiaTheme="minorEastAsia"/>
              <w:noProof/>
              <w:lang w:eastAsia="cs-CZ"/>
            </w:rPr>
          </w:pPr>
          <w:hyperlink w:anchor="_Toc456948916" w:history="1">
            <w:r w:rsidR="00660936" w:rsidRPr="00D70B08">
              <w:rPr>
                <w:rStyle w:val="Hypertextovodkaz"/>
                <w:noProof/>
              </w:rPr>
              <w:t>Nasazení resortního elektronického systému spisové služby na České správě sociálního zabezpečení</w:t>
            </w:r>
            <w:r w:rsidR="00660936">
              <w:rPr>
                <w:noProof/>
                <w:webHidden/>
              </w:rPr>
              <w:tab/>
            </w:r>
            <w:r w:rsidR="00660936">
              <w:rPr>
                <w:noProof/>
                <w:webHidden/>
              </w:rPr>
              <w:fldChar w:fldCharType="begin"/>
            </w:r>
            <w:r w:rsidR="00660936">
              <w:rPr>
                <w:noProof/>
                <w:webHidden/>
              </w:rPr>
              <w:instrText xml:space="preserve"> PAGEREF _Toc456948916 \h </w:instrText>
            </w:r>
            <w:r w:rsidR="00660936">
              <w:rPr>
                <w:noProof/>
                <w:webHidden/>
              </w:rPr>
            </w:r>
            <w:r w:rsidR="00660936">
              <w:rPr>
                <w:noProof/>
                <w:webHidden/>
              </w:rPr>
              <w:fldChar w:fldCharType="separate"/>
            </w:r>
            <w:r w:rsidR="00C470E0">
              <w:rPr>
                <w:noProof/>
                <w:webHidden/>
              </w:rPr>
              <w:t>18</w:t>
            </w:r>
            <w:r w:rsidR="00660936">
              <w:rPr>
                <w:noProof/>
                <w:webHidden/>
              </w:rPr>
              <w:fldChar w:fldCharType="end"/>
            </w:r>
          </w:hyperlink>
        </w:p>
        <w:p w:rsidR="00660936" w:rsidRDefault="00CC75CA">
          <w:pPr>
            <w:pStyle w:val="Obsah2"/>
            <w:tabs>
              <w:tab w:val="right" w:leader="dot" w:pos="9062"/>
            </w:tabs>
            <w:rPr>
              <w:rFonts w:eastAsiaTheme="minorEastAsia"/>
              <w:noProof/>
              <w:lang w:eastAsia="cs-CZ"/>
            </w:rPr>
          </w:pPr>
          <w:hyperlink w:anchor="_Toc456948917" w:history="1">
            <w:r w:rsidR="00660936" w:rsidRPr="00D70B08">
              <w:rPr>
                <w:rStyle w:val="Hypertextovodkaz"/>
                <w:noProof/>
              </w:rPr>
              <w:t>Předmět a podmínky plnění</w:t>
            </w:r>
            <w:r w:rsidR="00660936">
              <w:rPr>
                <w:noProof/>
                <w:webHidden/>
              </w:rPr>
              <w:tab/>
            </w:r>
            <w:r w:rsidR="00660936">
              <w:rPr>
                <w:noProof/>
                <w:webHidden/>
              </w:rPr>
              <w:fldChar w:fldCharType="begin"/>
            </w:r>
            <w:r w:rsidR="00660936">
              <w:rPr>
                <w:noProof/>
                <w:webHidden/>
              </w:rPr>
              <w:instrText xml:space="preserve"> PAGEREF _Toc456948917 \h </w:instrText>
            </w:r>
            <w:r w:rsidR="00660936">
              <w:rPr>
                <w:noProof/>
                <w:webHidden/>
              </w:rPr>
            </w:r>
            <w:r w:rsidR="00660936">
              <w:rPr>
                <w:noProof/>
                <w:webHidden/>
              </w:rPr>
              <w:fldChar w:fldCharType="separate"/>
            </w:r>
            <w:r w:rsidR="00C470E0">
              <w:rPr>
                <w:noProof/>
                <w:webHidden/>
              </w:rPr>
              <w:t>18</w:t>
            </w:r>
            <w:r w:rsidR="00660936">
              <w:rPr>
                <w:noProof/>
                <w:webHidden/>
              </w:rPr>
              <w:fldChar w:fldCharType="end"/>
            </w:r>
          </w:hyperlink>
        </w:p>
        <w:p w:rsidR="00660936" w:rsidRDefault="00CC75CA">
          <w:pPr>
            <w:pStyle w:val="Obsah2"/>
            <w:tabs>
              <w:tab w:val="right" w:leader="dot" w:pos="9062"/>
            </w:tabs>
            <w:rPr>
              <w:rFonts w:eastAsiaTheme="minorEastAsia"/>
              <w:noProof/>
              <w:lang w:eastAsia="cs-CZ"/>
            </w:rPr>
          </w:pPr>
          <w:hyperlink w:anchor="_Toc456948918" w:history="1">
            <w:r w:rsidR="00660936" w:rsidRPr="00D70B08">
              <w:rPr>
                <w:rStyle w:val="Hypertextovodkaz"/>
                <w:noProof/>
              </w:rPr>
              <w:t>Termín a místo plnění</w:t>
            </w:r>
            <w:r w:rsidR="00660936">
              <w:rPr>
                <w:noProof/>
                <w:webHidden/>
              </w:rPr>
              <w:tab/>
            </w:r>
            <w:r w:rsidR="00660936">
              <w:rPr>
                <w:noProof/>
                <w:webHidden/>
              </w:rPr>
              <w:fldChar w:fldCharType="begin"/>
            </w:r>
            <w:r w:rsidR="00660936">
              <w:rPr>
                <w:noProof/>
                <w:webHidden/>
              </w:rPr>
              <w:instrText xml:space="preserve"> PAGEREF _Toc456948918 \h </w:instrText>
            </w:r>
            <w:r w:rsidR="00660936">
              <w:rPr>
                <w:noProof/>
                <w:webHidden/>
              </w:rPr>
            </w:r>
            <w:r w:rsidR="00660936">
              <w:rPr>
                <w:noProof/>
                <w:webHidden/>
              </w:rPr>
              <w:fldChar w:fldCharType="separate"/>
            </w:r>
            <w:r w:rsidR="00C470E0">
              <w:rPr>
                <w:noProof/>
                <w:webHidden/>
              </w:rPr>
              <w:t>20</w:t>
            </w:r>
            <w:r w:rsidR="00660936">
              <w:rPr>
                <w:noProof/>
                <w:webHidden/>
              </w:rPr>
              <w:fldChar w:fldCharType="end"/>
            </w:r>
          </w:hyperlink>
        </w:p>
        <w:p w:rsidR="00660936" w:rsidRDefault="00CC75CA">
          <w:pPr>
            <w:pStyle w:val="Obsah2"/>
            <w:tabs>
              <w:tab w:val="right" w:leader="dot" w:pos="9062"/>
            </w:tabs>
            <w:rPr>
              <w:rFonts w:eastAsiaTheme="minorEastAsia"/>
              <w:noProof/>
              <w:lang w:eastAsia="cs-CZ"/>
            </w:rPr>
          </w:pPr>
          <w:hyperlink w:anchor="_Toc456948919" w:history="1">
            <w:r w:rsidR="00660936" w:rsidRPr="00D70B08">
              <w:rPr>
                <w:rStyle w:val="Hypertextovodkaz"/>
                <w:noProof/>
              </w:rPr>
              <w:t>Platební podmínky</w:t>
            </w:r>
            <w:r w:rsidR="00660936">
              <w:rPr>
                <w:noProof/>
                <w:webHidden/>
              </w:rPr>
              <w:tab/>
            </w:r>
            <w:r w:rsidR="00660936">
              <w:rPr>
                <w:noProof/>
                <w:webHidden/>
              </w:rPr>
              <w:fldChar w:fldCharType="begin"/>
            </w:r>
            <w:r w:rsidR="00660936">
              <w:rPr>
                <w:noProof/>
                <w:webHidden/>
              </w:rPr>
              <w:instrText xml:space="preserve"> PAGEREF _Toc456948919 \h </w:instrText>
            </w:r>
            <w:r w:rsidR="00660936">
              <w:rPr>
                <w:noProof/>
                <w:webHidden/>
              </w:rPr>
            </w:r>
            <w:r w:rsidR="00660936">
              <w:rPr>
                <w:noProof/>
                <w:webHidden/>
              </w:rPr>
              <w:fldChar w:fldCharType="separate"/>
            </w:r>
            <w:r w:rsidR="00C470E0">
              <w:rPr>
                <w:noProof/>
                <w:webHidden/>
              </w:rPr>
              <w:t>21</w:t>
            </w:r>
            <w:r w:rsidR="00660936">
              <w:rPr>
                <w:noProof/>
                <w:webHidden/>
              </w:rPr>
              <w:fldChar w:fldCharType="end"/>
            </w:r>
          </w:hyperlink>
        </w:p>
        <w:p w:rsidR="00660936" w:rsidRDefault="00CC75CA">
          <w:pPr>
            <w:pStyle w:val="Obsah2"/>
            <w:tabs>
              <w:tab w:val="right" w:leader="dot" w:pos="9062"/>
            </w:tabs>
            <w:rPr>
              <w:rFonts w:eastAsiaTheme="minorEastAsia"/>
              <w:noProof/>
              <w:lang w:eastAsia="cs-CZ"/>
            </w:rPr>
          </w:pPr>
          <w:hyperlink w:anchor="_Toc456948920" w:history="1">
            <w:r w:rsidR="00660936" w:rsidRPr="00D70B08">
              <w:rPr>
                <w:rStyle w:val="Hypertextovodkaz"/>
                <w:noProof/>
              </w:rPr>
              <w:t>Předání, převzetí a akceptace plnění</w:t>
            </w:r>
            <w:r w:rsidR="00660936">
              <w:rPr>
                <w:noProof/>
                <w:webHidden/>
              </w:rPr>
              <w:tab/>
            </w:r>
            <w:r w:rsidR="00660936">
              <w:rPr>
                <w:noProof/>
                <w:webHidden/>
              </w:rPr>
              <w:fldChar w:fldCharType="begin"/>
            </w:r>
            <w:r w:rsidR="00660936">
              <w:rPr>
                <w:noProof/>
                <w:webHidden/>
              </w:rPr>
              <w:instrText xml:space="preserve"> PAGEREF _Toc456948920 \h </w:instrText>
            </w:r>
            <w:r w:rsidR="00660936">
              <w:rPr>
                <w:noProof/>
                <w:webHidden/>
              </w:rPr>
            </w:r>
            <w:r w:rsidR="00660936">
              <w:rPr>
                <w:noProof/>
                <w:webHidden/>
              </w:rPr>
              <w:fldChar w:fldCharType="separate"/>
            </w:r>
            <w:r w:rsidR="00C470E0">
              <w:rPr>
                <w:noProof/>
                <w:webHidden/>
              </w:rPr>
              <w:t>21</w:t>
            </w:r>
            <w:r w:rsidR="00660936">
              <w:rPr>
                <w:noProof/>
                <w:webHidden/>
              </w:rPr>
              <w:fldChar w:fldCharType="end"/>
            </w:r>
          </w:hyperlink>
        </w:p>
        <w:p w:rsidR="00660936" w:rsidRDefault="00CC75CA">
          <w:pPr>
            <w:pStyle w:val="Obsah1"/>
            <w:tabs>
              <w:tab w:val="right" w:leader="dot" w:pos="9062"/>
            </w:tabs>
            <w:rPr>
              <w:rFonts w:eastAsiaTheme="minorEastAsia"/>
              <w:noProof/>
              <w:lang w:eastAsia="cs-CZ"/>
            </w:rPr>
          </w:pPr>
          <w:hyperlink w:anchor="_Toc456948921" w:history="1">
            <w:r w:rsidR="00660936" w:rsidRPr="00D70B08">
              <w:rPr>
                <w:rStyle w:val="Hypertextovodkaz"/>
                <w:noProof/>
              </w:rPr>
              <w:t>Nasazení resortního elektronického systému spisové služby na Fondu dalšího vzdělávání</w:t>
            </w:r>
            <w:r w:rsidR="00660936">
              <w:rPr>
                <w:noProof/>
                <w:webHidden/>
              </w:rPr>
              <w:tab/>
            </w:r>
            <w:r w:rsidR="00660936">
              <w:rPr>
                <w:noProof/>
                <w:webHidden/>
              </w:rPr>
              <w:fldChar w:fldCharType="begin"/>
            </w:r>
            <w:r w:rsidR="00660936">
              <w:rPr>
                <w:noProof/>
                <w:webHidden/>
              </w:rPr>
              <w:instrText xml:space="preserve"> PAGEREF _Toc456948921 \h </w:instrText>
            </w:r>
            <w:r w:rsidR="00660936">
              <w:rPr>
                <w:noProof/>
                <w:webHidden/>
              </w:rPr>
            </w:r>
            <w:r w:rsidR="00660936">
              <w:rPr>
                <w:noProof/>
                <w:webHidden/>
              </w:rPr>
              <w:fldChar w:fldCharType="separate"/>
            </w:r>
            <w:r w:rsidR="00C470E0">
              <w:rPr>
                <w:noProof/>
                <w:webHidden/>
              </w:rPr>
              <w:t>23</w:t>
            </w:r>
            <w:r w:rsidR="00660936">
              <w:rPr>
                <w:noProof/>
                <w:webHidden/>
              </w:rPr>
              <w:fldChar w:fldCharType="end"/>
            </w:r>
          </w:hyperlink>
        </w:p>
        <w:p w:rsidR="00660936" w:rsidRDefault="00CC75CA">
          <w:pPr>
            <w:pStyle w:val="Obsah2"/>
            <w:tabs>
              <w:tab w:val="right" w:leader="dot" w:pos="9062"/>
            </w:tabs>
            <w:rPr>
              <w:rFonts w:eastAsiaTheme="minorEastAsia"/>
              <w:noProof/>
              <w:lang w:eastAsia="cs-CZ"/>
            </w:rPr>
          </w:pPr>
          <w:hyperlink w:anchor="_Toc456948922" w:history="1">
            <w:r w:rsidR="00660936" w:rsidRPr="00D70B08">
              <w:rPr>
                <w:rStyle w:val="Hypertextovodkaz"/>
                <w:noProof/>
              </w:rPr>
              <w:t>Předmět a podmínky plnění</w:t>
            </w:r>
            <w:r w:rsidR="00660936">
              <w:rPr>
                <w:noProof/>
                <w:webHidden/>
              </w:rPr>
              <w:tab/>
            </w:r>
            <w:r w:rsidR="00660936">
              <w:rPr>
                <w:noProof/>
                <w:webHidden/>
              </w:rPr>
              <w:fldChar w:fldCharType="begin"/>
            </w:r>
            <w:r w:rsidR="00660936">
              <w:rPr>
                <w:noProof/>
                <w:webHidden/>
              </w:rPr>
              <w:instrText xml:space="preserve"> PAGEREF _Toc456948922 \h </w:instrText>
            </w:r>
            <w:r w:rsidR="00660936">
              <w:rPr>
                <w:noProof/>
                <w:webHidden/>
              </w:rPr>
            </w:r>
            <w:r w:rsidR="00660936">
              <w:rPr>
                <w:noProof/>
                <w:webHidden/>
              </w:rPr>
              <w:fldChar w:fldCharType="separate"/>
            </w:r>
            <w:r w:rsidR="00C470E0">
              <w:rPr>
                <w:noProof/>
                <w:webHidden/>
              </w:rPr>
              <w:t>23</w:t>
            </w:r>
            <w:r w:rsidR="00660936">
              <w:rPr>
                <w:noProof/>
                <w:webHidden/>
              </w:rPr>
              <w:fldChar w:fldCharType="end"/>
            </w:r>
          </w:hyperlink>
        </w:p>
        <w:p w:rsidR="00660936" w:rsidRDefault="00CC75CA">
          <w:pPr>
            <w:pStyle w:val="Obsah2"/>
            <w:tabs>
              <w:tab w:val="right" w:leader="dot" w:pos="9062"/>
            </w:tabs>
            <w:rPr>
              <w:rFonts w:eastAsiaTheme="minorEastAsia"/>
              <w:noProof/>
              <w:lang w:eastAsia="cs-CZ"/>
            </w:rPr>
          </w:pPr>
          <w:hyperlink w:anchor="_Toc456948923" w:history="1">
            <w:r w:rsidR="00660936" w:rsidRPr="00D70B08">
              <w:rPr>
                <w:rStyle w:val="Hypertextovodkaz"/>
                <w:noProof/>
              </w:rPr>
              <w:t>Termín a místo plnění</w:t>
            </w:r>
            <w:r w:rsidR="00660936">
              <w:rPr>
                <w:noProof/>
                <w:webHidden/>
              </w:rPr>
              <w:tab/>
            </w:r>
            <w:r w:rsidR="00660936">
              <w:rPr>
                <w:noProof/>
                <w:webHidden/>
              </w:rPr>
              <w:fldChar w:fldCharType="begin"/>
            </w:r>
            <w:r w:rsidR="00660936">
              <w:rPr>
                <w:noProof/>
                <w:webHidden/>
              </w:rPr>
              <w:instrText xml:space="preserve"> PAGEREF _Toc456948923 \h </w:instrText>
            </w:r>
            <w:r w:rsidR="00660936">
              <w:rPr>
                <w:noProof/>
                <w:webHidden/>
              </w:rPr>
            </w:r>
            <w:r w:rsidR="00660936">
              <w:rPr>
                <w:noProof/>
                <w:webHidden/>
              </w:rPr>
              <w:fldChar w:fldCharType="separate"/>
            </w:r>
            <w:r w:rsidR="00C470E0">
              <w:rPr>
                <w:noProof/>
                <w:webHidden/>
              </w:rPr>
              <w:t>25</w:t>
            </w:r>
            <w:r w:rsidR="00660936">
              <w:rPr>
                <w:noProof/>
                <w:webHidden/>
              </w:rPr>
              <w:fldChar w:fldCharType="end"/>
            </w:r>
          </w:hyperlink>
        </w:p>
        <w:p w:rsidR="00660936" w:rsidRDefault="00CC75CA">
          <w:pPr>
            <w:pStyle w:val="Obsah2"/>
            <w:tabs>
              <w:tab w:val="right" w:leader="dot" w:pos="9062"/>
            </w:tabs>
            <w:rPr>
              <w:rFonts w:eastAsiaTheme="minorEastAsia"/>
              <w:noProof/>
              <w:lang w:eastAsia="cs-CZ"/>
            </w:rPr>
          </w:pPr>
          <w:hyperlink w:anchor="_Toc456948924" w:history="1">
            <w:r w:rsidR="00660936" w:rsidRPr="00D70B08">
              <w:rPr>
                <w:rStyle w:val="Hypertextovodkaz"/>
                <w:noProof/>
              </w:rPr>
              <w:t>Platební podmínky</w:t>
            </w:r>
            <w:r w:rsidR="00660936">
              <w:rPr>
                <w:noProof/>
                <w:webHidden/>
              </w:rPr>
              <w:tab/>
            </w:r>
            <w:r w:rsidR="00660936">
              <w:rPr>
                <w:noProof/>
                <w:webHidden/>
              </w:rPr>
              <w:fldChar w:fldCharType="begin"/>
            </w:r>
            <w:r w:rsidR="00660936">
              <w:rPr>
                <w:noProof/>
                <w:webHidden/>
              </w:rPr>
              <w:instrText xml:space="preserve"> PAGEREF _Toc456948924 \h </w:instrText>
            </w:r>
            <w:r w:rsidR="00660936">
              <w:rPr>
                <w:noProof/>
                <w:webHidden/>
              </w:rPr>
            </w:r>
            <w:r w:rsidR="00660936">
              <w:rPr>
                <w:noProof/>
                <w:webHidden/>
              </w:rPr>
              <w:fldChar w:fldCharType="separate"/>
            </w:r>
            <w:r w:rsidR="00C470E0">
              <w:rPr>
                <w:noProof/>
                <w:webHidden/>
              </w:rPr>
              <w:t>25</w:t>
            </w:r>
            <w:r w:rsidR="00660936">
              <w:rPr>
                <w:noProof/>
                <w:webHidden/>
              </w:rPr>
              <w:fldChar w:fldCharType="end"/>
            </w:r>
          </w:hyperlink>
        </w:p>
        <w:p w:rsidR="00660936" w:rsidRDefault="00CC75CA">
          <w:pPr>
            <w:pStyle w:val="Obsah2"/>
            <w:tabs>
              <w:tab w:val="right" w:leader="dot" w:pos="9062"/>
            </w:tabs>
            <w:rPr>
              <w:rFonts w:eastAsiaTheme="minorEastAsia"/>
              <w:noProof/>
              <w:lang w:eastAsia="cs-CZ"/>
            </w:rPr>
          </w:pPr>
          <w:hyperlink w:anchor="_Toc456948925" w:history="1">
            <w:r w:rsidR="00660936" w:rsidRPr="00D70B08">
              <w:rPr>
                <w:rStyle w:val="Hypertextovodkaz"/>
                <w:noProof/>
              </w:rPr>
              <w:t>Předání, převzetí a akceptace plnění</w:t>
            </w:r>
            <w:r w:rsidR="00660936">
              <w:rPr>
                <w:noProof/>
                <w:webHidden/>
              </w:rPr>
              <w:tab/>
            </w:r>
            <w:r w:rsidR="00660936">
              <w:rPr>
                <w:noProof/>
                <w:webHidden/>
              </w:rPr>
              <w:fldChar w:fldCharType="begin"/>
            </w:r>
            <w:r w:rsidR="00660936">
              <w:rPr>
                <w:noProof/>
                <w:webHidden/>
              </w:rPr>
              <w:instrText xml:space="preserve"> PAGEREF _Toc456948925 \h </w:instrText>
            </w:r>
            <w:r w:rsidR="00660936">
              <w:rPr>
                <w:noProof/>
                <w:webHidden/>
              </w:rPr>
            </w:r>
            <w:r w:rsidR="00660936">
              <w:rPr>
                <w:noProof/>
                <w:webHidden/>
              </w:rPr>
              <w:fldChar w:fldCharType="separate"/>
            </w:r>
            <w:r w:rsidR="00C470E0">
              <w:rPr>
                <w:noProof/>
                <w:webHidden/>
              </w:rPr>
              <w:t>26</w:t>
            </w:r>
            <w:r w:rsidR="00660936">
              <w:rPr>
                <w:noProof/>
                <w:webHidden/>
              </w:rPr>
              <w:fldChar w:fldCharType="end"/>
            </w:r>
          </w:hyperlink>
        </w:p>
        <w:p w:rsidR="00660936" w:rsidRDefault="00CC75CA">
          <w:pPr>
            <w:pStyle w:val="Obsah1"/>
            <w:tabs>
              <w:tab w:val="right" w:leader="dot" w:pos="9062"/>
            </w:tabs>
            <w:rPr>
              <w:rFonts w:eastAsiaTheme="minorEastAsia"/>
              <w:noProof/>
              <w:lang w:eastAsia="cs-CZ"/>
            </w:rPr>
          </w:pPr>
          <w:hyperlink w:anchor="_Toc456948926" w:history="1">
            <w:r w:rsidR="00660936" w:rsidRPr="00D70B08">
              <w:rPr>
                <w:rStyle w:val="Hypertextovodkaz"/>
                <w:noProof/>
              </w:rPr>
              <w:t>Nasazení resortního elektronického systému spisové služby na Státním úřadu inspekce práce</w:t>
            </w:r>
            <w:r w:rsidR="00660936">
              <w:rPr>
                <w:noProof/>
                <w:webHidden/>
              </w:rPr>
              <w:tab/>
            </w:r>
            <w:r w:rsidR="00660936">
              <w:rPr>
                <w:noProof/>
                <w:webHidden/>
              </w:rPr>
              <w:fldChar w:fldCharType="begin"/>
            </w:r>
            <w:r w:rsidR="00660936">
              <w:rPr>
                <w:noProof/>
                <w:webHidden/>
              </w:rPr>
              <w:instrText xml:space="preserve"> PAGEREF _Toc456948926 \h </w:instrText>
            </w:r>
            <w:r w:rsidR="00660936">
              <w:rPr>
                <w:noProof/>
                <w:webHidden/>
              </w:rPr>
            </w:r>
            <w:r w:rsidR="00660936">
              <w:rPr>
                <w:noProof/>
                <w:webHidden/>
              </w:rPr>
              <w:fldChar w:fldCharType="separate"/>
            </w:r>
            <w:r w:rsidR="00C470E0">
              <w:rPr>
                <w:noProof/>
                <w:webHidden/>
              </w:rPr>
              <w:t>27</w:t>
            </w:r>
            <w:r w:rsidR="00660936">
              <w:rPr>
                <w:noProof/>
                <w:webHidden/>
              </w:rPr>
              <w:fldChar w:fldCharType="end"/>
            </w:r>
          </w:hyperlink>
        </w:p>
        <w:p w:rsidR="00660936" w:rsidRDefault="00CC75CA">
          <w:pPr>
            <w:pStyle w:val="Obsah2"/>
            <w:tabs>
              <w:tab w:val="right" w:leader="dot" w:pos="9062"/>
            </w:tabs>
            <w:rPr>
              <w:rFonts w:eastAsiaTheme="minorEastAsia"/>
              <w:noProof/>
              <w:lang w:eastAsia="cs-CZ"/>
            </w:rPr>
          </w:pPr>
          <w:hyperlink w:anchor="_Toc456948927" w:history="1">
            <w:r w:rsidR="00660936" w:rsidRPr="00D70B08">
              <w:rPr>
                <w:rStyle w:val="Hypertextovodkaz"/>
                <w:noProof/>
              </w:rPr>
              <w:t>Předmět a podmínky plnění</w:t>
            </w:r>
            <w:r w:rsidR="00660936">
              <w:rPr>
                <w:noProof/>
                <w:webHidden/>
              </w:rPr>
              <w:tab/>
            </w:r>
            <w:r w:rsidR="00660936">
              <w:rPr>
                <w:noProof/>
                <w:webHidden/>
              </w:rPr>
              <w:fldChar w:fldCharType="begin"/>
            </w:r>
            <w:r w:rsidR="00660936">
              <w:rPr>
                <w:noProof/>
                <w:webHidden/>
              </w:rPr>
              <w:instrText xml:space="preserve"> PAGEREF _Toc456948927 \h </w:instrText>
            </w:r>
            <w:r w:rsidR="00660936">
              <w:rPr>
                <w:noProof/>
                <w:webHidden/>
              </w:rPr>
            </w:r>
            <w:r w:rsidR="00660936">
              <w:rPr>
                <w:noProof/>
                <w:webHidden/>
              </w:rPr>
              <w:fldChar w:fldCharType="separate"/>
            </w:r>
            <w:r w:rsidR="00C470E0">
              <w:rPr>
                <w:noProof/>
                <w:webHidden/>
              </w:rPr>
              <w:t>27</w:t>
            </w:r>
            <w:r w:rsidR="00660936">
              <w:rPr>
                <w:noProof/>
                <w:webHidden/>
              </w:rPr>
              <w:fldChar w:fldCharType="end"/>
            </w:r>
          </w:hyperlink>
        </w:p>
        <w:p w:rsidR="00660936" w:rsidRDefault="00CC75CA">
          <w:pPr>
            <w:pStyle w:val="Obsah2"/>
            <w:tabs>
              <w:tab w:val="right" w:leader="dot" w:pos="9062"/>
            </w:tabs>
            <w:rPr>
              <w:rFonts w:eastAsiaTheme="minorEastAsia"/>
              <w:noProof/>
              <w:lang w:eastAsia="cs-CZ"/>
            </w:rPr>
          </w:pPr>
          <w:hyperlink w:anchor="_Toc456948928" w:history="1">
            <w:r w:rsidR="00660936" w:rsidRPr="00D70B08">
              <w:rPr>
                <w:rStyle w:val="Hypertextovodkaz"/>
                <w:noProof/>
              </w:rPr>
              <w:t>Termín a místo plnění</w:t>
            </w:r>
            <w:r w:rsidR="00660936">
              <w:rPr>
                <w:noProof/>
                <w:webHidden/>
              </w:rPr>
              <w:tab/>
            </w:r>
            <w:r w:rsidR="00660936">
              <w:rPr>
                <w:noProof/>
                <w:webHidden/>
              </w:rPr>
              <w:fldChar w:fldCharType="begin"/>
            </w:r>
            <w:r w:rsidR="00660936">
              <w:rPr>
                <w:noProof/>
                <w:webHidden/>
              </w:rPr>
              <w:instrText xml:space="preserve"> PAGEREF _Toc456948928 \h </w:instrText>
            </w:r>
            <w:r w:rsidR="00660936">
              <w:rPr>
                <w:noProof/>
                <w:webHidden/>
              </w:rPr>
            </w:r>
            <w:r w:rsidR="00660936">
              <w:rPr>
                <w:noProof/>
                <w:webHidden/>
              </w:rPr>
              <w:fldChar w:fldCharType="separate"/>
            </w:r>
            <w:r w:rsidR="00C470E0">
              <w:rPr>
                <w:noProof/>
                <w:webHidden/>
              </w:rPr>
              <w:t>29</w:t>
            </w:r>
            <w:r w:rsidR="00660936">
              <w:rPr>
                <w:noProof/>
                <w:webHidden/>
              </w:rPr>
              <w:fldChar w:fldCharType="end"/>
            </w:r>
          </w:hyperlink>
        </w:p>
        <w:p w:rsidR="00660936" w:rsidRDefault="00CC75CA">
          <w:pPr>
            <w:pStyle w:val="Obsah2"/>
            <w:tabs>
              <w:tab w:val="right" w:leader="dot" w:pos="9062"/>
            </w:tabs>
            <w:rPr>
              <w:rFonts w:eastAsiaTheme="minorEastAsia"/>
              <w:noProof/>
              <w:lang w:eastAsia="cs-CZ"/>
            </w:rPr>
          </w:pPr>
          <w:hyperlink w:anchor="_Toc456948929" w:history="1">
            <w:r w:rsidR="00660936" w:rsidRPr="00D70B08">
              <w:rPr>
                <w:rStyle w:val="Hypertextovodkaz"/>
                <w:noProof/>
              </w:rPr>
              <w:t>Platební podmínky</w:t>
            </w:r>
            <w:r w:rsidR="00660936">
              <w:rPr>
                <w:noProof/>
                <w:webHidden/>
              </w:rPr>
              <w:tab/>
            </w:r>
            <w:r w:rsidR="00660936">
              <w:rPr>
                <w:noProof/>
                <w:webHidden/>
              </w:rPr>
              <w:fldChar w:fldCharType="begin"/>
            </w:r>
            <w:r w:rsidR="00660936">
              <w:rPr>
                <w:noProof/>
                <w:webHidden/>
              </w:rPr>
              <w:instrText xml:space="preserve"> PAGEREF _Toc456948929 \h </w:instrText>
            </w:r>
            <w:r w:rsidR="00660936">
              <w:rPr>
                <w:noProof/>
                <w:webHidden/>
              </w:rPr>
            </w:r>
            <w:r w:rsidR="00660936">
              <w:rPr>
                <w:noProof/>
                <w:webHidden/>
              </w:rPr>
              <w:fldChar w:fldCharType="separate"/>
            </w:r>
            <w:r w:rsidR="00C470E0">
              <w:rPr>
                <w:noProof/>
                <w:webHidden/>
              </w:rPr>
              <w:t>30</w:t>
            </w:r>
            <w:r w:rsidR="00660936">
              <w:rPr>
                <w:noProof/>
                <w:webHidden/>
              </w:rPr>
              <w:fldChar w:fldCharType="end"/>
            </w:r>
          </w:hyperlink>
        </w:p>
        <w:p w:rsidR="00660936" w:rsidRDefault="00CC75CA">
          <w:pPr>
            <w:pStyle w:val="Obsah2"/>
            <w:tabs>
              <w:tab w:val="right" w:leader="dot" w:pos="9062"/>
            </w:tabs>
            <w:rPr>
              <w:rFonts w:eastAsiaTheme="minorEastAsia"/>
              <w:noProof/>
              <w:lang w:eastAsia="cs-CZ"/>
            </w:rPr>
          </w:pPr>
          <w:hyperlink w:anchor="_Toc456948930" w:history="1">
            <w:r w:rsidR="00660936" w:rsidRPr="00D70B08">
              <w:rPr>
                <w:rStyle w:val="Hypertextovodkaz"/>
                <w:noProof/>
              </w:rPr>
              <w:t>Předání, převzetí a akceptace plnění</w:t>
            </w:r>
            <w:r w:rsidR="00660936">
              <w:rPr>
                <w:noProof/>
                <w:webHidden/>
              </w:rPr>
              <w:tab/>
            </w:r>
            <w:r w:rsidR="00660936">
              <w:rPr>
                <w:noProof/>
                <w:webHidden/>
              </w:rPr>
              <w:fldChar w:fldCharType="begin"/>
            </w:r>
            <w:r w:rsidR="00660936">
              <w:rPr>
                <w:noProof/>
                <w:webHidden/>
              </w:rPr>
              <w:instrText xml:space="preserve"> PAGEREF _Toc456948930 \h </w:instrText>
            </w:r>
            <w:r w:rsidR="00660936">
              <w:rPr>
                <w:noProof/>
                <w:webHidden/>
              </w:rPr>
            </w:r>
            <w:r w:rsidR="00660936">
              <w:rPr>
                <w:noProof/>
                <w:webHidden/>
              </w:rPr>
              <w:fldChar w:fldCharType="separate"/>
            </w:r>
            <w:r w:rsidR="00C470E0">
              <w:rPr>
                <w:noProof/>
                <w:webHidden/>
              </w:rPr>
              <w:t>30</w:t>
            </w:r>
            <w:r w:rsidR="00660936">
              <w:rPr>
                <w:noProof/>
                <w:webHidden/>
              </w:rPr>
              <w:fldChar w:fldCharType="end"/>
            </w:r>
          </w:hyperlink>
        </w:p>
        <w:p w:rsidR="00660936" w:rsidRDefault="00CC75CA">
          <w:pPr>
            <w:pStyle w:val="Obsah1"/>
            <w:tabs>
              <w:tab w:val="right" w:leader="dot" w:pos="9062"/>
            </w:tabs>
            <w:rPr>
              <w:rFonts w:eastAsiaTheme="minorEastAsia"/>
              <w:noProof/>
              <w:lang w:eastAsia="cs-CZ"/>
            </w:rPr>
          </w:pPr>
          <w:hyperlink w:anchor="_Toc456948931" w:history="1">
            <w:r w:rsidR="00660936" w:rsidRPr="00D70B08">
              <w:rPr>
                <w:rStyle w:val="Hypertextovodkaz"/>
                <w:noProof/>
              </w:rPr>
              <w:t>Nasazení resortního elektronického systému spisové služby na Technické inspekci České republiky</w:t>
            </w:r>
            <w:r w:rsidR="00660936">
              <w:rPr>
                <w:noProof/>
                <w:webHidden/>
              </w:rPr>
              <w:tab/>
            </w:r>
            <w:r w:rsidR="00660936">
              <w:rPr>
                <w:noProof/>
                <w:webHidden/>
              </w:rPr>
              <w:fldChar w:fldCharType="begin"/>
            </w:r>
            <w:r w:rsidR="00660936">
              <w:rPr>
                <w:noProof/>
                <w:webHidden/>
              </w:rPr>
              <w:instrText xml:space="preserve"> PAGEREF _Toc456948931 \h </w:instrText>
            </w:r>
            <w:r w:rsidR="00660936">
              <w:rPr>
                <w:noProof/>
                <w:webHidden/>
              </w:rPr>
            </w:r>
            <w:r w:rsidR="00660936">
              <w:rPr>
                <w:noProof/>
                <w:webHidden/>
              </w:rPr>
              <w:fldChar w:fldCharType="separate"/>
            </w:r>
            <w:r w:rsidR="00C470E0">
              <w:rPr>
                <w:noProof/>
                <w:webHidden/>
              </w:rPr>
              <w:t>32</w:t>
            </w:r>
            <w:r w:rsidR="00660936">
              <w:rPr>
                <w:noProof/>
                <w:webHidden/>
              </w:rPr>
              <w:fldChar w:fldCharType="end"/>
            </w:r>
          </w:hyperlink>
        </w:p>
        <w:p w:rsidR="00660936" w:rsidRDefault="00CC75CA">
          <w:pPr>
            <w:pStyle w:val="Obsah2"/>
            <w:tabs>
              <w:tab w:val="right" w:leader="dot" w:pos="9062"/>
            </w:tabs>
            <w:rPr>
              <w:rFonts w:eastAsiaTheme="minorEastAsia"/>
              <w:noProof/>
              <w:lang w:eastAsia="cs-CZ"/>
            </w:rPr>
          </w:pPr>
          <w:hyperlink w:anchor="_Toc456948932" w:history="1">
            <w:r w:rsidR="00660936" w:rsidRPr="00D70B08">
              <w:rPr>
                <w:rStyle w:val="Hypertextovodkaz"/>
                <w:noProof/>
              </w:rPr>
              <w:t>Předmět a podmínky plnění</w:t>
            </w:r>
            <w:r w:rsidR="00660936">
              <w:rPr>
                <w:noProof/>
                <w:webHidden/>
              </w:rPr>
              <w:tab/>
            </w:r>
            <w:r w:rsidR="00660936">
              <w:rPr>
                <w:noProof/>
                <w:webHidden/>
              </w:rPr>
              <w:fldChar w:fldCharType="begin"/>
            </w:r>
            <w:r w:rsidR="00660936">
              <w:rPr>
                <w:noProof/>
                <w:webHidden/>
              </w:rPr>
              <w:instrText xml:space="preserve"> PAGEREF _Toc456948932 \h </w:instrText>
            </w:r>
            <w:r w:rsidR="00660936">
              <w:rPr>
                <w:noProof/>
                <w:webHidden/>
              </w:rPr>
            </w:r>
            <w:r w:rsidR="00660936">
              <w:rPr>
                <w:noProof/>
                <w:webHidden/>
              </w:rPr>
              <w:fldChar w:fldCharType="separate"/>
            </w:r>
            <w:r w:rsidR="00C470E0">
              <w:rPr>
                <w:noProof/>
                <w:webHidden/>
              </w:rPr>
              <w:t>32</w:t>
            </w:r>
            <w:r w:rsidR="00660936">
              <w:rPr>
                <w:noProof/>
                <w:webHidden/>
              </w:rPr>
              <w:fldChar w:fldCharType="end"/>
            </w:r>
          </w:hyperlink>
        </w:p>
        <w:p w:rsidR="00660936" w:rsidRDefault="00CC75CA">
          <w:pPr>
            <w:pStyle w:val="Obsah2"/>
            <w:tabs>
              <w:tab w:val="right" w:leader="dot" w:pos="9062"/>
            </w:tabs>
            <w:rPr>
              <w:rFonts w:eastAsiaTheme="minorEastAsia"/>
              <w:noProof/>
              <w:lang w:eastAsia="cs-CZ"/>
            </w:rPr>
          </w:pPr>
          <w:hyperlink w:anchor="_Toc456948933" w:history="1">
            <w:r w:rsidR="00660936" w:rsidRPr="00D70B08">
              <w:rPr>
                <w:rStyle w:val="Hypertextovodkaz"/>
                <w:noProof/>
              </w:rPr>
              <w:t>Termín a místo plnění</w:t>
            </w:r>
            <w:r w:rsidR="00660936">
              <w:rPr>
                <w:noProof/>
                <w:webHidden/>
              </w:rPr>
              <w:tab/>
            </w:r>
            <w:r w:rsidR="00660936">
              <w:rPr>
                <w:noProof/>
                <w:webHidden/>
              </w:rPr>
              <w:fldChar w:fldCharType="begin"/>
            </w:r>
            <w:r w:rsidR="00660936">
              <w:rPr>
                <w:noProof/>
                <w:webHidden/>
              </w:rPr>
              <w:instrText xml:space="preserve"> PAGEREF _Toc456948933 \h </w:instrText>
            </w:r>
            <w:r w:rsidR="00660936">
              <w:rPr>
                <w:noProof/>
                <w:webHidden/>
              </w:rPr>
            </w:r>
            <w:r w:rsidR="00660936">
              <w:rPr>
                <w:noProof/>
                <w:webHidden/>
              </w:rPr>
              <w:fldChar w:fldCharType="separate"/>
            </w:r>
            <w:r w:rsidR="00C470E0">
              <w:rPr>
                <w:noProof/>
                <w:webHidden/>
              </w:rPr>
              <w:t>34</w:t>
            </w:r>
            <w:r w:rsidR="00660936">
              <w:rPr>
                <w:noProof/>
                <w:webHidden/>
              </w:rPr>
              <w:fldChar w:fldCharType="end"/>
            </w:r>
          </w:hyperlink>
        </w:p>
        <w:p w:rsidR="00660936" w:rsidRDefault="00CC75CA">
          <w:pPr>
            <w:pStyle w:val="Obsah2"/>
            <w:tabs>
              <w:tab w:val="right" w:leader="dot" w:pos="9062"/>
            </w:tabs>
            <w:rPr>
              <w:rFonts w:eastAsiaTheme="minorEastAsia"/>
              <w:noProof/>
              <w:lang w:eastAsia="cs-CZ"/>
            </w:rPr>
          </w:pPr>
          <w:hyperlink w:anchor="_Toc456948934" w:history="1">
            <w:r w:rsidR="00660936" w:rsidRPr="00D70B08">
              <w:rPr>
                <w:rStyle w:val="Hypertextovodkaz"/>
                <w:noProof/>
              </w:rPr>
              <w:t>Platební podmínky</w:t>
            </w:r>
            <w:r w:rsidR="00660936">
              <w:rPr>
                <w:noProof/>
                <w:webHidden/>
              </w:rPr>
              <w:tab/>
            </w:r>
            <w:r w:rsidR="00660936">
              <w:rPr>
                <w:noProof/>
                <w:webHidden/>
              </w:rPr>
              <w:fldChar w:fldCharType="begin"/>
            </w:r>
            <w:r w:rsidR="00660936">
              <w:rPr>
                <w:noProof/>
                <w:webHidden/>
              </w:rPr>
              <w:instrText xml:space="preserve"> PAGEREF _Toc456948934 \h </w:instrText>
            </w:r>
            <w:r w:rsidR="00660936">
              <w:rPr>
                <w:noProof/>
                <w:webHidden/>
              </w:rPr>
            </w:r>
            <w:r w:rsidR="00660936">
              <w:rPr>
                <w:noProof/>
                <w:webHidden/>
              </w:rPr>
              <w:fldChar w:fldCharType="separate"/>
            </w:r>
            <w:r w:rsidR="00C470E0">
              <w:rPr>
                <w:noProof/>
                <w:webHidden/>
              </w:rPr>
              <w:t>35</w:t>
            </w:r>
            <w:r w:rsidR="00660936">
              <w:rPr>
                <w:noProof/>
                <w:webHidden/>
              </w:rPr>
              <w:fldChar w:fldCharType="end"/>
            </w:r>
          </w:hyperlink>
        </w:p>
        <w:p w:rsidR="00660936" w:rsidRDefault="00CC75CA">
          <w:pPr>
            <w:pStyle w:val="Obsah2"/>
            <w:tabs>
              <w:tab w:val="right" w:leader="dot" w:pos="9062"/>
            </w:tabs>
            <w:rPr>
              <w:rFonts w:eastAsiaTheme="minorEastAsia"/>
              <w:noProof/>
              <w:lang w:eastAsia="cs-CZ"/>
            </w:rPr>
          </w:pPr>
          <w:hyperlink w:anchor="_Toc456948935" w:history="1">
            <w:r w:rsidR="00660936" w:rsidRPr="00D70B08">
              <w:rPr>
                <w:rStyle w:val="Hypertextovodkaz"/>
                <w:noProof/>
              </w:rPr>
              <w:t>Předání, převzetí a akceptace plnění</w:t>
            </w:r>
            <w:r w:rsidR="00660936">
              <w:rPr>
                <w:noProof/>
                <w:webHidden/>
              </w:rPr>
              <w:tab/>
            </w:r>
            <w:r w:rsidR="00660936">
              <w:rPr>
                <w:noProof/>
                <w:webHidden/>
              </w:rPr>
              <w:fldChar w:fldCharType="begin"/>
            </w:r>
            <w:r w:rsidR="00660936">
              <w:rPr>
                <w:noProof/>
                <w:webHidden/>
              </w:rPr>
              <w:instrText xml:space="preserve"> PAGEREF _Toc456948935 \h </w:instrText>
            </w:r>
            <w:r w:rsidR="00660936">
              <w:rPr>
                <w:noProof/>
                <w:webHidden/>
              </w:rPr>
            </w:r>
            <w:r w:rsidR="00660936">
              <w:rPr>
                <w:noProof/>
                <w:webHidden/>
              </w:rPr>
              <w:fldChar w:fldCharType="separate"/>
            </w:r>
            <w:r w:rsidR="00C470E0">
              <w:rPr>
                <w:noProof/>
                <w:webHidden/>
              </w:rPr>
              <w:t>35</w:t>
            </w:r>
            <w:r w:rsidR="00660936">
              <w:rPr>
                <w:noProof/>
                <w:webHidden/>
              </w:rPr>
              <w:fldChar w:fldCharType="end"/>
            </w:r>
          </w:hyperlink>
        </w:p>
        <w:p w:rsidR="00660936" w:rsidRDefault="00CC75CA">
          <w:pPr>
            <w:pStyle w:val="Obsah1"/>
            <w:tabs>
              <w:tab w:val="right" w:leader="dot" w:pos="9062"/>
            </w:tabs>
            <w:rPr>
              <w:rFonts w:eastAsiaTheme="minorEastAsia"/>
              <w:noProof/>
              <w:lang w:eastAsia="cs-CZ"/>
            </w:rPr>
          </w:pPr>
          <w:hyperlink w:anchor="_Toc456948936" w:history="1">
            <w:r w:rsidR="00660936" w:rsidRPr="00D70B08">
              <w:rPr>
                <w:rStyle w:val="Hypertextovodkaz"/>
                <w:noProof/>
              </w:rPr>
              <w:t>Nasazení resortního elektronického systému spisové služby na Úřadu pro mezinárodněprávní ochranu dětí</w:t>
            </w:r>
            <w:r w:rsidR="00660936">
              <w:rPr>
                <w:noProof/>
                <w:webHidden/>
              </w:rPr>
              <w:tab/>
            </w:r>
            <w:r w:rsidR="00660936">
              <w:rPr>
                <w:noProof/>
                <w:webHidden/>
              </w:rPr>
              <w:fldChar w:fldCharType="begin"/>
            </w:r>
            <w:r w:rsidR="00660936">
              <w:rPr>
                <w:noProof/>
                <w:webHidden/>
              </w:rPr>
              <w:instrText xml:space="preserve"> PAGEREF _Toc456948936 \h </w:instrText>
            </w:r>
            <w:r w:rsidR="00660936">
              <w:rPr>
                <w:noProof/>
                <w:webHidden/>
              </w:rPr>
            </w:r>
            <w:r w:rsidR="00660936">
              <w:rPr>
                <w:noProof/>
                <w:webHidden/>
              </w:rPr>
              <w:fldChar w:fldCharType="separate"/>
            </w:r>
            <w:r w:rsidR="00C470E0">
              <w:rPr>
                <w:noProof/>
                <w:webHidden/>
              </w:rPr>
              <w:t>36</w:t>
            </w:r>
            <w:r w:rsidR="00660936">
              <w:rPr>
                <w:noProof/>
                <w:webHidden/>
              </w:rPr>
              <w:fldChar w:fldCharType="end"/>
            </w:r>
          </w:hyperlink>
        </w:p>
        <w:p w:rsidR="00660936" w:rsidRDefault="00CC75CA">
          <w:pPr>
            <w:pStyle w:val="Obsah2"/>
            <w:tabs>
              <w:tab w:val="right" w:leader="dot" w:pos="9062"/>
            </w:tabs>
            <w:rPr>
              <w:rFonts w:eastAsiaTheme="minorEastAsia"/>
              <w:noProof/>
              <w:lang w:eastAsia="cs-CZ"/>
            </w:rPr>
          </w:pPr>
          <w:hyperlink w:anchor="_Toc456948937" w:history="1">
            <w:r w:rsidR="00660936" w:rsidRPr="00D70B08">
              <w:rPr>
                <w:rStyle w:val="Hypertextovodkaz"/>
                <w:noProof/>
              </w:rPr>
              <w:t>Předmět a podmínky plnění</w:t>
            </w:r>
            <w:r w:rsidR="00660936">
              <w:rPr>
                <w:noProof/>
                <w:webHidden/>
              </w:rPr>
              <w:tab/>
            </w:r>
            <w:r w:rsidR="00660936">
              <w:rPr>
                <w:noProof/>
                <w:webHidden/>
              </w:rPr>
              <w:fldChar w:fldCharType="begin"/>
            </w:r>
            <w:r w:rsidR="00660936">
              <w:rPr>
                <w:noProof/>
                <w:webHidden/>
              </w:rPr>
              <w:instrText xml:space="preserve"> PAGEREF _Toc456948937 \h </w:instrText>
            </w:r>
            <w:r w:rsidR="00660936">
              <w:rPr>
                <w:noProof/>
                <w:webHidden/>
              </w:rPr>
            </w:r>
            <w:r w:rsidR="00660936">
              <w:rPr>
                <w:noProof/>
                <w:webHidden/>
              </w:rPr>
              <w:fldChar w:fldCharType="separate"/>
            </w:r>
            <w:r w:rsidR="00C470E0">
              <w:rPr>
                <w:noProof/>
                <w:webHidden/>
              </w:rPr>
              <w:t>36</w:t>
            </w:r>
            <w:r w:rsidR="00660936">
              <w:rPr>
                <w:noProof/>
                <w:webHidden/>
              </w:rPr>
              <w:fldChar w:fldCharType="end"/>
            </w:r>
          </w:hyperlink>
        </w:p>
        <w:p w:rsidR="00660936" w:rsidRDefault="00CC75CA">
          <w:pPr>
            <w:pStyle w:val="Obsah2"/>
            <w:tabs>
              <w:tab w:val="right" w:leader="dot" w:pos="9062"/>
            </w:tabs>
            <w:rPr>
              <w:rFonts w:eastAsiaTheme="minorEastAsia"/>
              <w:noProof/>
              <w:lang w:eastAsia="cs-CZ"/>
            </w:rPr>
          </w:pPr>
          <w:hyperlink w:anchor="_Toc456948938" w:history="1">
            <w:r w:rsidR="00660936" w:rsidRPr="00D70B08">
              <w:rPr>
                <w:rStyle w:val="Hypertextovodkaz"/>
                <w:noProof/>
              </w:rPr>
              <w:t>Termín a místo plnění</w:t>
            </w:r>
            <w:r w:rsidR="00660936">
              <w:rPr>
                <w:noProof/>
                <w:webHidden/>
              </w:rPr>
              <w:tab/>
            </w:r>
            <w:r w:rsidR="00660936">
              <w:rPr>
                <w:noProof/>
                <w:webHidden/>
              </w:rPr>
              <w:fldChar w:fldCharType="begin"/>
            </w:r>
            <w:r w:rsidR="00660936">
              <w:rPr>
                <w:noProof/>
                <w:webHidden/>
              </w:rPr>
              <w:instrText xml:space="preserve"> PAGEREF _Toc456948938 \h </w:instrText>
            </w:r>
            <w:r w:rsidR="00660936">
              <w:rPr>
                <w:noProof/>
                <w:webHidden/>
              </w:rPr>
            </w:r>
            <w:r w:rsidR="00660936">
              <w:rPr>
                <w:noProof/>
                <w:webHidden/>
              </w:rPr>
              <w:fldChar w:fldCharType="separate"/>
            </w:r>
            <w:r w:rsidR="00C470E0">
              <w:rPr>
                <w:noProof/>
                <w:webHidden/>
              </w:rPr>
              <w:t>39</w:t>
            </w:r>
            <w:r w:rsidR="00660936">
              <w:rPr>
                <w:noProof/>
                <w:webHidden/>
              </w:rPr>
              <w:fldChar w:fldCharType="end"/>
            </w:r>
          </w:hyperlink>
        </w:p>
        <w:p w:rsidR="00660936" w:rsidRDefault="00CC75CA">
          <w:pPr>
            <w:pStyle w:val="Obsah2"/>
            <w:tabs>
              <w:tab w:val="right" w:leader="dot" w:pos="9062"/>
            </w:tabs>
            <w:rPr>
              <w:rFonts w:eastAsiaTheme="minorEastAsia"/>
              <w:noProof/>
              <w:lang w:eastAsia="cs-CZ"/>
            </w:rPr>
          </w:pPr>
          <w:hyperlink w:anchor="_Toc456948939" w:history="1">
            <w:r w:rsidR="00660936" w:rsidRPr="00D70B08">
              <w:rPr>
                <w:rStyle w:val="Hypertextovodkaz"/>
                <w:noProof/>
              </w:rPr>
              <w:t>Platební podmínky</w:t>
            </w:r>
            <w:r w:rsidR="00660936">
              <w:rPr>
                <w:noProof/>
                <w:webHidden/>
              </w:rPr>
              <w:tab/>
            </w:r>
            <w:r w:rsidR="00660936">
              <w:rPr>
                <w:noProof/>
                <w:webHidden/>
              </w:rPr>
              <w:fldChar w:fldCharType="begin"/>
            </w:r>
            <w:r w:rsidR="00660936">
              <w:rPr>
                <w:noProof/>
                <w:webHidden/>
              </w:rPr>
              <w:instrText xml:space="preserve"> PAGEREF _Toc456948939 \h </w:instrText>
            </w:r>
            <w:r w:rsidR="00660936">
              <w:rPr>
                <w:noProof/>
                <w:webHidden/>
              </w:rPr>
            </w:r>
            <w:r w:rsidR="00660936">
              <w:rPr>
                <w:noProof/>
                <w:webHidden/>
              </w:rPr>
              <w:fldChar w:fldCharType="separate"/>
            </w:r>
            <w:r w:rsidR="00C470E0">
              <w:rPr>
                <w:noProof/>
                <w:webHidden/>
              </w:rPr>
              <w:t>39</w:t>
            </w:r>
            <w:r w:rsidR="00660936">
              <w:rPr>
                <w:noProof/>
                <w:webHidden/>
              </w:rPr>
              <w:fldChar w:fldCharType="end"/>
            </w:r>
          </w:hyperlink>
        </w:p>
        <w:p w:rsidR="00660936" w:rsidRDefault="00CC75CA">
          <w:pPr>
            <w:pStyle w:val="Obsah2"/>
            <w:tabs>
              <w:tab w:val="right" w:leader="dot" w:pos="9062"/>
            </w:tabs>
            <w:rPr>
              <w:rFonts w:eastAsiaTheme="minorEastAsia"/>
              <w:noProof/>
              <w:lang w:eastAsia="cs-CZ"/>
            </w:rPr>
          </w:pPr>
          <w:hyperlink w:anchor="_Toc456948940" w:history="1">
            <w:r w:rsidR="00660936" w:rsidRPr="00D70B08">
              <w:rPr>
                <w:rStyle w:val="Hypertextovodkaz"/>
                <w:noProof/>
              </w:rPr>
              <w:t>Předání, převzetí a akceptace plnění</w:t>
            </w:r>
            <w:r w:rsidR="00660936">
              <w:rPr>
                <w:noProof/>
                <w:webHidden/>
              </w:rPr>
              <w:tab/>
            </w:r>
            <w:r w:rsidR="00660936">
              <w:rPr>
                <w:noProof/>
                <w:webHidden/>
              </w:rPr>
              <w:fldChar w:fldCharType="begin"/>
            </w:r>
            <w:r w:rsidR="00660936">
              <w:rPr>
                <w:noProof/>
                <w:webHidden/>
              </w:rPr>
              <w:instrText xml:space="preserve"> PAGEREF _Toc456948940 \h </w:instrText>
            </w:r>
            <w:r w:rsidR="00660936">
              <w:rPr>
                <w:noProof/>
                <w:webHidden/>
              </w:rPr>
            </w:r>
            <w:r w:rsidR="00660936">
              <w:rPr>
                <w:noProof/>
                <w:webHidden/>
              </w:rPr>
              <w:fldChar w:fldCharType="separate"/>
            </w:r>
            <w:r w:rsidR="00C470E0">
              <w:rPr>
                <w:noProof/>
                <w:webHidden/>
              </w:rPr>
              <w:t>39</w:t>
            </w:r>
            <w:r w:rsidR="00660936">
              <w:rPr>
                <w:noProof/>
                <w:webHidden/>
              </w:rPr>
              <w:fldChar w:fldCharType="end"/>
            </w:r>
          </w:hyperlink>
        </w:p>
        <w:p w:rsidR="00660936" w:rsidRDefault="00CC75CA">
          <w:pPr>
            <w:pStyle w:val="Obsah1"/>
            <w:tabs>
              <w:tab w:val="right" w:leader="dot" w:pos="9062"/>
            </w:tabs>
            <w:rPr>
              <w:rFonts w:eastAsiaTheme="minorEastAsia"/>
              <w:noProof/>
              <w:lang w:eastAsia="cs-CZ"/>
            </w:rPr>
          </w:pPr>
          <w:hyperlink w:anchor="_Toc456948941" w:history="1">
            <w:r w:rsidR="00660936" w:rsidRPr="00D70B08">
              <w:rPr>
                <w:rStyle w:val="Hypertextovodkaz"/>
                <w:noProof/>
              </w:rPr>
              <w:t>Podpora a provoz resortního elektronického systému spisové služby na Ministerstvu práce a sociálních věcí</w:t>
            </w:r>
            <w:r w:rsidR="00660936">
              <w:rPr>
                <w:noProof/>
                <w:webHidden/>
              </w:rPr>
              <w:tab/>
            </w:r>
            <w:r w:rsidR="00660936">
              <w:rPr>
                <w:noProof/>
                <w:webHidden/>
              </w:rPr>
              <w:fldChar w:fldCharType="begin"/>
            </w:r>
            <w:r w:rsidR="00660936">
              <w:rPr>
                <w:noProof/>
                <w:webHidden/>
              </w:rPr>
              <w:instrText xml:space="preserve"> PAGEREF _Toc456948941 \h </w:instrText>
            </w:r>
            <w:r w:rsidR="00660936">
              <w:rPr>
                <w:noProof/>
                <w:webHidden/>
              </w:rPr>
            </w:r>
            <w:r w:rsidR="00660936">
              <w:rPr>
                <w:noProof/>
                <w:webHidden/>
              </w:rPr>
              <w:fldChar w:fldCharType="separate"/>
            </w:r>
            <w:r w:rsidR="00C470E0">
              <w:rPr>
                <w:noProof/>
                <w:webHidden/>
              </w:rPr>
              <w:t>41</w:t>
            </w:r>
            <w:r w:rsidR="00660936">
              <w:rPr>
                <w:noProof/>
                <w:webHidden/>
              </w:rPr>
              <w:fldChar w:fldCharType="end"/>
            </w:r>
          </w:hyperlink>
        </w:p>
        <w:p w:rsidR="00660936" w:rsidRDefault="00CC75CA">
          <w:pPr>
            <w:pStyle w:val="Obsah2"/>
            <w:tabs>
              <w:tab w:val="right" w:leader="dot" w:pos="9062"/>
            </w:tabs>
            <w:rPr>
              <w:rFonts w:eastAsiaTheme="minorEastAsia"/>
              <w:noProof/>
              <w:lang w:eastAsia="cs-CZ"/>
            </w:rPr>
          </w:pPr>
          <w:hyperlink w:anchor="_Toc456948942" w:history="1">
            <w:r w:rsidR="00660936" w:rsidRPr="00D70B08">
              <w:rPr>
                <w:rStyle w:val="Hypertextovodkaz"/>
                <w:noProof/>
              </w:rPr>
              <w:t>Předmět a podmínky plnění</w:t>
            </w:r>
            <w:r w:rsidR="00660936">
              <w:rPr>
                <w:noProof/>
                <w:webHidden/>
              </w:rPr>
              <w:tab/>
            </w:r>
            <w:r w:rsidR="00660936">
              <w:rPr>
                <w:noProof/>
                <w:webHidden/>
              </w:rPr>
              <w:fldChar w:fldCharType="begin"/>
            </w:r>
            <w:r w:rsidR="00660936">
              <w:rPr>
                <w:noProof/>
                <w:webHidden/>
              </w:rPr>
              <w:instrText xml:space="preserve"> PAGEREF _Toc456948942 \h </w:instrText>
            </w:r>
            <w:r w:rsidR="00660936">
              <w:rPr>
                <w:noProof/>
                <w:webHidden/>
              </w:rPr>
            </w:r>
            <w:r w:rsidR="00660936">
              <w:rPr>
                <w:noProof/>
                <w:webHidden/>
              </w:rPr>
              <w:fldChar w:fldCharType="separate"/>
            </w:r>
            <w:r w:rsidR="00C470E0">
              <w:rPr>
                <w:noProof/>
                <w:webHidden/>
              </w:rPr>
              <w:t>41</w:t>
            </w:r>
            <w:r w:rsidR="00660936">
              <w:rPr>
                <w:noProof/>
                <w:webHidden/>
              </w:rPr>
              <w:fldChar w:fldCharType="end"/>
            </w:r>
          </w:hyperlink>
        </w:p>
        <w:p w:rsidR="00660936" w:rsidRDefault="00CC75CA">
          <w:pPr>
            <w:pStyle w:val="Obsah2"/>
            <w:tabs>
              <w:tab w:val="right" w:leader="dot" w:pos="9062"/>
            </w:tabs>
            <w:rPr>
              <w:rFonts w:eastAsiaTheme="minorEastAsia"/>
              <w:noProof/>
              <w:lang w:eastAsia="cs-CZ"/>
            </w:rPr>
          </w:pPr>
          <w:hyperlink w:anchor="_Toc456948943" w:history="1">
            <w:r w:rsidR="00660936" w:rsidRPr="00D70B08">
              <w:rPr>
                <w:rStyle w:val="Hypertextovodkaz"/>
                <w:noProof/>
              </w:rPr>
              <w:t>Termín a místo plnění</w:t>
            </w:r>
            <w:r w:rsidR="00660936">
              <w:rPr>
                <w:noProof/>
                <w:webHidden/>
              </w:rPr>
              <w:tab/>
            </w:r>
            <w:r w:rsidR="00660936">
              <w:rPr>
                <w:noProof/>
                <w:webHidden/>
              </w:rPr>
              <w:fldChar w:fldCharType="begin"/>
            </w:r>
            <w:r w:rsidR="00660936">
              <w:rPr>
                <w:noProof/>
                <w:webHidden/>
              </w:rPr>
              <w:instrText xml:space="preserve"> PAGEREF _Toc456948943 \h </w:instrText>
            </w:r>
            <w:r w:rsidR="00660936">
              <w:rPr>
                <w:noProof/>
                <w:webHidden/>
              </w:rPr>
            </w:r>
            <w:r w:rsidR="00660936">
              <w:rPr>
                <w:noProof/>
                <w:webHidden/>
              </w:rPr>
              <w:fldChar w:fldCharType="separate"/>
            </w:r>
            <w:r w:rsidR="00C470E0">
              <w:rPr>
                <w:noProof/>
                <w:webHidden/>
              </w:rPr>
              <w:t>42</w:t>
            </w:r>
            <w:r w:rsidR="00660936">
              <w:rPr>
                <w:noProof/>
                <w:webHidden/>
              </w:rPr>
              <w:fldChar w:fldCharType="end"/>
            </w:r>
          </w:hyperlink>
        </w:p>
        <w:p w:rsidR="00660936" w:rsidRDefault="00CC75CA">
          <w:pPr>
            <w:pStyle w:val="Obsah2"/>
            <w:tabs>
              <w:tab w:val="right" w:leader="dot" w:pos="9062"/>
            </w:tabs>
            <w:rPr>
              <w:rFonts w:eastAsiaTheme="minorEastAsia"/>
              <w:noProof/>
              <w:lang w:eastAsia="cs-CZ"/>
            </w:rPr>
          </w:pPr>
          <w:hyperlink w:anchor="_Toc456948944" w:history="1">
            <w:r w:rsidR="00660936" w:rsidRPr="00D70B08">
              <w:rPr>
                <w:rStyle w:val="Hypertextovodkaz"/>
                <w:noProof/>
              </w:rPr>
              <w:t>Platební podmínky</w:t>
            </w:r>
            <w:r w:rsidR="00660936">
              <w:rPr>
                <w:noProof/>
                <w:webHidden/>
              </w:rPr>
              <w:tab/>
            </w:r>
            <w:r w:rsidR="00660936">
              <w:rPr>
                <w:noProof/>
                <w:webHidden/>
              </w:rPr>
              <w:fldChar w:fldCharType="begin"/>
            </w:r>
            <w:r w:rsidR="00660936">
              <w:rPr>
                <w:noProof/>
                <w:webHidden/>
              </w:rPr>
              <w:instrText xml:space="preserve"> PAGEREF _Toc456948944 \h </w:instrText>
            </w:r>
            <w:r w:rsidR="00660936">
              <w:rPr>
                <w:noProof/>
                <w:webHidden/>
              </w:rPr>
            </w:r>
            <w:r w:rsidR="00660936">
              <w:rPr>
                <w:noProof/>
                <w:webHidden/>
              </w:rPr>
              <w:fldChar w:fldCharType="separate"/>
            </w:r>
            <w:r w:rsidR="00C470E0">
              <w:rPr>
                <w:noProof/>
                <w:webHidden/>
              </w:rPr>
              <w:t>42</w:t>
            </w:r>
            <w:r w:rsidR="00660936">
              <w:rPr>
                <w:noProof/>
                <w:webHidden/>
              </w:rPr>
              <w:fldChar w:fldCharType="end"/>
            </w:r>
          </w:hyperlink>
        </w:p>
        <w:p w:rsidR="00660936" w:rsidRDefault="00CC75CA">
          <w:pPr>
            <w:pStyle w:val="Obsah2"/>
            <w:tabs>
              <w:tab w:val="right" w:leader="dot" w:pos="9062"/>
            </w:tabs>
            <w:rPr>
              <w:rFonts w:eastAsiaTheme="minorEastAsia"/>
              <w:noProof/>
              <w:lang w:eastAsia="cs-CZ"/>
            </w:rPr>
          </w:pPr>
          <w:hyperlink w:anchor="_Toc456948945" w:history="1">
            <w:r w:rsidR="00660936" w:rsidRPr="00D70B08">
              <w:rPr>
                <w:rStyle w:val="Hypertextovodkaz"/>
                <w:noProof/>
              </w:rPr>
              <w:t>Předání, převzetí a akceptace plnění</w:t>
            </w:r>
            <w:r w:rsidR="00660936">
              <w:rPr>
                <w:noProof/>
                <w:webHidden/>
              </w:rPr>
              <w:tab/>
            </w:r>
            <w:r w:rsidR="00660936">
              <w:rPr>
                <w:noProof/>
                <w:webHidden/>
              </w:rPr>
              <w:fldChar w:fldCharType="begin"/>
            </w:r>
            <w:r w:rsidR="00660936">
              <w:rPr>
                <w:noProof/>
                <w:webHidden/>
              </w:rPr>
              <w:instrText xml:space="preserve"> PAGEREF _Toc456948945 \h </w:instrText>
            </w:r>
            <w:r w:rsidR="00660936">
              <w:rPr>
                <w:noProof/>
                <w:webHidden/>
              </w:rPr>
            </w:r>
            <w:r w:rsidR="00660936">
              <w:rPr>
                <w:noProof/>
                <w:webHidden/>
              </w:rPr>
              <w:fldChar w:fldCharType="separate"/>
            </w:r>
            <w:r w:rsidR="00C470E0">
              <w:rPr>
                <w:noProof/>
                <w:webHidden/>
              </w:rPr>
              <w:t>42</w:t>
            </w:r>
            <w:r w:rsidR="00660936">
              <w:rPr>
                <w:noProof/>
                <w:webHidden/>
              </w:rPr>
              <w:fldChar w:fldCharType="end"/>
            </w:r>
          </w:hyperlink>
        </w:p>
        <w:p w:rsidR="00660936" w:rsidRDefault="00CC75CA">
          <w:pPr>
            <w:pStyle w:val="Obsah1"/>
            <w:tabs>
              <w:tab w:val="right" w:leader="dot" w:pos="9062"/>
            </w:tabs>
            <w:rPr>
              <w:rFonts w:eastAsiaTheme="minorEastAsia"/>
              <w:noProof/>
              <w:lang w:eastAsia="cs-CZ"/>
            </w:rPr>
          </w:pPr>
          <w:hyperlink w:anchor="_Toc456948946" w:history="1">
            <w:r w:rsidR="00660936" w:rsidRPr="00D70B08">
              <w:rPr>
                <w:rStyle w:val="Hypertextovodkaz"/>
                <w:noProof/>
              </w:rPr>
              <w:t>Podpora a provoz resortního elektronického systému spisové služby na Úřadu práce České republiky</w:t>
            </w:r>
            <w:r w:rsidR="00660936">
              <w:rPr>
                <w:noProof/>
                <w:webHidden/>
              </w:rPr>
              <w:tab/>
            </w:r>
            <w:r w:rsidR="00660936">
              <w:rPr>
                <w:noProof/>
                <w:webHidden/>
              </w:rPr>
              <w:fldChar w:fldCharType="begin"/>
            </w:r>
            <w:r w:rsidR="00660936">
              <w:rPr>
                <w:noProof/>
                <w:webHidden/>
              </w:rPr>
              <w:instrText xml:space="preserve"> PAGEREF _Toc456948946 \h </w:instrText>
            </w:r>
            <w:r w:rsidR="00660936">
              <w:rPr>
                <w:noProof/>
                <w:webHidden/>
              </w:rPr>
            </w:r>
            <w:r w:rsidR="00660936">
              <w:rPr>
                <w:noProof/>
                <w:webHidden/>
              </w:rPr>
              <w:fldChar w:fldCharType="separate"/>
            </w:r>
            <w:r w:rsidR="00C470E0">
              <w:rPr>
                <w:noProof/>
                <w:webHidden/>
              </w:rPr>
              <w:t>43</w:t>
            </w:r>
            <w:r w:rsidR="00660936">
              <w:rPr>
                <w:noProof/>
                <w:webHidden/>
              </w:rPr>
              <w:fldChar w:fldCharType="end"/>
            </w:r>
          </w:hyperlink>
        </w:p>
        <w:p w:rsidR="00660936" w:rsidRDefault="00CC75CA">
          <w:pPr>
            <w:pStyle w:val="Obsah2"/>
            <w:tabs>
              <w:tab w:val="right" w:leader="dot" w:pos="9062"/>
            </w:tabs>
            <w:rPr>
              <w:rFonts w:eastAsiaTheme="minorEastAsia"/>
              <w:noProof/>
              <w:lang w:eastAsia="cs-CZ"/>
            </w:rPr>
          </w:pPr>
          <w:hyperlink w:anchor="_Toc456948947" w:history="1">
            <w:r w:rsidR="00660936" w:rsidRPr="00D70B08">
              <w:rPr>
                <w:rStyle w:val="Hypertextovodkaz"/>
                <w:noProof/>
              </w:rPr>
              <w:t>Předmět a podmínky plnění</w:t>
            </w:r>
            <w:r w:rsidR="00660936">
              <w:rPr>
                <w:noProof/>
                <w:webHidden/>
              </w:rPr>
              <w:tab/>
            </w:r>
            <w:r w:rsidR="00660936">
              <w:rPr>
                <w:noProof/>
                <w:webHidden/>
              </w:rPr>
              <w:fldChar w:fldCharType="begin"/>
            </w:r>
            <w:r w:rsidR="00660936">
              <w:rPr>
                <w:noProof/>
                <w:webHidden/>
              </w:rPr>
              <w:instrText xml:space="preserve"> PAGEREF _Toc456948947 \h </w:instrText>
            </w:r>
            <w:r w:rsidR="00660936">
              <w:rPr>
                <w:noProof/>
                <w:webHidden/>
              </w:rPr>
            </w:r>
            <w:r w:rsidR="00660936">
              <w:rPr>
                <w:noProof/>
                <w:webHidden/>
              </w:rPr>
              <w:fldChar w:fldCharType="separate"/>
            </w:r>
            <w:r w:rsidR="00C470E0">
              <w:rPr>
                <w:noProof/>
                <w:webHidden/>
              </w:rPr>
              <w:t>43</w:t>
            </w:r>
            <w:r w:rsidR="00660936">
              <w:rPr>
                <w:noProof/>
                <w:webHidden/>
              </w:rPr>
              <w:fldChar w:fldCharType="end"/>
            </w:r>
          </w:hyperlink>
        </w:p>
        <w:p w:rsidR="00660936" w:rsidRDefault="00CC75CA">
          <w:pPr>
            <w:pStyle w:val="Obsah2"/>
            <w:tabs>
              <w:tab w:val="right" w:leader="dot" w:pos="9062"/>
            </w:tabs>
            <w:rPr>
              <w:rFonts w:eastAsiaTheme="minorEastAsia"/>
              <w:noProof/>
              <w:lang w:eastAsia="cs-CZ"/>
            </w:rPr>
          </w:pPr>
          <w:hyperlink w:anchor="_Toc456948948" w:history="1">
            <w:r w:rsidR="00660936" w:rsidRPr="00D70B08">
              <w:rPr>
                <w:rStyle w:val="Hypertextovodkaz"/>
                <w:noProof/>
              </w:rPr>
              <w:t>Termín a místo plnění</w:t>
            </w:r>
            <w:r w:rsidR="00660936">
              <w:rPr>
                <w:noProof/>
                <w:webHidden/>
              </w:rPr>
              <w:tab/>
            </w:r>
            <w:r w:rsidR="00660936">
              <w:rPr>
                <w:noProof/>
                <w:webHidden/>
              </w:rPr>
              <w:fldChar w:fldCharType="begin"/>
            </w:r>
            <w:r w:rsidR="00660936">
              <w:rPr>
                <w:noProof/>
                <w:webHidden/>
              </w:rPr>
              <w:instrText xml:space="preserve"> PAGEREF _Toc456948948 \h </w:instrText>
            </w:r>
            <w:r w:rsidR="00660936">
              <w:rPr>
                <w:noProof/>
                <w:webHidden/>
              </w:rPr>
            </w:r>
            <w:r w:rsidR="00660936">
              <w:rPr>
                <w:noProof/>
                <w:webHidden/>
              </w:rPr>
              <w:fldChar w:fldCharType="separate"/>
            </w:r>
            <w:r w:rsidR="00C470E0">
              <w:rPr>
                <w:noProof/>
                <w:webHidden/>
              </w:rPr>
              <w:t>44</w:t>
            </w:r>
            <w:r w:rsidR="00660936">
              <w:rPr>
                <w:noProof/>
                <w:webHidden/>
              </w:rPr>
              <w:fldChar w:fldCharType="end"/>
            </w:r>
          </w:hyperlink>
        </w:p>
        <w:p w:rsidR="00660936" w:rsidRDefault="00CC75CA">
          <w:pPr>
            <w:pStyle w:val="Obsah2"/>
            <w:tabs>
              <w:tab w:val="right" w:leader="dot" w:pos="9062"/>
            </w:tabs>
            <w:rPr>
              <w:rFonts w:eastAsiaTheme="minorEastAsia"/>
              <w:noProof/>
              <w:lang w:eastAsia="cs-CZ"/>
            </w:rPr>
          </w:pPr>
          <w:hyperlink w:anchor="_Toc456948949" w:history="1">
            <w:r w:rsidR="00660936" w:rsidRPr="00D70B08">
              <w:rPr>
                <w:rStyle w:val="Hypertextovodkaz"/>
                <w:noProof/>
              </w:rPr>
              <w:t>Platební podmínky</w:t>
            </w:r>
            <w:r w:rsidR="00660936">
              <w:rPr>
                <w:noProof/>
                <w:webHidden/>
              </w:rPr>
              <w:tab/>
            </w:r>
            <w:r w:rsidR="00660936">
              <w:rPr>
                <w:noProof/>
                <w:webHidden/>
              </w:rPr>
              <w:fldChar w:fldCharType="begin"/>
            </w:r>
            <w:r w:rsidR="00660936">
              <w:rPr>
                <w:noProof/>
                <w:webHidden/>
              </w:rPr>
              <w:instrText xml:space="preserve"> PAGEREF _Toc456948949 \h </w:instrText>
            </w:r>
            <w:r w:rsidR="00660936">
              <w:rPr>
                <w:noProof/>
                <w:webHidden/>
              </w:rPr>
            </w:r>
            <w:r w:rsidR="00660936">
              <w:rPr>
                <w:noProof/>
                <w:webHidden/>
              </w:rPr>
              <w:fldChar w:fldCharType="separate"/>
            </w:r>
            <w:r w:rsidR="00C470E0">
              <w:rPr>
                <w:noProof/>
                <w:webHidden/>
              </w:rPr>
              <w:t>44</w:t>
            </w:r>
            <w:r w:rsidR="00660936">
              <w:rPr>
                <w:noProof/>
                <w:webHidden/>
              </w:rPr>
              <w:fldChar w:fldCharType="end"/>
            </w:r>
          </w:hyperlink>
        </w:p>
        <w:p w:rsidR="00660936" w:rsidRDefault="00CC75CA">
          <w:pPr>
            <w:pStyle w:val="Obsah2"/>
            <w:tabs>
              <w:tab w:val="right" w:leader="dot" w:pos="9062"/>
            </w:tabs>
            <w:rPr>
              <w:rFonts w:eastAsiaTheme="minorEastAsia"/>
              <w:noProof/>
              <w:lang w:eastAsia="cs-CZ"/>
            </w:rPr>
          </w:pPr>
          <w:hyperlink w:anchor="_Toc456948950" w:history="1">
            <w:r w:rsidR="00660936" w:rsidRPr="00D70B08">
              <w:rPr>
                <w:rStyle w:val="Hypertextovodkaz"/>
                <w:noProof/>
              </w:rPr>
              <w:t>Předání, převzetí a akceptace plnění</w:t>
            </w:r>
            <w:r w:rsidR="00660936">
              <w:rPr>
                <w:noProof/>
                <w:webHidden/>
              </w:rPr>
              <w:tab/>
            </w:r>
            <w:r w:rsidR="00660936">
              <w:rPr>
                <w:noProof/>
                <w:webHidden/>
              </w:rPr>
              <w:fldChar w:fldCharType="begin"/>
            </w:r>
            <w:r w:rsidR="00660936">
              <w:rPr>
                <w:noProof/>
                <w:webHidden/>
              </w:rPr>
              <w:instrText xml:space="preserve"> PAGEREF _Toc456948950 \h </w:instrText>
            </w:r>
            <w:r w:rsidR="00660936">
              <w:rPr>
                <w:noProof/>
                <w:webHidden/>
              </w:rPr>
            </w:r>
            <w:r w:rsidR="00660936">
              <w:rPr>
                <w:noProof/>
                <w:webHidden/>
              </w:rPr>
              <w:fldChar w:fldCharType="separate"/>
            </w:r>
            <w:r w:rsidR="00C470E0">
              <w:rPr>
                <w:noProof/>
                <w:webHidden/>
              </w:rPr>
              <w:t>44</w:t>
            </w:r>
            <w:r w:rsidR="00660936">
              <w:rPr>
                <w:noProof/>
                <w:webHidden/>
              </w:rPr>
              <w:fldChar w:fldCharType="end"/>
            </w:r>
          </w:hyperlink>
        </w:p>
        <w:p w:rsidR="00660936" w:rsidRDefault="00CC75CA">
          <w:pPr>
            <w:pStyle w:val="Obsah1"/>
            <w:tabs>
              <w:tab w:val="right" w:leader="dot" w:pos="9062"/>
            </w:tabs>
            <w:rPr>
              <w:rFonts w:eastAsiaTheme="minorEastAsia"/>
              <w:noProof/>
              <w:lang w:eastAsia="cs-CZ"/>
            </w:rPr>
          </w:pPr>
          <w:hyperlink w:anchor="_Toc456948951" w:history="1">
            <w:r w:rsidR="00660936" w:rsidRPr="00D70B08">
              <w:rPr>
                <w:rStyle w:val="Hypertextovodkaz"/>
                <w:noProof/>
              </w:rPr>
              <w:t>Podpora a provoz resortního elektronického systému spisové služby na České správě sociálního zabezpečení</w:t>
            </w:r>
            <w:r w:rsidR="00660936">
              <w:rPr>
                <w:noProof/>
                <w:webHidden/>
              </w:rPr>
              <w:tab/>
            </w:r>
            <w:r w:rsidR="00660936">
              <w:rPr>
                <w:noProof/>
                <w:webHidden/>
              </w:rPr>
              <w:fldChar w:fldCharType="begin"/>
            </w:r>
            <w:r w:rsidR="00660936">
              <w:rPr>
                <w:noProof/>
                <w:webHidden/>
              </w:rPr>
              <w:instrText xml:space="preserve"> PAGEREF _Toc456948951 \h </w:instrText>
            </w:r>
            <w:r w:rsidR="00660936">
              <w:rPr>
                <w:noProof/>
                <w:webHidden/>
              </w:rPr>
            </w:r>
            <w:r w:rsidR="00660936">
              <w:rPr>
                <w:noProof/>
                <w:webHidden/>
              </w:rPr>
              <w:fldChar w:fldCharType="separate"/>
            </w:r>
            <w:r w:rsidR="00C470E0">
              <w:rPr>
                <w:noProof/>
                <w:webHidden/>
              </w:rPr>
              <w:t>44</w:t>
            </w:r>
            <w:r w:rsidR="00660936">
              <w:rPr>
                <w:noProof/>
                <w:webHidden/>
              </w:rPr>
              <w:fldChar w:fldCharType="end"/>
            </w:r>
          </w:hyperlink>
        </w:p>
        <w:p w:rsidR="00660936" w:rsidRDefault="00CC75CA">
          <w:pPr>
            <w:pStyle w:val="Obsah2"/>
            <w:tabs>
              <w:tab w:val="right" w:leader="dot" w:pos="9062"/>
            </w:tabs>
            <w:rPr>
              <w:rFonts w:eastAsiaTheme="minorEastAsia"/>
              <w:noProof/>
              <w:lang w:eastAsia="cs-CZ"/>
            </w:rPr>
          </w:pPr>
          <w:hyperlink w:anchor="_Toc456948952" w:history="1">
            <w:r w:rsidR="00660936" w:rsidRPr="00D70B08">
              <w:rPr>
                <w:rStyle w:val="Hypertextovodkaz"/>
                <w:noProof/>
              </w:rPr>
              <w:t>Předmět a podmínky plnění</w:t>
            </w:r>
            <w:r w:rsidR="00660936">
              <w:rPr>
                <w:noProof/>
                <w:webHidden/>
              </w:rPr>
              <w:tab/>
            </w:r>
            <w:r w:rsidR="00660936">
              <w:rPr>
                <w:noProof/>
                <w:webHidden/>
              </w:rPr>
              <w:fldChar w:fldCharType="begin"/>
            </w:r>
            <w:r w:rsidR="00660936">
              <w:rPr>
                <w:noProof/>
                <w:webHidden/>
              </w:rPr>
              <w:instrText xml:space="preserve"> PAGEREF _Toc456948952 \h </w:instrText>
            </w:r>
            <w:r w:rsidR="00660936">
              <w:rPr>
                <w:noProof/>
                <w:webHidden/>
              </w:rPr>
            </w:r>
            <w:r w:rsidR="00660936">
              <w:rPr>
                <w:noProof/>
                <w:webHidden/>
              </w:rPr>
              <w:fldChar w:fldCharType="separate"/>
            </w:r>
            <w:r w:rsidR="00C470E0">
              <w:rPr>
                <w:noProof/>
                <w:webHidden/>
              </w:rPr>
              <w:t>44</w:t>
            </w:r>
            <w:r w:rsidR="00660936">
              <w:rPr>
                <w:noProof/>
                <w:webHidden/>
              </w:rPr>
              <w:fldChar w:fldCharType="end"/>
            </w:r>
          </w:hyperlink>
        </w:p>
        <w:p w:rsidR="00660936" w:rsidRDefault="00CC75CA">
          <w:pPr>
            <w:pStyle w:val="Obsah2"/>
            <w:tabs>
              <w:tab w:val="right" w:leader="dot" w:pos="9062"/>
            </w:tabs>
            <w:rPr>
              <w:rFonts w:eastAsiaTheme="minorEastAsia"/>
              <w:noProof/>
              <w:lang w:eastAsia="cs-CZ"/>
            </w:rPr>
          </w:pPr>
          <w:hyperlink w:anchor="_Toc456948953" w:history="1">
            <w:r w:rsidR="00660936" w:rsidRPr="00D70B08">
              <w:rPr>
                <w:rStyle w:val="Hypertextovodkaz"/>
                <w:noProof/>
              </w:rPr>
              <w:t>Termín a místo plnění</w:t>
            </w:r>
            <w:r w:rsidR="00660936">
              <w:rPr>
                <w:noProof/>
                <w:webHidden/>
              </w:rPr>
              <w:tab/>
            </w:r>
            <w:r w:rsidR="00660936">
              <w:rPr>
                <w:noProof/>
                <w:webHidden/>
              </w:rPr>
              <w:fldChar w:fldCharType="begin"/>
            </w:r>
            <w:r w:rsidR="00660936">
              <w:rPr>
                <w:noProof/>
                <w:webHidden/>
              </w:rPr>
              <w:instrText xml:space="preserve"> PAGEREF _Toc456948953 \h </w:instrText>
            </w:r>
            <w:r w:rsidR="00660936">
              <w:rPr>
                <w:noProof/>
                <w:webHidden/>
              </w:rPr>
            </w:r>
            <w:r w:rsidR="00660936">
              <w:rPr>
                <w:noProof/>
                <w:webHidden/>
              </w:rPr>
              <w:fldChar w:fldCharType="separate"/>
            </w:r>
            <w:r w:rsidR="00C470E0">
              <w:rPr>
                <w:noProof/>
                <w:webHidden/>
              </w:rPr>
              <w:t>45</w:t>
            </w:r>
            <w:r w:rsidR="00660936">
              <w:rPr>
                <w:noProof/>
                <w:webHidden/>
              </w:rPr>
              <w:fldChar w:fldCharType="end"/>
            </w:r>
          </w:hyperlink>
        </w:p>
        <w:p w:rsidR="00660936" w:rsidRDefault="00CC75CA">
          <w:pPr>
            <w:pStyle w:val="Obsah2"/>
            <w:tabs>
              <w:tab w:val="right" w:leader="dot" w:pos="9062"/>
            </w:tabs>
            <w:rPr>
              <w:rFonts w:eastAsiaTheme="minorEastAsia"/>
              <w:noProof/>
              <w:lang w:eastAsia="cs-CZ"/>
            </w:rPr>
          </w:pPr>
          <w:hyperlink w:anchor="_Toc456948954" w:history="1">
            <w:r w:rsidR="00660936" w:rsidRPr="00D70B08">
              <w:rPr>
                <w:rStyle w:val="Hypertextovodkaz"/>
                <w:noProof/>
              </w:rPr>
              <w:t>Platební podmínky</w:t>
            </w:r>
            <w:r w:rsidR="00660936">
              <w:rPr>
                <w:noProof/>
                <w:webHidden/>
              </w:rPr>
              <w:tab/>
            </w:r>
            <w:r w:rsidR="00660936">
              <w:rPr>
                <w:noProof/>
                <w:webHidden/>
              </w:rPr>
              <w:fldChar w:fldCharType="begin"/>
            </w:r>
            <w:r w:rsidR="00660936">
              <w:rPr>
                <w:noProof/>
                <w:webHidden/>
              </w:rPr>
              <w:instrText xml:space="preserve"> PAGEREF _Toc456948954 \h </w:instrText>
            </w:r>
            <w:r w:rsidR="00660936">
              <w:rPr>
                <w:noProof/>
                <w:webHidden/>
              </w:rPr>
            </w:r>
            <w:r w:rsidR="00660936">
              <w:rPr>
                <w:noProof/>
                <w:webHidden/>
              </w:rPr>
              <w:fldChar w:fldCharType="separate"/>
            </w:r>
            <w:r w:rsidR="00C470E0">
              <w:rPr>
                <w:noProof/>
                <w:webHidden/>
              </w:rPr>
              <w:t>46</w:t>
            </w:r>
            <w:r w:rsidR="00660936">
              <w:rPr>
                <w:noProof/>
                <w:webHidden/>
              </w:rPr>
              <w:fldChar w:fldCharType="end"/>
            </w:r>
          </w:hyperlink>
        </w:p>
        <w:p w:rsidR="00660936" w:rsidRDefault="00CC75CA">
          <w:pPr>
            <w:pStyle w:val="Obsah2"/>
            <w:tabs>
              <w:tab w:val="right" w:leader="dot" w:pos="9062"/>
            </w:tabs>
            <w:rPr>
              <w:rFonts w:eastAsiaTheme="minorEastAsia"/>
              <w:noProof/>
              <w:lang w:eastAsia="cs-CZ"/>
            </w:rPr>
          </w:pPr>
          <w:hyperlink w:anchor="_Toc456948955" w:history="1">
            <w:r w:rsidR="00660936" w:rsidRPr="00D70B08">
              <w:rPr>
                <w:rStyle w:val="Hypertextovodkaz"/>
                <w:noProof/>
              </w:rPr>
              <w:t>Předání, převzetí a akceptace plnění</w:t>
            </w:r>
            <w:r w:rsidR="00660936">
              <w:rPr>
                <w:noProof/>
                <w:webHidden/>
              </w:rPr>
              <w:tab/>
            </w:r>
            <w:r w:rsidR="00660936">
              <w:rPr>
                <w:noProof/>
                <w:webHidden/>
              </w:rPr>
              <w:fldChar w:fldCharType="begin"/>
            </w:r>
            <w:r w:rsidR="00660936">
              <w:rPr>
                <w:noProof/>
                <w:webHidden/>
              </w:rPr>
              <w:instrText xml:space="preserve"> PAGEREF _Toc456948955 \h </w:instrText>
            </w:r>
            <w:r w:rsidR="00660936">
              <w:rPr>
                <w:noProof/>
                <w:webHidden/>
              </w:rPr>
            </w:r>
            <w:r w:rsidR="00660936">
              <w:rPr>
                <w:noProof/>
                <w:webHidden/>
              </w:rPr>
              <w:fldChar w:fldCharType="separate"/>
            </w:r>
            <w:r w:rsidR="00C470E0">
              <w:rPr>
                <w:noProof/>
                <w:webHidden/>
              </w:rPr>
              <w:t>46</w:t>
            </w:r>
            <w:r w:rsidR="00660936">
              <w:rPr>
                <w:noProof/>
                <w:webHidden/>
              </w:rPr>
              <w:fldChar w:fldCharType="end"/>
            </w:r>
          </w:hyperlink>
        </w:p>
        <w:p w:rsidR="00660936" w:rsidRDefault="00CC75CA">
          <w:pPr>
            <w:pStyle w:val="Obsah1"/>
            <w:tabs>
              <w:tab w:val="right" w:leader="dot" w:pos="9062"/>
            </w:tabs>
            <w:rPr>
              <w:rFonts w:eastAsiaTheme="minorEastAsia"/>
              <w:noProof/>
              <w:lang w:eastAsia="cs-CZ"/>
            </w:rPr>
          </w:pPr>
          <w:hyperlink w:anchor="_Toc456948956" w:history="1">
            <w:r w:rsidR="00660936" w:rsidRPr="00D70B08">
              <w:rPr>
                <w:rStyle w:val="Hypertextovodkaz"/>
                <w:noProof/>
              </w:rPr>
              <w:t>Podpora a provoz resortního elektronického systému spisové služby na Fondu dalšího vzdělávání</w:t>
            </w:r>
            <w:r w:rsidR="00660936">
              <w:rPr>
                <w:noProof/>
                <w:webHidden/>
              </w:rPr>
              <w:tab/>
            </w:r>
            <w:r w:rsidR="00660936">
              <w:rPr>
                <w:noProof/>
                <w:webHidden/>
              </w:rPr>
              <w:fldChar w:fldCharType="begin"/>
            </w:r>
            <w:r w:rsidR="00660936">
              <w:rPr>
                <w:noProof/>
                <w:webHidden/>
              </w:rPr>
              <w:instrText xml:space="preserve"> PAGEREF _Toc456948956 \h </w:instrText>
            </w:r>
            <w:r w:rsidR="00660936">
              <w:rPr>
                <w:noProof/>
                <w:webHidden/>
              </w:rPr>
            </w:r>
            <w:r w:rsidR="00660936">
              <w:rPr>
                <w:noProof/>
                <w:webHidden/>
              </w:rPr>
              <w:fldChar w:fldCharType="separate"/>
            </w:r>
            <w:r w:rsidR="00C470E0">
              <w:rPr>
                <w:noProof/>
                <w:webHidden/>
              </w:rPr>
              <w:t>46</w:t>
            </w:r>
            <w:r w:rsidR="00660936">
              <w:rPr>
                <w:noProof/>
                <w:webHidden/>
              </w:rPr>
              <w:fldChar w:fldCharType="end"/>
            </w:r>
          </w:hyperlink>
        </w:p>
        <w:p w:rsidR="00660936" w:rsidRDefault="00CC75CA">
          <w:pPr>
            <w:pStyle w:val="Obsah2"/>
            <w:tabs>
              <w:tab w:val="right" w:leader="dot" w:pos="9062"/>
            </w:tabs>
            <w:rPr>
              <w:rFonts w:eastAsiaTheme="minorEastAsia"/>
              <w:noProof/>
              <w:lang w:eastAsia="cs-CZ"/>
            </w:rPr>
          </w:pPr>
          <w:hyperlink w:anchor="_Toc456948957" w:history="1">
            <w:r w:rsidR="00660936" w:rsidRPr="00D70B08">
              <w:rPr>
                <w:rStyle w:val="Hypertextovodkaz"/>
                <w:noProof/>
              </w:rPr>
              <w:t>Předmět a podmínky plnění</w:t>
            </w:r>
            <w:r w:rsidR="00660936">
              <w:rPr>
                <w:noProof/>
                <w:webHidden/>
              </w:rPr>
              <w:tab/>
            </w:r>
            <w:r w:rsidR="00660936">
              <w:rPr>
                <w:noProof/>
                <w:webHidden/>
              </w:rPr>
              <w:fldChar w:fldCharType="begin"/>
            </w:r>
            <w:r w:rsidR="00660936">
              <w:rPr>
                <w:noProof/>
                <w:webHidden/>
              </w:rPr>
              <w:instrText xml:space="preserve"> PAGEREF _Toc456948957 \h </w:instrText>
            </w:r>
            <w:r w:rsidR="00660936">
              <w:rPr>
                <w:noProof/>
                <w:webHidden/>
              </w:rPr>
            </w:r>
            <w:r w:rsidR="00660936">
              <w:rPr>
                <w:noProof/>
                <w:webHidden/>
              </w:rPr>
              <w:fldChar w:fldCharType="separate"/>
            </w:r>
            <w:r w:rsidR="00C470E0">
              <w:rPr>
                <w:noProof/>
                <w:webHidden/>
              </w:rPr>
              <w:t>46</w:t>
            </w:r>
            <w:r w:rsidR="00660936">
              <w:rPr>
                <w:noProof/>
                <w:webHidden/>
              </w:rPr>
              <w:fldChar w:fldCharType="end"/>
            </w:r>
          </w:hyperlink>
        </w:p>
        <w:p w:rsidR="00660936" w:rsidRDefault="00CC75CA">
          <w:pPr>
            <w:pStyle w:val="Obsah2"/>
            <w:tabs>
              <w:tab w:val="right" w:leader="dot" w:pos="9062"/>
            </w:tabs>
            <w:rPr>
              <w:rFonts w:eastAsiaTheme="minorEastAsia"/>
              <w:noProof/>
              <w:lang w:eastAsia="cs-CZ"/>
            </w:rPr>
          </w:pPr>
          <w:hyperlink w:anchor="_Toc456948958" w:history="1">
            <w:r w:rsidR="00660936" w:rsidRPr="00D70B08">
              <w:rPr>
                <w:rStyle w:val="Hypertextovodkaz"/>
                <w:noProof/>
              </w:rPr>
              <w:t>Termín a místo plnění</w:t>
            </w:r>
            <w:r w:rsidR="00660936">
              <w:rPr>
                <w:noProof/>
                <w:webHidden/>
              </w:rPr>
              <w:tab/>
            </w:r>
            <w:r w:rsidR="00660936">
              <w:rPr>
                <w:noProof/>
                <w:webHidden/>
              </w:rPr>
              <w:fldChar w:fldCharType="begin"/>
            </w:r>
            <w:r w:rsidR="00660936">
              <w:rPr>
                <w:noProof/>
                <w:webHidden/>
              </w:rPr>
              <w:instrText xml:space="preserve"> PAGEREF _Toc456948958 \h </w:instrText>
            </w:r>
            <w:r w:rsidR="00660936">
              <w:rPr>
                <w:noProof/>
                <w:webHidden/>
              </w:rPr>
            </w:r>
            <w:r w:rsidR="00660936">
              <w:rPr>
                <w:noProof/>
                <w:webHidden/>
              </w:rPr>
              <w:fldChar w:fldCharType="separate"/>
            </w:r>
            <w:r w:rsidR="00C470E0">
              <w:rPr>
                <w:noProof/>
                <w:webHidden/>
              </w:rPr>
              <w:t>47</w:t>
            </w:r>
            <w:r w:rsidR="00660936">
              <w:rPr>
                <w:noProof/>
                <w:webHidden/>
              </w:rPr>
              <w:fldChar w:fldCharType="end"/>
            </w:r>
          </w:hyperlink>
        </w:p>
        <w:p w:rsidR="00660936" w:rsidRDefault="00CC75CA">
          <w:pPr>
            <w:pStyle w:val="Obsah2"/>
            <w:tabs>
              <w:tab w:val="right" w:leader="dot" w:pos="9062"/>
            </w:tabs>
            <w:rPr>
              <w:rFonts w:eastAsiaTheme="minorEastAsia"/>
              <w:noProof/>
              <w:lang w:eastAsia="cs-CZ"/>
            </w:rPr>
          </w:pPr>
          <w:hyperlink w:anchor="_Toc456948959" w:history="1">
            <w:r w:rsidR="00660936" w:rsidRPr="00D70B08">
              <w:rPr>
                <w:rStyle w:val="Hypertextovodkaz"/>
                <w:noProof/>
              </w:rPr>
              <w:t>Platební podmínky</w:t>
            </w:r>
            <w:r w:rsidR="00660936">
              <w:rPr>
                <w:noProof/>
                <w:webHidden/>
              </w:rPr>
              <w:tab/>
            </w:r>
            <w:r w:rsidR="00660936">
              <w:rPr>
                <w:noProof/>
                <w:webHidden/>
              </w:rPr>
              <w:fldChar w:fldCharType="begin"/>
            </w:r>
            <w:r w:rsidR="00660936">
              <w:rPr>
                <w:noProof/>
                <w:webHidden/>
              </w:rPr>
              <w:instrText xml:space="preserve"> PAGEREF _Toc456948959 \h </w:instrText>
            </w:r>
            <w:r w:rsidR="00660936">
              <w:rPr>
                <w:noProof/>
                <w:webHidden/>
              </w:rPr>
            </w:r>
            <w:r w:rsidR="00660936">
              <w:rPr>
                <w:noProof/>
                <w:webHidden/>
              </w:rPr>
              <w:fldChar w:fldCharType="separate"/>
            </w:r>
            <w:r w:rsidR="00C470E0">
              <w:rPr>
                <w:noProof/>
                <w:webHidden/>
              </w:rPr>
              <w:t>47</w:t>
            </w:r>
            <w:r w:rsidR="00660936">
              <w:rPr>
                <w:noProof/>
                <w:webHidden/>
              </w:rPr>
              <w:fldChar w:fldCharType="end"/>
            </w:r>
          </w:hyperlink>
        </w:p>
        <w:p w:rsidR="00660936" w:rsidRDefault="00CC75CA">
          <w:pPr>
            <w:pStyle w:val="Obsah2"/>
            <w:tabs>
              <w:tab w:val="right" w:leader="dot" w:pos="9062"/>
            </w:tabs>
            <w:rPr>
              <w:rFonts w:eastAsiaTheme="minorEastAsia"/>
              <w:noProof/>
              <w:lang w:eastAsia="cs-CZ"/>
            </w:rPr>
          </w:pPr>
          <w:hyperlink w:anchor="_Toc456948960" w:history="1">
            <w:r w:rsidR="00660936" w:rsidRPr="00D70B08">
              <w:rPr>
                <w:rStyle w:val="Hypertextovodkaz"/>
                <w:noProof/>
              </w:rPr>
              <w:t>Předání, převzetí a akceptace plnění</w:t>
            </w:r>
            <w:r w:rsidR="00660936">
              <w:rPr>
                <w:noProof/>
                <w:webHidden/>
              </w:rPr>
              <w:tab/>
            </w:r>
            <w:r w:rsidR="00660936">
              <w:rPr>
                <w:noProof/>
                <w:webHidden/>
              </w:rPr>
              <w:fldChar w:fldCharType="begin"/>
            </w:r>
            <w:r w:rsidR="00660936">
              <w:rPr>
                <w:noProof/>
                <w:webHidden/>
              </w:rPr>
              <w:instrText xml:space="preserve"> PAGEREF _Toc456948960 \h </w:instrText>
            </w:r>
            <w:r w:rsidR="00660936">
              <w:rPr>
                <w:noProof/>
                <w:webHidden/>
              </w:rPr>
            </w:r>
            <w:r w:rsidR="00660936">
              <w:rPr>
                <w:noProof/>
                <w:webHidden/>
              </w:rPr>
              <w:fldChar w:fldCharType="separate"/>
            </w:r>
            <w:r w:rsidR="00C470E0">
              <w:rPr>
                <w:noProof/>
                <w:webHidden/>
              </w:rPr>
              <w:t>47</w:t>
            </w:r>
            <w:r w:rsidR="00660936">
              <w:rPr>
                <w:noProof/>
                <w:webHidden/>
              </w:rPr>
              <w:fldChar w:fldCharType="end"/>
            </w:r>
          </w:hyperlink>
        </w:p>
        <w:p w:rsidR="00660936" w:rsidRDefault="00CC75CA">
          <w:pPr>
            <w:pStyle w:val="Obsah1"/>
            <w:tabs>
              <w:tab w:val="right" w:leader="dot" w:pos="9062"/>
            </w:tabs>
            <w:rPr>
              <w:rFonts w:eastAsiaTheme="minorEastAsia"/>
              <w:noProof/>
              <w:lang w:eastAsia="cs-CZ"/>
            </w:rPr>
          </w:pPr>
          <w:hyperlink w:anchor="_Toc456948961" w:history="1">
            <w:r w:rsidR="00660936" w:rsidRPr="00D70B08">
              <w:rPr>
                <w:rStyle w:val="Hypertextovodkaz"/>
                <w:noProof/>
              </w:rPr>
              <w:t>Podpora a provoz resortního elektronického systému spisové služby na Státním úřadu inspekce práce</w:t>
            </w:r>
            <w:r w:rsidR="00660936">
              <w:rPr>
                <w:noProof/>
                <w:webHidden/>
              </w:rPr>
              <w:tab/>
            </w:r>
            <w:r w:rsidR="00660936">
              <w:rPr>
                <w:noProof/>
                <w:webHidden/>
              </w:rPr>
              <w:fldChar w:fldCharType="begin"/>
            </w:r>
            <w:r w:rsidR="00660936">
              <w:rPr>
                <w:noProof/>
                <w:webHidden/>
              </w:rPr>
              <w:instrText xml:space="preserve"> PAGEREF _Toc456948961 \h </w:instrText>
            </w:r>
            <w:r w:rsidR="00660936">
              <w:rPr>
                <w:noProof/>
                <w:webHidden/>
              </w:rPr>
            </w:r>
            <w:r w:rsidR="00660936">
              <w:rPr>
                <w:noProof/>
                <w:webHidden/>
              </w:rPr>
              <w:fldChar w:fldCharType="separate"/>
            </w:r>
            <w:r w:rsidR="00C470E0">
              <w:rPr>
                <w:noProof/>
                <w:webHidden/>
              </w:rPr>
              <w:t>48</w:t>
            </w:r>
            <w:r w:rsidR="00660936">
              <w:rPr>
                <w:noProof/>
                <w:webHidden/>
              </w:rPr>
              <w:fldChar w:fldCharType="end"/>
            </w:r>
          </w:hyperlink>
        </w:p>
        <w:p w:rsidR="00660936" w:rsidRDefault="00CC75CA">
          <w:pPr>
            <w:pStyle w:val="Obsah2"/>
            <w:tabs>
              <w:tab w:val="right" w:leader="dot" w:pos="9062"/>
            </w:tabs>
            <w:rPr>
              <w:rFonts w:eastAsiaTheme="minorEastAsia"/>
              <w:noProof/>
              <w:lang w:eastAsia="cs-CZ"/>
            </w:rPr>
          </w:pPr>
          <w:hyperlink w:anchor="_Toc456948962" w:history="1">
            <w:r w:rsidR="00660936" w:rsidRPr="00D70B08">
              <w:rPr>
                <w:rStyle w:val="Hypertextovodkaz"/>
                <w:noProof/>
              </w:rPr>
              <w:t>Předmět a podmínky plnění</w:t>
            </w:r>
            <w:r w:rsidR="00660936">
              <w:rPr>
                <w:noProof/>
                <w:webHidden/>
              </w:rPr>
              <w:tab/>
            </w:r>
            <w:r w:rsidR="00660936">
              <w:rPr>
                <w:noProof/>
                <w:webHidden/>
              </w:rPr>
              <w:fldChar w:fldCharType="begin"/>
            </w:r>
            <w:r w:rsidR="00660936">
              <w:rPr>
                <w:noProof/>
                <w:webHidden/>
              </w:rPr>
              <w:instrText xml:space="preserve"> PAGEREF _Toc456948962 \h </w:instrText>
            </w:r>
            <w:r w:rsidR="00660936">
              <w:rPr>
                <w:noProof/>
                <w:webHidden/>
              </w:rPr>
            </w:r>
            <w:r w:rsidR="00660936">
              <w:rPr>
                <w:noProof/>
                <w:webHidden/>
              </w:rPr>
              <w:fldChar w:fldCharType="separate"/>
            </w:r>
            <w:r w:rsidR="00C470E0">
              <w:rPr>
                <w:noProof/>
                <w:webHidden/>
              </w:rPr>
              <w:t>48</w:t>
            </w:r>
            <w:r w:rsidR="00660936">
              <w:rPr>
                <w:noProof/>
                <w:webHidden/>
              </w:rPr>
              <w:fldChar w:fldCharType="end"/>
            </w:r>
          </w:hyperlink>
        </w:p>
        <w:p w:rsidR="00660936" w:rsidRDefault="00CC75CA">
          <w:pPr>
            <w:pStyle w:val="Obsah2"/>
            <w:tabs>
              <w:tab w:val="right" w:leader="dot" w:pos="9062"/>
            </w:tabs>
            <w:rPr>
              <w:rFonts w:eastAsiaTheme="minorEastAsia"/>
              <w:noProof/>
              <w:lang w:eastAsia="cs-CZ"/>
            </w:rPr>
          </w:pPr>
          <w:hyperlink w:anchor="_Toc456948963" w:history="1">
            <w:r w:rsidR="00660936" w:rsidRPr="00D70B08">
              <w:rPr>
                <w:rStyle w:val="Hypertextovodkaz"/>
                <w:noProof/>
              </w:rPr>
              <w:t>Termín a místo plnění</w:t>
            </w:r>
            <w:r w:rsidR="00660936">
              <w:rPr>
                <w:noProof/>
                <w:webHidden/>
              </w:rPr>
              <w:tab/>
            </w:r>
            <w:r w:rsidR="00660936">
              <w:rPr>
                <w:noProof/>
                <w:webHidden/>
              </w:rPr>
              <w:fldChar w:fldCharType="begin"/>
            </w:r>
            <w:r w:rsidR="00660936">
              <w:rPr>
                <w:noProof/>
                <w:webHidden/>
              </w:rPr>
              <w:instrText xml:space="preserve"> PAGEREF _Toc456948963 \h </w:instrText>
            </w:r>
            <w:r w:rsidR="00660936">
              <w:rPr>
                <w:noProof/>
                <w:webHidden/>
              </w:rPr>
            </w:r>
            <w:r w:rsidR="00660936">
              <w:rPr>
                <w:noProof/>
                <w:webHidden/>
              </w:rPr>
              <w:fldChar w:fldCharType="separate"/>
            </w:r>
            <w:r w:rsidR="00C470E0">
              <w:rPr>
                <w:noProof/>
                <w:webHidden/>
              </w:rPr>
              <w:t>49</w:t>
            </w:r>
            <w:r w:rsidR="00660936">
              <w:rPr>
                <w:noProof/>
                <w:webHidden/>
              </w:rPr>
              <w:fldChar w:fldCharType="end"/>
            </w:r>
          </w:hyperlink>
        </w:p>
        <w:p w:rsidR="00660936" w:rsidRDefault="00CC75CA">
          <w:pPr>
            <w:pStyle w:val="Obsah2"/>
            <w:tabs>
              <w:tab w:val="right" w:leader="dot" w:pos="9062"/>
            </w:tabs>
            <w:rPr>
              <w:rFonts w:eastAsiaTheme="minorEastAsia"/>
              <w:noProof/>
              <w:lang w:eastAsia="cs-CZ"/>
            </w:rPr>
          </w:pPr>
          <w:hyperlink w:anchor="_Toc456948964" w:history="1">
            <w:r w:rsidR="00660936" w:rsidRPr="00D70B08">
              <w:rPr>
                <w:rStyle w:val="Hypertextovodkaz"/>
                <w:noProof/>
              </w:rPr>
              <w:t>Platební podmínky</w:t>
            </w:r>
            <w:r w:rsidR="00660936">
              <w:rPr>
                <w:noProof/>
                <w:webHidden/>
              </w:rPr>
              <w:tab/>
            </w:r>
            <w:r w:rsidR="00660936">
              <w:rPr>
                <w:noProof/>
                <w:webHidden/>
              </w:rPr>
              <w:fldChar w:fldCharType="begin"/>
            </w:r>
            <w:r w:rsidR="00660936">
              <w:rPr>
                <w:noProof/>
                <w:webHidden/>
              </w:rPr>
              <w:instrText xml:space="preserve"> PAGEREF _Toc456948964 \h </w:instrText>
            </w:r>
            <w:r w:rsidR="00660936">
              <w:rPr>
                <w:noProof/>
                <w:webHidden/>
              </w:rPr>
            </w:r>
            <w:r w:rsidR="00660936">
              <w:rPr>
                <w:noProof/>
                <w:webHidden/>
              </w:rPr>
              <w:fldChar w:fldCharType="separate"/>
            </w:r>
            <w:r w:rsidR="00C470E0">
              <w:rPr>
                <w:noProof/>
                <w:webHidden/>
              </w:rPr>
              <w:t>49</w:t>
            </w:r>
            <w:r w:rsidR="00660936">
              <w:rPr>
                <w:noProof/>
                <w:webHidden/>
              </w:rPr>
              <w:fldChar w:fldCharType="end"/>
            </w:r>
          </w:hyperlink>
        </w:p>
        <w:p w:rsidR="00660936" w:rsidRDefault="00CC75CA">
          <w:pPr>
            <w:pStyle w:val="Obsah2"/>
            <w:tabs>
              <w:tab w:val="right" w:leader="dot" w:pos="9062"/>
            </w:tabs>
            <w:rPr>
              <w:rFonts w:eastAsiaTheme="minorEastAsia"/>
              <w:noProof/>
              <w:lang w:eastAsia="cs-CZ"/>
            </w:rPr>
          </w:pPr>
          <w:hyperlink w:anchor="_Toc456948965" w:history="1">
            <w:r w:rsidR="00660936" w:rsidRPr="00D70B08">
              <w:rPr>
                <w:rStyle w:val="Hypertextovodkaz"/>
                <w:noProof/>
              </w:rPr>
              <w:t>Předání, převzetí a akceptace plnění</w:t>
            </w:r>
            <w:r w:rsidR="00660936">
              <w:rPr>
                <w:noProof/>
                <w:webHidden/>
              </w:rPr>
              <w:tab/>
            </w:r>
            <w:r w:rsidR="00660936">
              <w:rPr>
                <w:noProof/>
                <w:webHidden/>
              </w:rPr>
              <w:fldChar w:fldCharType="begin"/>
            </w:r>
            <w:r w:rsidR="00660936">
              <w:rPr>
                <w:noProof/>
                <w:webHidden/>
              </w:rPr>
              <w:instrText xml:space="preserve"> PAGEREF _Toc456948965 \h </w:instrText>
            </w:r>
            <w:r w:rsidR="00660936">
              <w:rPr>
                <w:noProof/>
                <w:webHidden/>
              </w:rPr>
            </w:r>
            <w:r w:rsidR="00660936">
              <w:rPr>
                <w:noProof/>
                <w:webHidden/>
              </w:rPr>
              <w:fldChar w:fldCharType="separate"/>
            </w:r>
            <w:r w:rsidR="00C470E0">
              <w:rPr>
                <w:noProof/>
                <w:webHidden/>
              </w:rPr>
              <w:t>49</w:t>
            </w:r>
            <w:r w:rsidR="00660936">
              <w:rPr>
                <w:noProof/>
                <w:webHidden/>
              </w:rPr>
              <w:fldChar w:fldCharType="end"/>
            </w:r>
          </w:hyperlink>
        </w:p>
        <w:p w:rsidR="00660936" w:rsidRDefault="00CC75CA">
          <w:pPr>
            <w:pStyle w:val="Obsah1"/>
            <w:tabs>
              <w:tab w:val="right" w:leader="dot" w:pos="9062"/>
            </w:tabs>
            <w:rPr>
              <w:rFonts w:eastAsiaTheme="minorEastAsia"/>
              <w:noProof/>
              <w:lang w:eastAsia="cs-CZ"/>
            </w:rPr>
          </w:pPr>
          <w:hyperlink w:anchor="_Toc456948966" w:history="1">
            <w:r w:rsidR="00660936" w:rsidRPr="00D70B08">
              <w:rPr>
                <w:rStyle w:val="Hypertextovodkaz"/>
                <w:noProof/>
              </w:rPr>
              <w:t>Podpora a provoz resortního elektronického systému spisové služby na Technické inspekci České republiky</w:t>
            </w:r>
            <w:r w:rsidR="00660936">
              <w:rPr>
                <w:noProof/>
                <w:webHidden/>
              </w:rPr>
              <w:tab/>
            </w:r>
            <w:r w:rsidR="00660936">
              <w:rPr>
                <w:noProof/>
                <w:webHidden/>
              </w:rPr>
              <w:fldChar w:fldCharType="begin"/>
            </w:r>
            <w:r w:rsidR="00660936">
              <w:rPr>
                <w:noProof/>
                <w:webHidden/>
              </w:rPr>
              <w:instrText xml:space="preserve"> PAGEREF _Toc456948966 \h </w:instrText>
            </w:r>
            <w:r w:rsidR="00660936">
              <w:rPr>
                <w:noProof/>
                <w:webHidden/>
              </w:rPr>
            </w:r>
            <w:r w:rsidR="00660936">
              <w:rPr>
                <w:noProof/>
                <w:webHidden/>
              </w:rPr>
              <w:fldChar w:fldCharType="separate"/>
            </w:r>
            <w:r w:rsidR="00C470E0">
              <w:rPr>
                <w:noProof/>
                <w:webHidden/>
              </w:rPr>
              <w:t>49</w:t>
            </w:r>
            <w:r w:rsidR="00660936">
              <w:rPr>
                <w:noProof/>
                <w:webHidden/>
              </w:rPr>
              <w:fldChar w:fldCharType="end"/>
            </w:r>
          </w:hyperlink>
        </w:p>
        <w:p w:rsidR="00660936" w:rsidRDefault="00CC75CA">
          <w:pPr>
            <w:pStyle w:val="Obsah2"/>
            <w:tabs>
              <w:tab w:val="right" w:leader="dot" w:pos="9062"/>
            </w:tabs>
            <w:rPr>
              <w:rFonts w:eastAsiaTheme="minorEastAsia"/>
              <w:noProof/>
              <w:lang w:eastAsia="cs-CZ"/>
            </w:rPr>
          </w:pPr>
          <w:hyperlink w:anchor="_Toc456948967" w:history="1">
            <w:r w:rsidR="00660936" w:rsidRPr="00D70B08">
              <w:rPr>
                <w:rStyle w:val="Hypertextovodkaz"/>
                <w:noProof/>
              </w:rPr>
              <w:t>Předmět a podmínky plnění</w:t>
            </w:r>
            <w:r w:rsidR="00660936">
              <w:rPr>
                <w:noProof/>
                <w:webHidden/>
              </w:rPr>
              <w:tab/>
            </w:r>
            <w:r w:rsidR="00660936">
              <w:rPr>
                <w:noProof/>
                <w:webHidden/>
              </w:rPr>
              <w:fldChar w:fldCharType="begin"/>
            </w:r>
            <w:r w:rsidR="00660936">
              <w:rPr>
                <w:noProof/>
                <w:webHidden/>
              </w:rPr>
              <w:instrText xml:space="preserve"> PAGEREF _Toc456948967 \h </w:instrText>
            </w:r>
            <w:r w:rsidR="00660936">
              <w:rPr>
                <w:noProof/>
                <w:webHidden/>
              </w:rPr>
            </w:r>
            <w:r w:rsidR="00660936">
              <w:rPr>
                <w:noProof/>
                <w:webHidden/>
              </w:rPr>
              <w:fldChar w:fldCharType="separate"/>
            </w:r>
            <w:r w:rsidR="00C470E0">
              <w:rPr>
                <w:noProof/>
                <w:webHidden/>
              </w:rPr>
              <w:t>49</w:t>
            </w:r>
            <w:r w:rsidR="00660936">
              <w:rPr>
                <w:noProof/>
                <w:webHidden/>
              </w:rPr>
              <w:fldChar w:fldCharType="end"/>
            </w:r>
          </w:hyperlink>
        </w:p>
        <w:p w:rsidR="00660936" w:rsidRDefault="00CC75CA">
          <w:pPr>
            <w:pStyle w:val="Obsah2"/>
            <w:tabs>
              <w:tab w:val="right" w:leader="dot" w:pos="9062"/>
            </w:tabs>
            <w:rPr>
              <w:rFonts w:eastAsiaTheme="minorEastAsia"/>
              <w:noProof/>
              <w:lang w:eastAsia="cs-CZ"/>
            </w:rPr>
          </w:pPr>
          <w:hyperlink w:anchor="_Toc456948968" w:history="1">
            <w:r w:rsidR="00660936" w:rsidRPr="00D70B08">
              <w:rPr>
                <w:rStyle w:val="Hypertextovodkaz"/>
                <w:noProof/>
              </w:rPr>
              <w:t>Termín a místo plnění</w:t>
            </w:r>
            <w:r w:rsidR="00660936">
              <w:rPr>
                <w:noProof/>
                <w:webHidden/>
              </w:rPr>
              <w:tab/>
            </w:r>
            <w:r w:rsidR="00660936">
              <w:rPr>
                <w:noProof/>
                <w:webHidden/>
              </w:rPr>
              <w:fldChar w:fldCharType="begin"/>
            </w:r>
            <w:r w:rsidR="00660936">
              <w:rPr>
                <w:noProof/>
                <w:webHidden/>
              </w:rPr>
              <w:instrText xml:space="preserve"> PAGEREF _Toc456948968 \h </w:instrText>
            </w:r>
            <w:r w:rsidR="00660936">
              <w:rPr>
                <w:noProof/>
                <w:webHidden/>
              </w:rPr>
            </w:r>
            <w:r w:rsidR="00660936">
              <w:rPr>
                <w:noProof/>
                <w:webHidden/>
              </w:rPr>
              <w:fldChar w:fldCharType="separate"/>
            </w:r>
            <w:r w:rsidR="00C470E0">
              <w:rPr>
                <w:noProof/>
                <w:webHidden/>
              </w:rPr>
              <w:t>50</w:t>
            </w:r>
            <w:r w:rsidR="00660936">
              <w:rPr>
                <w:noProof/>
                <w:webHidden/>
              </w:rPr>
              <w:fldChar w:fldCharType="end"/>
            </w:r>
          </w:hyperlink>
        </w:p>
        <w:p w:rsidR="00660936" w:rsidRDefault="00CC75CA">
          <w:pPr>
            <w:pStyle w:val="Obsah2"/>
            <w:tabs>
              <w:tab w:val="right" w:leader="dot" w:pos="9062"/>
            </w:tabs>
            <w:rPr>
              <w:rFonts w:eastAsiaTheme="minorEastAsia"/>
              <w:noProof/>
              <w:lang w:eastAsia="cs-CZ"/>
            </w:rPr>
          </w:pPr>
          <w:hyperlink w:anchor="_Toc456948969" w:history="1">
            <w:r w:rsidR="00660936" w:rsidRPr="00D70B08">
              <w:rPr>
                <w:rStyle w:val="Hypertextovodkaz"/>
                <w:noProof/>
              </w:rPr>
              <w:t>Platební podmínky</w:t>
            </w:r>
            <w:r w:rsidR="00660936">
              <w:rPr>
                <w:noProof/>
                <w:webHidden/>
              </w:rPr>
              <w:tab/>
            </w:r>
            <w:r w:rsidR="00660936">
              <w:rPr>
                <w:noProof/>
                <w:webHidden/>
              </w:rPr>
              <w:fldChar w:fldCharType="begin"/>
            </w:r>
            <w:r w:rsidR="00660936">
              <w:rPr>
                <w:noProof/>
                <w:webHidden/>
              </w:rPr>
              <w:instrText xml:space="preserve"> PAGEREF _Toc456948969 \h </w:instrText>
            </w:r>
            <w:r w:rsidR="00660936">
              <w:rPr>
                <w:noProof/>
                <w:webHidden/>
              </w:rPr>
            </w:r>
            <w:r w:rsidR="00660936">
              <w:rPr>
                <w:noProof/>
                <w:webHidden/>
              </w:rPr>
              <w:fldChar w:fldCharType="separate"/>
            </w:r>
            <w:r w:rsidR="00C470E0">
              <w:rPr>
                <w:noProof/>
                <w:webHidden/>
              </w:rPr>
              <w:t>51</w:t>
            </w:r>
            <w:r w:rsidR="00660936">
              <w:rPr>
                <w:noProof/>
                <w:webHidden/>
              </w:rPr>
              <w:fldChar w:fldCharType="end"/>
            </w:r>
          </w:hyperlink>
        </w:p>
        <w:p w:rsidR="00660936" w:rsidRDefault="00CC75CA">
          <w:pPr>
            <w:pStyle w:val="Obsah2"/>
            <w:tabs>
              <w:tab w:val="right" w:leader="dot" w:pos="9062"/>
            </w:tabs>
            <w:rPr>
              <w:rFonts w:eastAsiaTheme="minorEastAsia"/>
              <w:noProof/>
              <w:lang w:eastAsia="cs-CZ"/>
            </w:rPr>
          </w:pPr>
          <w:hyperlink w:anchor="_Toc456948970" w:history="1">
            <w:r w:rsidR="00660936" w:rsidRPr="00D70B08">
              <w:rPr>
                <w:rStyle w:val="Hypertextovodkaz"/>
                <w:noProof/>
              </w:rPr>
              <w:t>Předání, převzetí a akceptace plnění</w:t>
            </w:r>
            <w:r w:rsidR="00660936">
              <w:rPr>
                <w:noProof/>
                <w:webHidden/>
              </w:rPr>
              <w:tab/>
            </w:r>
            <w:r w:rsidR="00660936">
              <w:rPr>
                <w:noProof/>
                <w:webHidden/>
              </w:rPr>
              <w:fldChar w:fldCharType="begin"/>
            </w:r>
            <w:r w:rsidR="00660936">
              <w:rPr>
                <w:noProof/>
                <w:webHidden/>
              </w:rPr>
              <w:instrText xml:space="preserve"> PAGEREF _Toc456948970 \h </w:instrText>
            </w:r>
            <w:r w:rsidR="00660936">
              <w:rPr>
                <w:noProof/>
                <w:webHidden/>
              </w:rPr>
            </w:r>
            <w:r w:rsidR="00660936">
              <w:rPr>
                <w:noProof/>
                <w:webHidden/>
              </w:rPr>
              <w:fldChar w:fldCharType="separate"/>
            </w:r>
            <w:r w:rsidR="00C470E0">
              <w:rPr>
                <w:noProof/>
                <w:webHidden/>
              </w:rPr>
              <w:t>51</w:t>
            </w:r>
            <w:r w:rsidR="00660936">
              <w:rPr>
                <w:noProof/>
                <w:webHidden/>
              </w:rPr>
              <w:fldChar w:fldCharType="end"/>
            </w:r>
          </w:hyperlink>
        </w:p>
        <w:p w:rsidR="00660936" w:rsidRDefault="00CC75CA">
          <w:pPr>
            <w:pStyle w:val="Obsah1"/>
            <w:tabs>
              <w:tab w:val="right" w:leader="dot" w:pos="9062"/>
            </w:tabs>
            <w:rPr>
              <w:rFonts w:eastAsiaTheme="minorEastAsia"/>
              <w:noProof/>
              <w:lang w:eastAsia="cs-CZ"/>
            </w:rPr>
          </w:pPr>
          <w:hyperlink w:anchor="_Toc456948971" w:history="1">
            <w:r w:rsidR="00660936" w:rsidRPr="00D70B08">
              <w:rPr>
                <w:rStyle w:val="Hypertextovodkaz"/>
                <w:noProof/>
              </w:rPr>
              <w:t>Podpora a provoz resortního elektronického systému spisové služby na Úřadu pro mezinárodněprávní ochranu dětí</w:t>
            </w:r>
            <w:r w:rsidR="00660936">
              <w:rPr>
                <w:noProof/>
                <w:webHidden/>
              </w:rPr>
              <w:tab/>
            </w:r>
            <w:r w:rsidR="00660936">
              <w:rPr>
                <w:noProof/>
                <w:webHidden/>
              </w:rPr>
              <w:fldChar w:fldCharType="begin"/>
            </w:r>
            <w:r w:rsidR="00660936">
              <w:rPr>
                <w:noProof/>
                <w:webHidden/>
              </w:rPr>
              <w:instrText xml:space="preserve"> PAGEREF _Toc456948971 \h </w:instrText>
            </w:r>
            <w:r w:rsidR="00660936">
              <w:rPr>
                <w:noProof/>
                <w:webHidden/>
              </w:rPr>
            </w:r>
            <w:r w:rsidR="00660936">
              <w:rPr>
                <w:noProof/>
                <w:webHidden/>
              </w:rPr>
              <w:fldChar w:fldCharType="separate"/>
            </w:r>
            <w:r w:rsidR="00C470E0">
              <w:rPr>
                <w:noProof/>
                <w:webHidden/>
              </w:rPr>
              <w:t>51</w:t>
            </w:r>
            <w:r w:rsidR="00660936">
              <w:rPr>
                <w:noProof/>
                <w:webHidden/>
              </w:rPr>
              <w:fldChar w:fldCharType="end"/>
            </w:r>
          </w:hyperlink>
        </w:p>
        <w:p w:rsidR="00660936" w:rsidRDefault="00CC75CA">
          <w:pPr>
            <w:pStyle w:val="Obsah2"/>
            <w:tabs>
              <w:tab w:val="right" w:leader="dot" w:pos="9062"/>
            </w:tabs>
            <w:rPr>
              <w:rFonts w:eastAsiaTheme="minorEastAsia"/>
              <w:noProof/>
              <w:lang w:eastAsia="cs-CZ"/>
            </w:rPr>
          </w:pPr>
          <w:hyperlink w:anchor="_Toc456948972" w:history="1">
            <w:r w:rsidR="00660936" w:rsidRPr="00D70B08">
              <w:rPr>
                <w:rStyle w:val="Hypertextovodkaz"/>
                <w:noProof/>
              </w:rPr>
              <w:t>Předmět a podmínky plnění</w:t>
            </w:r>
            <w:r w:rsidR="00660936">
              <w:rPr>
                <w:noProof/>
                <w:webHidden/>
              </w:rPr>
              <w:tab/>
            </w:r>
            <w:r w:rsidR="00660936">
              <w:rPr>
                <w:noProof/>
                <w:webHidden/>
              </w:rPr>
              <w:fldChar w:fldCharType="begin"/>
            </w:r>
            <w:r w:rsidR="00660936">
              <w:rPr>
                <w:noProof/>
                <w:webHidden/>
              </w:rPr>
              <w:instrText xml:space="preserve"> PAGEREF _Toc456948972 \h </w:instrText>
            </w:r>
            <w:r w:rsidR="00660936">
              <w:rPr>
                <w:noProof/>
                <w:webHidden/>
              </w:rPr>
            </w:r>
            <w:r w:rsidR="00660936">
              <w:rPr>
                <w:noProof/>
                <w:webHidden/>
              </w:rPr>
              <w:fldChar w:fldCharType="separate"/>
            </w:r>
            <w:r w:rsidR="00C470E0">
              <w:rPr>
                <w:noProof/>
                <w:webHidden/>
              </w:rPr>
              <w:t>51</w:t>
            </w:r>
            <w:r w:rsidR="00660936">
              <w:rPr>
                <w:noProof/>
                <w:webHidden/>
              </w:rPr>
              <w:fldChar w:fldCharType="end"/>
            </w:r>
          </w:hyperlink>
        </w:p>
        <w:p w:rsidR="00660936" w:rsidRDefault="00CC75CA">
          <w:pPr>
            <w:pStyle w:val="Obsah2"/>
            <w:tabs>
              <w:tab w:val="right" w:leader="dot" w:pos="9062"/>
            </w:tabs>
            <w:rPr>
              <w:rFonts w:eastAsiaTheme="minorEastAsia"/>
              <w:noProof/>
              <w:lang w:eastAsia="cs-CZ"/>
            </w:rPr>
          </w:pPr>
          <w:hyperlink w:anchor="_Toc456948973" w:history="1">
            <w:r w:rsidR="00660936" w:rsidRPr="00D70B08">
              <w:rPr>
                <w:rStyle w:val="Hypertextovodkaz"/>
                <w:noProof/>
              </w:rPr>
              <w:t>Termín a místo plnění</w:t>
            </w:r>
            <w:r w:rsidR="00660936">
              <w:rPr>
                <w:noProof/>
                <w:webHidden/>
              </w:rPr>
              <w:tab/>
            </w:r>
            <w:r w:rsidR="00660936">
              <w:rPr>
                <w:noProof/>
                <w:webHidden/>
              </w:rPr>
              <w:fldChar w:fldCharType="begin"/>
            </w:r>
            <w:r w:rsidR="00660936">
              <w:rPr>
                <w:noProof/>
                <w:webHidden/>
              </w:rPr>
              <w:instrText xml:space="preserve"> PAGEREF _Toc456948973 \h </w:instrText>
            </w:r>
            <w:r w:rsidR="00660936">
              <w:rPr>
                <w:noProof/>
                <w:webHidden/>
              </w:rPr>
            </w:r>
            <w:r w:rsidR="00660936">
              <w:rPr>
                <w:noProof/>
                <w:webHidden/>
              </w:rPr>
              <w:fldChar w:fldCharType="separate"/>
            </w:r>
            <w:r w:rsidR="00C470E0">
              <w:rPr>
                <w:noProof/>
                <w:webHidden/>
              </w:rPr>
              <w:t>52</w:t>
            </w:r>
            <w:r w:rsidR="00660936">
              <w:rPr>
                <w:noProof/>
                <w:webHidden/>
              </w:rPr>
              <w:fldChar w:fldCharType="end"/>
            </w:r>
          </w:hyperlink>
        </w:p>
        <w:p w:rsidR="00660936" w:rsidRDefault="00CC75CA">
          <w:pPr>
            <w:pStyle w:val="Obsah2"/>
            <w:tabs>
              <w:tab w:val="right" w:leader="dot" w:pos="9062"/>
            </w:tabs>
            <w:rPr>
              <w:rFonts w:eastAsiaTheme="minorEastAsia"/>
              <w:noProof/>
              <w:lang w:eastAsia="cs-CZ"/>
            </w:rPr>
          </w:pPr>
          <w:hyperlink w:anchor="_Toc456948974" w:history="1">
            <w:r w:rsidR="00660936" w:rsidRPr="00D70B08">
              <w:rPr>
                <w:rStyle w:val="Hypertextovodkaz"/>
                <w:noProof/>
              </w:rPr>
              <w:t>Platební podmínky</w:t>
            </w:r>
            <w:r w:rsidR="00660936">
              <w:rPr>
                <w:noProof/>
                <w:webHidden/>
              </w:rPr>
              <w:tab/>
            </w:r>
            <w:r w:rsidR="00660936">
              <w:rPr>
                <w:noProof/>
                <w:webHidden/>
              </w:rPr>
              <w:fldChar w:fldCharType="begin"/>
            </w:r>
            <w:r w:rsidR="00660936">
              <w:rPr>
                <w:noProof/>
                <w:webHidden/>
              </w:rPr>
              <w:instrText xml:space="preserve"> PAGEREF _Toc456948974 \h </w:instrText>
            </w:r>
            <w:r w:rsidR="00660936">
              <w:rPr>
                <w:noProof/>
                <w:webHidden/>
              </w:rPr>
            </w:r>
            <w:r w:rsidR="00660936">
              <w:rPr>
                <w:noProof/>
                <w:webHidden/>
              </w:rPr>
              <w:fldChar w:fldCharType="separate"/>
            </w:r>
            <w:r w:rsidR="00C470E0">
              <w:rPr>
                <w:noProof/>
                <w:webHidden/>
              </w:rPr>
              <w:t>52</w:t>
            </w:r>
            <w:r w:rsidR="00660936">
              <w:rPr>
                <w:noProof/>
                <w:webHidden/>
              </w:rPr>
              <w:fldChar w:fldCharType="end"/>
            </w:r>
          </w:hyperlink>
        </w:p>
        <w:p w:rsidR="00660936" w:rsidRDefault="00CC75CA">
          <w:pPr>
            <w:pStyle w:val="Obsah2"/>
            <w:tabs>
              <w:tab w:val="right" w:leader="dot" w:pos="9062"/>
            </w:tabs>
            <w:rPr>
              <w:rFonts w:eastAsiaTheme="minorEastAsia"/>
              <w:noProof/>
              <w:lang w:eastAsia="cs-CZ"/>
            </w:rPr>
          </w:pPr>
          <w:hyperlink w:anchor="_Toc456948975" w:history="1">
            <w:r w:rsidR="00660936" w:rsidRPr="00D70B08">
              <w:rPr>
                <w:rStyle w:val="Hypertextovodkaz"/>
                <w:noProof/>
              </w:rPr>
              <w:t>Předání, převzetí a akceptace plnění</w:t>
            </w:r>
            <w:r w:rsidR="00660936">
              <w:rPr>
                <w:noProof/>
                <w:webHidden/>
              </w:rPr>
              <w:tab/>
            </w:r>
            <w:r w:rsidR="00660936">
              <w:rPr>
                <w:noProof/>
                <w:webHidden/>
              </w:rPr>
              <w:fldChar w:fldCharType="begin"/>
            </w:r>
            <w:r w:rsidR="00660936">
              <w:rPr>
                <w:noProof/>
                <w:webHidden/>
              </w:rPr>
              <w:instrText xml:space="preserve"> PAGEREF _Toc456948975 \h </w:instrText>
            </w:r>
            <w:r w:rsidR="00660936">
              <w:rPr>
                <w:noProof/>
                <w:webHidden/>
              </w:rPr>
            </w:r>
            <w:r w:rsidR="00660936">
              <w:rPr>
                <w:noProof/>
                <w:webHidden/>
              </w:rPr>
              <w:fldChar w:fldCharType="separate"/>
            </w:r>
            <w:r w:rsidR="00C470E0">
              <w:rPr>
                <w:noProof/>
                <w:webHidden/>
              </w:rPr>
              <w:t>52</w:t>
            </w:r>
            <w:r w:rsidR="00660936">
              <w:rPr>
                <w:noProof/>
                <w:webHidden/>
              </w:rPr>
              <w:fldChar w:fldCharType="end"/>
            </w:r>
          </w:hyperlink>
        </w:p>
        <w:p w:rsidR="00660936" w:rsidRDefault="00CC75CA">
          <w:pPr>
            <w:pStyle w:val="Obsah1"/>
            <w:tabs>
              <w:tab w:val="right" w:leader="dot" w:pos="9062"/>
            </w:tabs>
            <w:rPr>
              <w:rFonts w:eastAsiaTheme="minorEastAsia"/>
              <w:noProof/>
              <w:lang w:eastAsia="cs-CZ"/>
            </w:rPr>
          </w:pPr>
          <w:hyperlink w:anchor="_Toc456948976" w:history="1">
            <w:r w:rsidR="00660936" w:rsidRPr="00D70B08">
              <w:rPr>
                <w:rStyle w:val="Hypertextovodkaz"/>
                <w:noProof/>
              </w:rPr>
              <w:t>Rozvoj resortního elektronického systému spisové služby</w:t>
            </w:r>
            <w:r w:rsidR="00660936">
              <w:rPr>
                <w:noProof/>
                <w:webHidden/>
              </w:rPr>
              <w:tab/>
            </w:r>
            <w:r w:rsidR="00660936">
              <w:rPr>
                <w:noProof/>
                <w:webHidden/>
              </w:rPr>
              <w:fldChar w:fldCharType="begin"/>
            </w:r>
            <w:r w:rsidR="00660936">
              <w:rPr>
                <w:noProof/>
                <w:webHidden/>
              </w:rPr>
              <w:instrText xml:space="preserve"> PAGEREF _Toc456948976 \h </w:instrText>
            </w:r>
            <w:r w:rsidR="00660936">
              <w:rPr>
                <w:noProof/>
                <w:webHidden/>
              </w:rPr>
            </w:r>
            <w:r w:rsidR="00660936">
              <w:rPr>
                <w:noProof/>
                <w:webHidden/>
              </w:rPr>
              <w:fldChar w:fldCharType="separate"/>
            </w:r>
            <w:r w:rsidR="00C470E0">
              <w:rPr>
                <w:noProof/>
                <w:webHidden/>
              </w:rPr>
              <w:t>53</w:t>
            </w:r>
            <w:r w:rsidR="00660936">
              <w:rPr>
                <w:noProof/>
                <w:webHidden/>
              </w:rPr>
              <w:fldChar w:fldCharType="end"/>
            </w:r>
          </w:hyperlink>
        </w:p>
        <w:p w:rsidR="00660936" w:rsidRDefault="00CC75CA">
          <w:pPr>
            <w:pStyle w:val="Obsah2"/>
            <w:tabs>
              <w:tab w:val="right" w:leader="dot" w:pos="9062"/>
            </w:tabs>
            <w:rPr>
              <w:rFonts w:eastAsiaTheme="minorEastAsia"/>
              <w:noProof/>
              <w:lang w:eastAsia="cs-CZ"/>
            </w:rPr>
          </w:pPr>
          <w:hyperlink w:anchor="_Toc456948977" w:history="1">
            <w:r w:rsidR="00660936" w:rsidRPr="00D70B08">
              <w:rPr>
                <w:rStyle w:val="Hypertextovodkaz"/>
                <w:noProof/>
              </w:rPr>
              <w:t>Předmět a podmínky plnění</w:t>
            </w:r>
            <w:r w:rsidR="00660936">
              <w:rPr>
                <w:noProof/>
                <w:webHidden/>
              </w:rPr>
              <w:tab/>
            </w:r>
            <w:r w:rsidR="00660936">
              <w:rPr>
                <w:noProof/>
                <w:webHidden/>
              </w:rPr>
              <w:fldChar w:fldCharType="begin"/>
            </w:r>
            <w:r w:rsidR="00660936">
              <w:rPr>
                <w:noProof/>
                <w:webHidden/>
              </w:rPr>
              <w:instrText xml:space="preserve"> PAGEREF _Toc456948977 \h </w:instrText>
            </w:r>
            <w:r w:rsidR="00660936">
              <w:rPr>
                <w:noProof/>
                <w:webHidden/>
              </w:rPr>
            </w:r>
            <w:r w:rsidR="00660936">
              <w:rPr>
                <w:noProof/>
                <w:webHidden/>
              </w:rPr>
              <w:fldChar w:fldCharType="separate"/>
            </w:r>
            <w:r w:rsidR="00C470E0">
              <w:rPr>
                <w:noProof/>
                <w:webHidden/>
              </w:rPr>
              <w:t>53</w:t>
            </w:r>
            <w:r w:rsidR="00660936">
              <w:rPr>
                <w:noProof/>
                <w:webHidden/>
              </w:rPr>
              <w:fldChar w:fldCharType="end"/>
            </w:r>
          </w:hyperlink>
        </w:p>
        <w:p w:rsidR="00660936" w:rsidRDefault="00CC75CA">
          <w:pPr>
            <w:pStyle w:val="Obsah2"/>
            <w:tabs>
              <w:tab w:val="right" w:leader="dot" w:pos="9062"/>
            </w:tabs>
            <w:rPr>
              <w:rFonts w:eastAsiaTheme="minorEastAsia"/>
              <w:noProof/>
              <w:lang w:eastAsia="cs-CZ"/>
            </w:rPr>
          </w:pPr>
          <w:hyperlink w:anchor="_Toc456948978" w:history="1">
            <w:r w:rsidR="00660936" w:rsidRPr="00D70B08">
              <w:rPr>
                <w:rStyle w:val="Hypertextovodkaz"/>
                <w:noProof/>
              </w:rPr>
              <w:t>Termín a místo plnění</w:t>
            </w:r>
            <w:r w:rsidR="00660936">
              <w:rPr>
                <w:noProof/>
                <w:webHidden/>
              </w:rPr>
              <w:tab/>
            </w:r>
            <w:r w:rsidR="00660936">
              <w:rPr>
                <w:noProof/>
                <w:webHidden/>
              </w:rPr>
              <w:fldChar w:fldCharType="begin"/>
            </w:r>
            <w:r w:rsidR="00660936">
              <w:rPr>
                <w:noProof/>
                <w:webHidden/>
              </w:rPr>
              <w:instrText xml:space="preserve"> PAGEREF _Toc456948978 \h </w:instrText>
            </w:r>
            <w:r w:rsidR="00660936">
              <w:rPr>
                <w:noProof/>
                <w:webHidden/>
              </w:rPr>
            </w:r>
            <w:r w:rsidR="00660936">
              <w:rPr>
                <w:noProof/>
                <w:webHidden/>
              </w:rPr>
              <w:fldChar w:fldCharType="separate"/>
            </w:r>
            <w:r w:rsidR="00C470E0">
              <w:rPr>
                <w:noProof/>
                <w:webHidden/>
              </w:rPr>
              <w:t>53</w:t>
            </w:r>
            <w:r w:rsidR="00660936">
              <w:rPr>
                <w:noProof/>
                <w:webHidden/>
              </w:rPr>
              <w:fldChar w:fldCharType="end"/>
            </w:r>
          </w:hyperlink>
        </w:p>
        <w:p w:rsidR="00660936" w:rsidRDefault="00CC75CA">
          <w:pPr>
            <w:pStyle w:val="Obsah2"/>
            <w:tabs>
              <w:tab w:val="right" w:leader="dot" w:pos="9062"/>
            </w:tabs>
            <w:rPr>
              <w:rFonts w:eastAsiaTheme="minorEastAsia"/>
              <w:noProof/>
              <w:lang w:eastAsia="cs-CZ"/>
            </w:rPr>
          </w:pPr>
          <w:hyperlink w:anchor="_Toc456948979" w:history="1">
            <w:r w:rsidR="00660936" w:rsidRPr="00D70B08">
              <w:rPr>
                <w:rStyle w:val="Hypertextovodkaz"/>
                <w:noProof/>
              </w:rPr>
              <w:t>Platební podmínky</w:t>
            </w:r>
            <w:r w:rsidR="00660936">
              <w:rPr>
                <w:noProof/>
                <w:webHidden/>
              </w:rPr>
              <w:tab/>
            </w:r>
            <w:r w:rsidR="00660936">
              <w:rPr>
                <w:noProof/>
                <w:webHidden/>
              </w:rPr>
              <w:fldChar w:fldCharType="begin"/>
            </w:r>
            <w:r w:rsidR="00660936">
              <w:rPr>
                <w:noProof/>
                <w:webHidden/>
              </w:rPr>
              <w:instrText xml:space="preserve"> PAGEREF _Toc456948979 \h </w:instrText>
            </w:r>
            <w:r w:rsidR="00660936">
              <w:rPr>
                <w:noProof/>
                <w:webHidden/>
              </w:rPr>
            </w:r>
            <w:r w:rsidR="00660936">
              <w:rPr>
                <w:noProof/>
                <w:webHidden/>
              </w:rPr>
              <w:fldChar w:fldCharType="separate"/>
            </w:r>
            <w:r w:rsidR="00C470E0">
              <w:rPr>
                <w:noProof/>
                <w:webHidden/>
              </w:rPr>
              <w:t>54</w:t>
            </w:r>
            <w:r w:rsidR="00660936">
              <w:rPr>
                <w:noProof/>
                <w:webHidden/>
              </w:rPr>
              <w:fldChar w:fldCharType="end"/>
            </w:r>
          </w:hyperlink>
        </w:p>
        <w:p w:rsidR="00660936" w:rsidRDefault="00CC75CA">
          <w:pPr>
            <w:pStyle w:val="Obsah2"/>
            <w:tabs>
              <w:tab w:val="right" w:leader="dot" w:pos="9062"/>
            </w:tabs>
            <w:rPr>
              <w:rFonts w:eastAsiaTheme="minorEastAsia"/>
              <w:noProof/>
              <w:lang w:eastAsia="cs-CZ"/>
            </w:rPr>
          </w:pPr>
          <w:hyperlink w:anchor="_Toc456948980" w:history="1">
            <w:r w:rsidR="00660936" w:rsidRPr="00D70B08">
              <w:rPr>
                <w:rStyle w:val="Hypertextovodkaz"/>
                <w:noProof/>
              </w:rPr>
              <w:t>Předání, převzetí a akceptace plnění</w:t>
            </w:r>
            <w:r w:rsidR="00660936">
              <w:rPr>
                <w:noProof/>
                <w:webHidden/>
              </w:rPr>
              <w:tab/>
            </w:r>
            <w:r w:rsidR="00660936">
              <w:rPr>
                <w:noProof/>
                <w:webHidden/>
              </w:rPr>
              <w:fldChar w:fldCharType="begin"/>
            </w:r>
            <w:r w:rsidR="00660936">
              <w:rPr>
                <w:noProof/>
                <w:webHidden/>
              </w:rPr>
              <w:instrText xml:space="preserve"> PAGEREF _Toc456948980 \h </w:instrText>
            </w:r>
            <w:r w:rsidR="00660936">
              <w:rPr>
                <w:noProof/>
                <w:webHidden/>
              </w:rPr>
            </w:r>
            <w:r w:rsidR="00660936">
              <w:rPr>
                <w:noProof/>
                <w:webHidden/>
              </w:rPr>
              <w:fldChar w:fldCharType="separate"/>
            </w:r>
            <w:r w:rsidR="00C470E0">
              <w:rPr>
                <w:noProof/>
                <w:webHidden/>
              </w:rPr>
              <w:t>54</w:t>
            </w:r>
            <w:r w:rsidR="00660936">
              <w:rPr>
                <w:noProof/>
                <w:webHidden/>
              </w:rPr>
              <w:fldChar w:fldCharType="end"/>
            </w:r>
          </w:hyperlink>
        </w:p>
        <w:p w:rsidR="00660936" w:rsidRDefault="00CC75CA">
          <w:pPr>
            <w:pStyle w:val="Obsah1"/>
            <w:tabs>
              <w:tab w:val="right" w:leader="dot" w:pos="9062"/>
            </w:tabs>
            <w:rPr>
              <w:rFonts w:eastAsiaTheme="minorEastAsia"/>
              <w:noProof/>
              <w:lang w:eastAsia="cs-CZ"/>
            </w:rPr>
          </w:pPr>
          <w:hyperlink w:anchor="_Toc456948981" w:history="1">
            <w:r w:rsidR="00660936" w:rsidRPr="00D70B08">
              <w:rPr>
                <w:rStyle w:val="Hypertextovodkaz"/>
                <w:noProof/>
              </w:rPr>
              <w:t>Školení resortního elektronického systému spisové služby</w:t>
            </w:r>
            <w:r w:rsidR="00660936">
              <w:rPr>
                <w:noProof/>
                <w:webHidden/>
              </w:rPr>
              <w:tab/>
            </w:r>
            <w:r w:rsidR="00660936">
              <w:rPr>
                <w:noProof/>
                <w:webHidden/>
              </w:rPr>
              <w:fldChar w:fldCharType="begin"/>
            </w:r>
            <w:r w:rsidR="00660936">
              <w:rPr>
                <w:noProof/>
                <w:webHidden/>
              </w:rPr>
              <w:instrText xml:space="preserve"> PAGEREF _Toc456948981 \h </w:instrText>
            </w:r>
            <w:r w:rsidR="00660936">
              <w:rPr>
                <w:noProof/>
                <w:webHidden/>
              </w:rPr>
            </w:r>
            <w:r w:rsidR="00660936">
              <w:rPr>
                <w:noProof/>
                <w:webHidden/>
              </w:rPr>
              <w:fldChar w:fldCharType="separate"/>
            </w:r>
            <w:r w:rsidR="00C470E0">
              <w:rPr>
                <w:noProof/>
                <w:webHidden/>
              </w:rPr>
              <w:t>54</w:t>
            </w:r>
            <w:r w:rsidR="00660936">
              <w:rPr>
                <w:noProof/>
                <w:webHidden/>
              </w:rPr>
              <w:fldChar w:fldCharType="end"/>
            </w:r>
          </w:hyperlink>
        </w:p>
        <w:p w:rsidR="00660936" w:rsidRDefault="00CC75CA">
          <w:pPr>
            <w:pStyle w:val="Obsah2"/>
            <w:tabs>
              <w:tab w:val="right" w:leader="dot" w:pos="9062"/>
            </w:tabs>
            <w:rPr>
              <w:rFonts w:eastAsiaTheme="minorEastAsia"/>
              <w:noProof/>
              <w:lang w:eastAsia="cs-CZ"/>
            </w:rPr>
          </w:pPr>
          <w:hyperlink w:anchor="_Toc456948982" w:history="1">
            <w:r w:rsidR="00660936" w:rsidRPr="00D70B08">
              <w:rPr>
                <w:rStyle w:val="Hypertextovodkaz"/>
                <w:noProof/>
              </w:rPr>
              <w:t>Předmět a podmínky plnění</w:t>
            </w:r>
            <w:r w:rsidR="00660936">
              <w:rPr>
                <w:noProof/>
                <w:webHidden/>
              </w:rPr>
              <w:tab/>
            </w:r>
            <w:r w:rsidR="00660936">
              <w:rPr>
                <w:noProof/>
                <w:webHidden/>
              </w:rPr>
              <w:fldChar w:fldCharType="begin"/>
            </w:r>
            <w:r w:rsidR="00660936">
              <w:rPr>
                <w:noProof/>
                <w:webHidden/>
              </w:rPr>
              <w:instrText xml:space="preserve"> PAGEREF _Toc456948982 \h </w:instrText>
            </w:r>
            <w:r w:rsidR="00660936">
              <w:rPr>
                <w:noProof/>
                <w:webHidden/>
              </w:rPr>
            </w:r>
            <w:r w:rsidR="00660936">
              <w:rPr>
                <w:noProof/>
                <w:webHidden/>
              </w:rPr>
              <w:fldChar w:fldCharType="separate"/>
            </w:r>
            <w:r w:rsidR="00C470E0">
              <w:rPr>
                <w:noProof/>
                <w:webHidden/>
              </w:rPr>
              <w:t>54</w:t>
            </w:r>
            <w:r w:rsidR="00660936">
              <w:rPr>
                <w:noProof/>
                <w:webHidden/>
              </w:rPr>
              <w:fldChar w:fldCharType="end"/>
            </w:r>
          </w:hyperlink>
        </w:p>
        <w:p w:rsidR="00660936" w:rsidRDefault="00CC75CA">
          <w:pPr>
            <w:pStyle w:val="Obsah2"/>
            <w:tabs>
              <w:tab w:val="right" w:leader="dot" w:pos="9062"/>
            </w:tabs>
            <w:rPr>
              <w:rFonts w:eastAsiaTheme="minorEastAsia"/>
              <w:noProof/>
              <w:lang w:eastAsia="cs-CZ"/>
            </w:rPr>
          </w:pPr>
          <w:hyperlink w:anchor="_Toc456948983" w:history="1">
            <w:r w:rsidR="00660936" w:rsidRPr="00D70B08">
              <w:rPr>
                <w:rStyle w:val="Hypertextovodkaz"/>
                <w:noProof/>
              </w:rPr>
              <w:t>Termín a místo plnění</w:t>
            </w:r>
            <w:r w:rsidR="00660936">
              <w:rPr>
                <w:noProof/>
                <w:webHidden/>
              </w:rPr>
              <w:tab/>
            </w:r>
            <w:r w:rsidR="00660936">
              <w:rPr>
                <w:noProof/>
                <w:webHidden/>
              </w:rPr>
              <w:fldChar w:fldCharType="begin"/>
            </w:r>
            <w:r w:rsidR="00660936">
              <w:rPr>
                <w:noProof/>
                <w:webHidden/>
              </w:rPr>
              <w:instrText xml:space="preserve"> PAGEREF _Toc456948983 \h </w:instrText>
            </w:r>
            <w:r w:rsidR="00660936">
              <w:rPr>
                <w:noProof/>
                <w:webHidden/>
              </w:rPr>
            </w:r>
            <w:r w:rsidR="00660936">
              <w:rPr>
                <w:noProof/>
                <w:webHidden/>
              </w:rPr>
              <w:fldChar w:fldCharType="separate"/>
            </w:r>
            <w:r w:rsidR="00C470E0">
              <w:rPr>
                <w:noProof/>
                <w:webHidden/>
              </w:rPr>
              <w:t>54</w:t>
            </w:r>
            <w:r w:rsidR="00660936">
              <w:rPr>
                <w:noProof/>
                <w:webHidden/>
              </w:rPr>
              <w:fldChar w:fldCharType="end"/>
            </w:r>
          </w:hyperlink>
        </w:p>
        <w:p w:rsidR="00660936" w:rsidRDefault="00CC75CA">
          <w:pPr>
            <w:pStyle w:val="Obsah2"/>
            <w:tabs>
              <w:tab w:val="right" w:leader="dot" w:pos="9062"/>
            </w:tabs>
            <w:rPr>
              <w:rFonts w:eastAsiaTheme="minorEastAsia"/>
              <w:noProof/>
              <w:lang w:eastAsia="cs-CZ"/>
            </w:rPr>
          </w:pPr>
          <w:hyperlink w:anchor="_Toc456948984" w:history="1">
            <w:r w:rsidR="00660936" w:rsidRPr="00D70B08">
              <w:rPr>
                <w:rStyle w:val="Hypertextovodkaz"/>
                <w:noProof/>
              </w:rPr>
              <w:t>Platební podmínky</w:t>
            </w:r>
            <w:r w:rsidR="00660936">
              <w:rPr>
                <w:noProof/>
                <w:webHidden/>
              </w:rPr>
              <w:tab/>
            </w:r>
            <w:r w:rsidR="00660936">
              <w:rPr>
                <w:noProof/>
                <w:webHidden/>
              </w:rPr>
              <w:fldChar w:fldCharType="begin"/>
            </w:r>
            <w:r w:rsidR="00660936">
              <w:rPr>
                <w:noProof/>
                <w:webHidden/>
              </w:rPr>
              <w:instrText xml:space="preserve"> PAGEREF _Toc456948984 \h </w:instrText>
            </w:r>
            <w:r w:rsidR="00660936">
              <w:rPr>
                <w:noProof/>
                <w:webHidden/>
              </w:rPr>
            </w:r>
            <w:r w:rsidR="00660936">
              <w:rPr>
                <w:noProof/>
                <w:webHidden/>
              </w:rPr>
              <w:fldChar w:fldCharType="separate"/>
            </w:r>
            <w:r w:rsidR="00C470E0">
              <w:rPr>
                <w:noProof/>
                <w:webHidden/>
              </w:rPr>
              <w:t>54</w:t>
            </w:r>
            <w:r w:rsidR="00660936">
              <w:rPr>
                <w:noProof/>
                <w:webHidden/>
              </w:rPr>
              <w:fldChar w:fldCharType="end"/>
            </w:r>
          </w:hyperlink>
        </w:p>
        <w:p w:rsidR="00660936" w:rsidRDefault="00CC75CA">
          <w:pPr>
            <w:pStyle w:val="Obsah2"/>
            <w:tabs>
              <w:tab w:val="right" w:leader="dot" w:pos="9062"/>
            </w:tabs>
            <w:rPr>
              <w:rFonts w:eastAsiaTheme="minorEastAsia"/>
              <w:noProof/>
              <w:lang w:eastAsia="cs-CZ"/>
            </w:rPr>
          </w:pPr>
          <w:hyperlink w:anchor="_Toc456948985" w:history="1">
            <w:r w:rsidR="00660936" w:rsidRPr="00D70B08">
              <w:rPr>
                <w:rStyle w:val="Hypertextovodkaz"/>
                <w:noProof/>
              </w:rPr>
              <w:t>Předání, převzetí a akceptace plnění</w:t>
            </w:r>
            <w:r w:rsidR="00660936">
              <w:rPr>
                <w:noProof/>
                <w:webHidden/>
              </w:rPr>
              <w:tab/>
            </w:r>
            <w:r w:rsidR="00660936">
              <w:rPr>
                <w:noProof/>
                <w:webHidden/>
              </w:rPr>
              <w:fldChar w:fldCharType="begin"/>
            </w:r>
            <w:r w:rsidR="00660936">
              <w:rPr>
                <w:noProof/>
                <w:webHidden/>
              </w:rPr>
              <w:instrText xml:space="preserve"> PAGEREF _Toc456948985 \h </w:instrText>
            </w:r>
            <w:r w:rsidR="00660936">
              <w:rPr>
                <w:noProof/>
                <w:webHidden/>
              </w:rPr>
            </w:r>
            <w:r w:rsidR="00660936">
              <w:rPr>
                <w:noProof/>
                <w:webHidden/>
              </w:rPr>
              <w:fldChar w:fldCharType="separate"/>
            </w:r>
            <w:r w:rsidR="00C470E0">
              <w:rPr>
                <w:noProof/>
                <w:webHidden/>
              </w:rPr>
              <w:t>54</w:t>
            </w:r>
            <w:r w:rsidR="00660936">
              <w:rPr>
                <w:noProof/>
                <w:webHidden/>
              </w:rPr>
              <w:fldChar w:fldCharType="end"/>
            </w:r>
          </w:hyperlink>
        </w:p>
        <w:p w:rsidR="00A3691D" w:rsidRDefault="00A3691D">
          <w:r>
            <w:rPr>
              <w:b/>
              <w:bCs/>
            </w:rPr>
            <w:fldChar w:fldCharType="end"/>
          </w:r>
        </w:p>
      </w:sdtContent>
    </w:sdt>
    <w:p w:rsidR="002A40A0" w:rsidRDefault="000B0924" w:rsidP="002A40A0">
      <w:pPr>
        <w:pStyle w:val="Nadpis1"/>
      </w:pPr>
      <w:r>
        <w:br w:type="page"/>
      </w:r>
    </w:p>
    <w:p w:rsidR="00EB55CE" w:rsidRPr="00EE1EA3" w:rsidRDefault="00EB55CE" w:rsidP="006D7851">
      <w:pPr>
        <w:pStyle w:val="Nadpis1"/>
      </w:pPr>
      <w:bookmarkStart w:id="0" w:name="_Toc456948901"/>
      <w:r>
        <w:lastRenderedPageBreak/>
        <w:t>Dodávka softwarového</w:t>
      </w:r>
      <w:r w:rsidRPr="00EE1EA3">
        <w:t xml:space="preserve"> řešení resortního elektronického systému spisové služby</w:t>
      </w:r>
      <w:bookmarkEnd w:id="0"/>
    </w:p>
    <w:p w:rsidR="00EB55CE" w:rsidRPr="00EE1EA3" w:rsidRDefault="00EB55CE" w:rsidP="006D7851">
      <w:pPr>
        <w:pStyle w:val="Nadpis2"/>
      </w:pPr>
      <w:bookmarkStart w:id="1" w:name="_Toc456948902"/>
      <w:r>
        <w:t>Předmět a podmínky plnění</w:t>
      </w:r>
      <w:bookmarkEnd w:id="1"/>
    </w:p>
    <w:p w:rsidR="00EB55CE" w:rsidRDefault="00EB55CE" w:rsidP="00EB55CE">
      <w:pPr>
        <w:numPr>
          <w:ilvl w:val="1"/>
          <w:numId w:val="2"/>
        </w:numPr>
        <w:spacing w:after="0" w:line="276" w:lineRule="auto"/>
        <w:ind w:left="426" w:hanging="426"/>
        <w:jc w:val="both"/>
      </w:pPr>
      <w:r w:rsidRPr="00EE1EA3">
        <w:t>Předmětem plnění „</w:t>
      </w:r>
      <w:r>
        <w:t>Dodávka s</w:t>
      </w:r>
      <w:r w:rsidRPr="00EE1EA3">
        <w:t>oftwarového řešení Resortního elektron</w:t>
      </w:r>
      <w:r>
        <w:t xml:space="preserve">ického systému spisového služby </w:t>
      </w:r>
      <w:r w:rsidRPr="00EE1EA3">
        <w:t>(dále jen RESSS)</w:t>
      </w:r>
      <w:r>
        <w:t>“ je</w:t>
      </w:r>
      <w:r w:rsidRPr="00EE1EA3">
        <w:t xml:space="preserve"> </w:t>
      </w:r>
      <w:r>
        <w:t xml:space="preserve">dodávka </w:t>
      </w:r>
      <w:r w:rsidRPr="00EE1EA3">
        <w:t>sa</w:t>
      </w:r>
      <w:r>
        <w:t>mostatného softwarového díla (dále též systém RESSS) a poskytnutí souvisejících služeb</w:t>
      </w:r>
      <w:r w:rsidRPr="00EE1EA3">
        <w:t>.</w:t>
      </w:r>
    </w:p>
    <w:p w:rsidR="00EB55CE" w:rsidRDefault="00EB55CE" w:rsidP="00EB55CE">
      <w:pPr>
        <w:numPr>
          <w:ilvl w:val="1"/>
          <w:numId w:val="2"/>
        </w:numPr>
        <w:spacing w:after="0" w:line="276" w:lineRule="auto"/>
        <w:jc w:val="both"/>
      </w:pPr>
      <w:bookmarkStart w:id="2" w:name="_Ref446358928"/>
      <w:r>
        <w:t xml:space="preserve">Dodané „Softwarové řešení RESSS“ bude splňovat požadavky na něj kladené, které jsou uvedeny v Příloze číslo 1 </w:t>
      </w:r>
      <w:r w:rsidR="00CE3E96">
        <w:t>Rámcov</w:t>
      </w:r>
      <w:r>
        <w:t xml:space="preserve">é smlouvy </w:t>
      </w:r>
      <w:r w:rsidRPr="0090410B">
        <w:t>Závazné funkční a technické požadavky zadavatele</w:t>
      </w:r>
      <w:r>
        <w:t>.</w:t>
      </w:r>
      <w:bookmarkEnd w:id="2"/>
    </w:p>
    <w:p w:rsidR="00EB55CE" w:rsidRDefault="00EB55CE" w:rsidP="00EB55CE">
      <w:pPr>
        <w:numPr>
          <w:ilvl w:val="1"/>
          <w:numId w:val="2"/>
        </w:numPr>
        <w:spacing w:after="0" w:line="276" w:lineRule="auto"/>
        <w:ind w:left="426" w:hanging="426"/>
        <w:jc w:val="both"/>
      </w:pPr>
      <w:r>
        <w:t>Dodávka samostatného softwarového díla zahrnuje:</w:t>
      </w:r>
    </w:p>
    <w:p w:rsidR="00EB55CE" w:rsidRDefault="00EB55CE" w:rsidP="00EB55CE">
      <w:pPr>
        <w:numPr>
          <w:ilvl w:val="2"/>
          <w:numId w:val="2"/>
        </w:numPr>
        <w:spacing w:after="0" w:line="276" w:lineRule="auto"/>
        <w:jc w:val="both"/>
      </w:pPr>
      <w:r>
        <w:t>Předání kompletního softwarového díla ve spustitelné podobě na dvou kopiích instalačních médií.</w:t>
      </w:r>
    </w:p>
    <w:p w:rsidR="00EB55CE" w:rsidRDefault="00EB55CE" w:rsidP="00EB55CE">
      <w:pPr>
        <w:numPr>
          <w:ilvl w:val="2"/>
          <w:numId w:val="2"/>
        </w:numPr>
        <w:spacing w:after="0" w:line="276" w:lineRule="auto"/>
        <w:jc w:val="both"/>
      </w:pPr>
      <w:r>
        <w:t>Předání užívacích práv – licencí k softwarovému dílu v souladu s </w:t>
      </w:r>
      <w:r w:rsidR="00CE3E96">
        <w:t>Rámcov</w:t>
      </w:r>
      <w:r>
        <w:t>ou smlouvou.</w:t>
      </w:r>
    </w:p>
    <w:p w:rsidR="00EB55CE" w:rsidRDefault="00EB55CE" w:rsidP="00EB55CE">
      <w:pPr>
        <w:numPr>
          <w:ilvl w:val="2"/>
          <w:numId w:val="2"/>
        </w:numPr>
        <w:spacing w:after="0" w:line="276" w:lineRule="auto"/>
        <w:jc w:val="both"/>
      </w:pPr>
      <w:r>
        <w:t>Předání zdrojových kódů a dalších výstupů nezbytných pro sestavení (kompilaci) softwarového díla v souladu s </w:t>
      </w:r>
      <w:r w:rsidR="00CE3E96">
        <w:t>Rámcov</w:t>
      </w:r>
      <w:r>
        <w:t>ou smlouvou na dvou kopiích datových médií.</w:t>
      </w:r>
    </w:p>
    <w:p w:rsidR="00EB55CE" w:rsidRDefault="00EB55CE" w:rsidP="00EB55CE">
      <w:pPr>
        <w:numPr>
          <w:ilvl w:val="2"/>
          <w:numId w:val="2"/>
        </w:numPr>
        <w:spacing w:after="0" w:line="276" w:lineRule="auto"/>
        <w:jc w:val="both"/>
      </w:pPr>
      <w:r>
        <w:t>Předání dokumentace k softwarovému dílu ve formě elektronických dokumentů v dohodnutých formátech na datovém nosiči zahrnující:</w:t>
      </w:r>
    </w:p>
    <w:p w:rsidR="00EB55CE" w:rsidRDefault="00EB55CE" w:rsidP="00EB55CE">
      <w:pPr>
        <w:numPr>
          <w:ilvl w:val="3"/>
          <w:numId w:val="2"/>
        </w:numPr>
        <w:spacing w:after="0" w:line="276" w:lineRule="auto"/>
        <w:jc w:val="both"/>
      </w:pPr>
      <w:r>
        <w:t>Instalační příručku.</w:t>
      </w:r>
    </w:p>
    <w:p w:rsidR="00EB55CE" w:rsidRDefault="00EB55CE" w:rsidP="00EB55CE">
      <w:pPr>
        <w:numPr>
          <w:ilvl w:val="3"/>
          <w:numId w:val="2"/>
        </w:numPr>
        <w:spacing w:after="0" w:line="276" w:lineRule="auto"/>
        <w:jc w:val="both"/>
      </w:pPr>
      <w:r>
        <w:t>Příručku administrátora (správce).</w:t>
      </w:r>
    </w:p>
    <w:p w:rsidR="00EB55CE" w:rsidRDefault="00EB55CE" w:rsidP="00EB55CE">
      <w:pPr>
        <w:numPr>
          <w:ilvl w:val="3"/>
          <w:numId w:val="2"/>
        </w:numPr>
        <w:spacing w:after="0" w:line="276" w:lineRule="auto"/>
        <w:jc w:val="both"/>
      </w:pPr>
      <w:r>
        <w:t xml:space="preserve">Příručku programátora. </w:t>
      </w:r>
    </w:p>
    <w:p w:rsidR="00EB55CE" w:rsidRDefault="00EB55CE" w:rsidP="00EB55CE">
      <w:pPr>
        <w:numPr>
          <w:ilvl w:val="3"/>
          <w:numId w:val="2"/>
        </w:numPr>
        <w:spacing w:after="0" w:line="276" w:lineRule="auto"/>
        <w:jc w:val="both"/>
      </w:pPr>
      <w:r>
        <w:t>Uživatelskou příručku.</w:t>
      </w:r>
    </w:p>
    <w:p w:rsidR="00EB55CE" w:rsidRDefault="00EB55CE" w:rsidP="00EB55CE">
      <w:pPr>
        <w:numPr>
          <w:ilvl w:val="2"/>
          <w:numId w:val="2"/>
        </w:numPr>
        <w:spacing w:after="0" w:line="276" w:lineRule="auto"/>
        <w:jc w:val="both"/>
      </w:pPr>
      <w:r>
        <w:t>Předání školících materiálů k softwarovému dílu ve formě elektronických dokumentů v dohodnutých formátech.</w:t>
      </w:r>
    </w:p>
    <w:p w:rsidR="00EB55CE" w:rsidRDefault="00EB55CE" w:rsidP="00EB55CE">
      <w:pPr>
        <w:numPr>
          <w:ilvl w:val="1"/>
          <w:numId w:val="2"/>
        </w:numPr>
        <w:spacing w:after="0" w:line="276" w:lineRule="auto"/>
        <w:jc w:val="both"/>
      </w:pPr>
      <w:r>
        <w:t>V rámci dodávky softwarového řešení budou Dodavatelem poskytnuty následující související služby:</w:t>
      </w:r>
    </w:p>
    <w:p w:rsidR="00EB55CE" w:rsidRDefault="00EB55CE" w:rsidP="00EB55CE">
      <w:pPr>
        <w:numPr>
          <w:ilvl w:val="2"/>
          <w:numId w:val="2"/>
        </w:numPr>
        <w:spacing w:after="0" w:line="276" w:lineRule="auto"/>
        <w:jc w:val="both"/>
      </w:pPr>
      <w:r>
        <w:t>„Provedení detailní analýzy“ požadavků kladených na softwarové dílo a zpracování cílového modelu softwarového díla.</w:t>
      </w:r>
    </w:p>
    <w:p w:rsidR="00EB55CE" w:rsidRDefault="00EB55CE" w:rsidP="00EB55CE">
      <w:pPr>
        <w:numPr>
          <w:ilvl w:val="2"/>
          <w:numId w:val="2"/>
        </w:numPr>
        <w:spacing w:after="0" w:line="276" w:lineRule="auto"/>
        <w:jc w:val="both"/>
      </w:pPr>
      <w:r>
        <w:t>„Návrh a implementace RESSS“ v souladu s detailními požadavky a modelem softwarového díla zpracovaných v rámci detailní analýzy.</w:t>
      </w:r>
    </w:p>
    <w:p w:rsidR="00EB55CE" w:rsidRDefault="00EB55CE" w:rsidP="00EB55CE">
      <w:pPr>
        <w:numPr>
          <w:ilvl w:val="2"/>
          <w:numId w:val="2"/>
        </w:numPr>
        <w:spacing w:after="0" w:line="276" w:lineRule="auto"/>
        <w:jc w:val="both"/>
      </w:pPr>
      <w:r>
        <w:t xml:space="preserve"> „Nasazení testovací instance RESSS“ do prostředí Objednatele a její zprovoznění pro účely testování.</w:t>
      </w:r>
    </w:p>
    <w:p w:rsidR="00EB55CE" w:rsidRDefault="00EB55CE" w:rsidP="00EB55CE">
      <w:pPr>
        <w:numPr>
          <w:ilvl w:val="2"/>
          <w:numId w:val="2"/>
        </w:numPr>
        <w:spacing w:after="0" w:line="276" w:lineRule="auto"/>
        <w:jc w:val="both"/>
      </w:pPr>
      <w:r>
        <w:t xml:space="preserve">„Příprava testovacího plánu a scénářů“ za účelem ověření činnosti softwarového díla. </w:t>
      </w:r>
    </w:p>
    <w:p w:rsidR="00EB55CE" w:rsidRDefault="00EB55CE" w:rsidP="00EB55CE">
      <w:pPr>
        <w:numPr>
          <w:ilvl w:val="2"/>
          <w:numId w:val="2"/>
        </w:numPr>
        <w:spacing w:after="0" w:line="276" w:lineRule="auto"/>
        <w:jc w:val="both"/>
      </w:pPr>
      <w:r>
        <w:t>„Nasazení školící instance RESSS“ do prostředí Objednatele a její zprovoznění pro účely školení.</w:t>
      </w:r>
    </w:p>
    <w:p w:rsidR="00EB55CE" w:rsidRDefault="00EB55CE" w:rsidP="00EB55CE">
      <w:pPr>
        <w:numPr>
          <w:ilvl w:val="2"/>
          <w:numId w:val="2"/>
        </w:numPr>
        <w:spacing w:after="0" w:line="276" w:lineRule="auto"/>
        <w:jc w:val="both"/>
      </w:pPr>
      <w:r>
        <w:t xml:space="preserve"> „Příprava plánů školení a provedení školení“ metodiků Objednatele.</w:t>
      </w:r>
    </w:p>
    <w:p w:rsidR="00EB55CE" w:rsidRDefault="00EB55CE" w:rsidP="00EB55CE">
      <w:pPr>
        <w:numPr>
          <w:ilvl w:val="2"/>
          <w:numId w:val="2"/>
        </w:numPr>
        <w:spacing w:after="0" w:line="276" w:lineRule="auto"/>
        <w:jc w:val="both"/>
      </w:pPr>
      <w:r>
        <w:t>„Vytvoření pracoviště vývojáře“ za účelem prokázání správnosti předaných zdrojových kódů.</w:t>
      </w:r>
    </w:p>
    <w:p w:rsidR="00EB55CE" w:rsidRDefault="00EB55CE" w:rsidP="00EB55CE">
      <w:pPr>
        <w:numPr>
          <w:ilvl w:val="1"/>
          <w:numId w:val="2"/>
        </w:numPr>
        <w:spacing w:after="0" w:line="276" w:lineRule="auto"/>
        <w:jc w:val="both"/>
      </w:pPr>
      <w:r>
        <w:t>V rámci služby „Provedení detailní analýzy“ provede Dodavatel detailní analýzu požadavků kladených na řešení v </w:t>
      </w:r>
      <w:proofErr w:type="gramStart"/>
      <w:r>
        <w:t xml:space="preserve">bodě </w:t>
      </w:r>
      <w:r>
        <w:fldChar w:fldCharType="begin"/>
      </w:r>
      <w:r>
        <w:instrText xml:space="preserve"> REF _Ref446358928 \r \h </w:instrText>
      </w:r>
      <w:r>
        <w:fldChar w:fldCharType="separate"/>
      </w:r>
      <w:r w:rsidR="00C470E0">
        <w:t>1.2</w:t>
      </w:r>
      <w:r>
        <w:fldChar w:fldCharType="end"/>
      </w:r>
      <w:r>
        <w:t>.</w:t>
      </w:r>
      <w:proofErr w:type="gramEnd"/>
      <w:r>
        <w:t xml:space="preserve"> Detailní analýza bude provedena v součinnosti s metodickými a odbornými pracovníky Objednatele. V rámci analýzy vyhotoví Dodavatel souhrnný „Analytický model“ dodávaného řešení způsobem, rozsahem a kvalitou odpovídající kapitole 7.1 „Specifikace požadovaných modelů pro softwarové dílo“ standardu architektury Objednatele s názvem </w:t>
      </w:r>
      <w:r w:rsidR="00B23264">
        <w:t>„Modelování informačních systémů“, který je v příloze č. 14 Zadávací dokumentace</w:t>
      </w:r>
      <w:r>
        <w:t xml:space="preserve">. Dodavatel zpracuje „Katalog požadavků“ a modely, u nichž je uvedeno, že jsou výstupem analytické fáze projektu s tím, že relevantní detailní modely nemusí zpracovávat pro ty části dodávaného řešení, </w:t>
      </w:r>
      <w:r>
        <w:lastRenderedPageBreak/>
        <w:t>které nevznikají zakázkovým vývojem na základě detailních požadavků Objednatele. Model bude předmětem akceptace dílčího plnění ze strany Objednatele.</w:t>
      </w:r>
    </w:p>
    <w:p w:rsidR="00EB55CE" w:rsidRDefault="00EB55CE" w:rsidP="00EB55CE">
      <w:pPr>
        <w:numPr>
          <w:ilvl w:val="1"/>
          <w:numId w:val="2"/>
        </w:numPr>
        <w:spacing w:after="0" w:line="276" w:lineRule="auto"/>
        <w:jc w:val="both"/>
      </w:pPr>
      <w:r>
        <w:t xml:space="preserve">V rámci služby „Návrh a implementace RESSS“ provede Dodavatel návrh zakázkově vyvíjených částí softwarového díla a jejich následnou implementaci tak, aby se staly integrální součástí „Softwarového řešení RESSS“. V rámci návrhu u zakázkové vyvíjených částí softwarového díla </w:t>
      </w:r>
      <w:r w:rsidRPr="00C41615">
        <w:t xml:space="preserve">vyhotoví Dodavatel souhrnný </w:t>
      </w:r>
      <w:r>
        <w:t>„M</w:t>
      </w:r>
      <w:r w:rsidRPr="00C41615">
        <w:t xml:space="preserve">odel </w:t>
      </w:r>
      <w:r>
        <w:t xml:space="preserve">návrhu“ </w:t>
      </w:r>
      <w:r w:rsidRPr="00C41615">
        <w:t xml:space="preserve">dodávaného řešení způsobem, rozsahem a kvalitou odpovídající kapitole 7.1 „Specifikace požadovaných modelů pro softwarové dílo“ standardu architektury Objednatele s názvem </w:t>
      </w:r>
      <w:r w:rsidR="00B23264">
        <w:t>„Modelování informačních systémů“, který je v příloze č. 14 Zadávací dokumentace</w:t>
      </w:r>
      <w:r w:rsidRPr="00C41615">
        <w:t xml:space="preserve">. </w:t>
      </w:r>
      <w:r>
        <w:t>Dodavatel</w:t>
      </w:r>
      <w:r w:rsidRPr="00C41615">
        <w:t xml:space="preserve"> zpracuje</w:t>
      </w:r>
      <w:r>
        <w:t xml:space="preserve"> ty modely, </w:t>
      </w:r>
      <w:r w:rsidRPr="00C41615">
        <w:t>u nichž je uvede</w:t>
      </w:r>
      <w:r>
        <w:t xml:space="preserve">no, že jsou výstupem </w:t>
      </w:r>
      <w:r w:rsidRPr="00C41615">
        <w:t xml:space="preserve">fáze </w:t>
      </w:r>
      <w:r>
        <w:t xml:space="preserve">návrhu </w:t>
      </w:r>
      <w:r w:rsidRPr="00C41615">
        <w:t>projektu. Model bude předmětem akceptace dílčího plnění ze strany Objednatele.</w:t>
      </w:r>
    </w:p>
    <w:p w:rsidR="00EB55CE" w:rsidRPr="00C41615" w:rsidRDefault="00EB55CE" w:rsidP="00EB55CE">
      <w:pPr>
        <w:numPr>
          <w:ilvl w:val="1"/>
          <w:numId w:val="2"/>
        </w:numPr>
        <w:spacing w:after="0" w:line="276" w:lineRule="auto"/>
        <w:jc w:val="both"/>
      </w:pPr>
      <w:r>
        <w:t>V rámci služby „Návrh a implementace RESSS“ implementuje (vyvine) softwarové dílo (RESSS) v souladu s detailními požadavky Objednatele a návrhem díla a připraví jeho instalační média.</w:t>
      </w:r>
    </w:p>
    <w:p w:rsidR="00EB55CE" w:rsidRDefault="00EB55CE" w:rsidP="00EB55CE">
      <w:pPr>
        <w:numPr>
          <w:ilvl w:val="1"/>
          <w:numId w:val="2"/>
        </w:numPr>
        <w:spacing w:after="0" w:line="276" w:lineRule="auto"/>
        <w:jc w:val="both"/>
      </w:pPr>
      <w:r>
        <w:t>V rámci služby „Nasazení testovací instance RESSS“ provede Dodavatel za součinnosti Objednatele nasazení systému RESSS do prostředí Objednatele připraveného na základě pokynů a požadavků Dodavatele. Následně Dodavatel zprovozní nasazenou instanci RESSS pro potřeby jejího testování a poskytne součinnost Objednateli pro ověření funkčnosti díla na základě připraveného plánu testů a testovacích scénářů.</w:t>
      </w:r>
    </w:p>
    <w:p w:rsidR="00EB55CE" w:rsidRDefault="00EB55CE" w:rsidP="00EB55CE">
      <w:pPr>
        <w:numPr>
          <w:ilvl w:val="1"/>
          <w:numId w:val="2"/>
        </w:numPr>
        <w:spacing w:after="0" w:line="276" w:lineRule="auto"/>
        <w:jc w:val="both"/>
      </w:pPr>
      <w:r>
        <w:t xml:space="preserve">V rámci služby „Příprava testovacích plánů a scénářů“ připraví Dodavatel plán testů za účelem ověření požadované funkčnosti systému RESSS včetně popisu testovacích scénářů ověřujících jednotlivé dílčí funkcionality. Do plánu testů Dodavatel zahrne též testy výkonnostní (zátěžové), integrační a bezpečnostní </w:t>
      </w:r>
      <w:r w:rsidRPr="004F09A2">
        <w:t>a to včetně metodického popisu vykonání těchto typů testů</w:t>
      </w:r>
      <w:r>
        <w:t>. Plán testů a testovací scénáře budou akceptovány dodavatelem na základě jejich ověření v testovací instanci RESSS. Na základě plánu testů a testovacích scénářů bude Objednatelem akceptován systém RESSS.</w:t>
      </w:r>
    </w:p>
    <w:p w:rsidR="00EB55CE" w:rsidRDefault="00EB55CE" w:rsidP="00EB55CE">
      <w:pPr>
        <w:numPr>
          <w:ilvl w:val="1"/>
          <w:numId w:val="2"/>
        </w:numPr>
        <w:spacing w:after="0" w:line="276" w:lineRule="auto"/>
        <w:jc w:val="both"/>
      </w:pPr>
      <w:r>
        <w:t>V rámci služby „Nasazení školící instance RESSS“ provede Dodavatel za součinnosti Objednatele nasazení systému RESSS do prostředí Objednatele připraveného na základě pokynů a požadavků Dodavatele. Následně Dodavatel zprovozní nasazenou instanci RESSS pro potřeby školení.</w:t>
      </w:r>
    </w:p>
    <w:p w:rsidR="00EB55CE" w:rsidRDefault="00EB55CE" w:rsidP="00EB55CE">
      <w:pPr>
        <w:numPr>
          <w:ilvl w:val="1"/>
          <w:numId w:val="2"/>
        </w:numPr>
        <w:spacing w:after="0" w:line="276" w:lineRule="auto"/>
        <w:jc w:val="both"/>
      </w:pPr>
      <w:r>
        <w:t>V rámci služby „Příprava plánů školení a provedení školení“ připraví Dodavatel plán školení metodiků a klíčových uživatelů Objednatele a jejich následné vyškolení v souladu s plánem. Školeno bude 100 (slovy jedno sto) pracovníků. Pro potřeby školení zpracuje Dodavatel školící dokumentaci, kterou předá Objednateli a která bude předmětem akceptace Objednatelem. Školení budou realizována na školicí instanci RESSS.</w:t>
      </w:r>
    </w:p>
    <w:p w:rsidR="00EB55CE" w:rsidRDefault="00EB55CE" w:rsidP="00EB55CE">
      <w:pPr>
        <w:numPr>
          <w:ilvl w:val="1"/>
          <w:numId w:val="2"/>
        </w:numPr>
        <w:spacing w:after="0" w:line="276" w:lineRule="auto"/>
        <w:jc w:val="both"/>
      </w:pPr>
      <w:r>
        <w:t>V rámci služby „Příprava plánů školení a provedení školení“ Dodavatel zajistí dodávku 100 (slovy jednoho sta) mobilních pra</w:t>
      </w:r>
      <w:r w:rsidR="001D6672">
        <w:t>covišť pro potřeby testování v konfiguraci dané</w:t>
      </w:r>
      <w:r>
        <w:t xml:space="preserve"> požadavkem </w:t>
      </w:r>
      <w:r w:rsidR="001D6672">
        <w:rPr>
          <w:rFonts w:cs="Calibri"/>
        </w:rPr>
        <w:t>SKO009 – Dodávka mobilních pracovišť</w:t>
      </w:r>
      <w:r w:rsidRPr="0082741B">
        <w:rPr>
          <w:rFonts w:cs="Calibri"/>
        </w:rPr>
        <w:t xml:space="preserve"> </w:t>
      </w:r>
      <w:r w:rsidR="001D6672">
        <w:rPr>
          <w:rFonts w:cs="Calibri"/>
        </w:rPr>
        <w:t>-</w:t>
      </w:r>
      <w:r w:rsidRPr="0082741B">
        <w:t xml:space="preserve"> uvedeným v Příloze</w:t>
      </w:r>
      <w:r>
        <w:t xml:space="preserve"> číslo 1 </w:t>
      </w:r>
      <w:r w:rsidR="00CE3E96">
        <w:t>Rámcov</w:t>
      </w:r>
      <w:r>
        <w:t xml:space="preserve">é smlouvy </w:t>
      </w:r>
      <w:r w:rsidRPr="0090410B">
        <w:t>Závazné funkční a technické požadavky zadavatele</w:t>
      </w:r>
      <w:r>
        <w:t>.</w:t>
      </w:r>
    </w:p>
    <w:p w:rsidR="00EB55CE" w:rsidRDefault="00EB55CE" w:rsidP="00EB55CE">
      <w:pPr>
        <w:numPr>
          <w:ilvl w:val="1"/>
          <w:numId w:val="2"/>
        </w:numPr>
        <w:spacing w:after="0" w:line="276" w:lineRule="auto"/>
        <w:jc w:val="both"/>
      </w:pPr>
      <w:r>
        <w:t xml:space="preserve">V rámci služby „Vytvoření pracoviště vývojáře“ Dodavatel vytvoří obraz virtuálního počítače reprezentujícího pracovní stanici vývojáře, tj. obraz bude obsahovat veškeré nezbytné softwarové vybavení pro sestavení (přeložení, kompilaci) zdrojových kódů do spustitelné podoby „Systému RESSS“ předané v rámci plnění. Tento virtuální počítač nasadí v prostředí Objednatele, tak aby umožňoval kompilaci předaných a v budoucnu aktualizovaných zdrojových kódů. Nedílnou součástí služby je předání či převedení potřebných softwarových licencí využívaných v rámci vývojářské stanice na Objednatele. </w:t>
      </w:r>
    </w:p>
    <w:p w:rsidR="00EB55CE" w:rsidRDefault="00EB55CE" w:rsidP="006D7851">
      <w:pPr>
        <w:pStyle w:val="Nadpis2"/>
      </w:pPr>
      <w:bookmarkStart w:id="3" w:name="_Toc456948903"/>
      <w:r>
        <w:lastRenderedPageBreak/>
        <w:t>Termín a místo plnění</w:t>
      </w:r>
      <w:bookmarkEnd w:id="3"/>
    </w:p>
    <w:p w:rsidR="00EB55CE" w:rsidRDefault="00EB55CE" w:rsidP="00EB55CE">
      <w:pPr>
        <w:numPr>
          <w:ilvl w:val="1"/>
          <w:numId w:val="2"/>
        </w:numPr>
        <w:spacing w:after="0" w:line="276" w:lineRule="auto"/>
        <w:jc w:val="both"/>
      </w:pPr>
      <w:r>
        <w:t>Termín plnění „Dodávka softwarového řešení RESSS“ je dán hlavním harmonogramem plnění, který odpovídá službám poskytovaných Dodavatelem v rámci plnění a zahrnuje etapy uvedené v následující tabulce.</w:t>
      </w:r>
    </w:p>
    <w:p w:rsidR="00EB55CE" w:rsidRDefault="00EB55CE" w:rsidP="00EB55CE">
      <w:pPr>
        <w:ind w:left="454"/>
      </w:pPr>
      <w:r>
        <w:t>Pro každou etapu tabulka v příslušném řádku znázorňuje délku etapy a interval jejího průběhu v jednotkách měsíců od zahájení plnění. Každý měsíc trvání plnění je reprezentován jednou buňkou tabulky. Černé buňky znázorňují měsíce, kdy probíhá etapa. Linie označené P</w:t>
      </w:r>
      <w:r w:rsidRPr="00F8409C">
        <w:rPr>
          <w:vertAlign w:val="subscript"/>
        </w:rPr>
        <w:t>1</w:t>
      </w:r>
      <w:r>
        <w:t>, P</w:t>
      </w:r>
      <w:r w:rsidRPr="00F8409C">
        <w:rPr>
          <w:vertAlign w:val="subscript"/>
        </w:rPr>
        <w:t>2</w:t>
      </w:r>
      <w:r>
        <w:t xml:space="preserve"> a P</w:t>
      </w:r>
      <w:r w:rsidRPr="00F8409C">
        <w:rPr>
          <w:vertAlign w:val="subscript"/>
        </w:rPr>
        <w:t>3</w:t>
      </w:r>
      <w:r>
        <w:t>, pak označují termíny dále v dokumentu uvedených platebních milníků.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394"/>
        <w:gridCol w:w="340"/>
        <w:gridCol w:w="340"/>
        <w:gridCol w:w="340"/>
        <w:gridCol w:w="340"/>
        <w:gridCol w:w="340"/>
        <w:gridCol w:w="340"/>
      </w:tblGrid>
      <w:tr w:rsidR="00EB55CE" w:rsidRPr="00470BA0" w:rsidTr="003A7F8C">
        <w:trPr>
          <w:trHeight w:hRule="exact" w:val="340"/>
          <w:jc w:val="center"/>
        </w:trPr>
        <w:tc>
          <w:tcPr>
            <w:tcW w:w="4394" w:type="dxa"/>
            <w:tcBorders>
              <w:top w:val="nil"/>
              <w:left w:val="nil"/>
              <w:bottom w:val="nil"/>
              <w:right w:val="nil"/>
            </w:tcBorders>
            <w:tcMar>
              <w:left w:w="113" w:type="dxa"/>
              <w:right w:w="113" w:type="dxa"/>
            </w:tcMar>
            <w:vAlign w:val="center"/>
          </w:tcPr>
          <w:p w:rsidR="00EB55CE" w:rsidRPr="00470BA0" w:rsidRDefault="00EB55CE" w:rsidP="003A7F8C">
            <w:pPr>
              <w:rPr>
                <w:b/>
              </w:rPr>
            </w:pPr>
          </w:p>
        </w:tc>
        <w:tc>
          <w:tcPr>
            <w:tcW w:w="340" w:type="dxa"/>
            <w:tcBorders>
              <w:top w:val="nil"/>
              <w:left w:val="nil"/>
              <w:bottom w:val="dotted" w:sz="4" w:space="0" w:color="auto"/>
              <w:right w:val="nil"/>
            </w:tcBorders>
            <w:vAlign w:val="center"/>
          </w:tcPr>
          <w:p w:rsidR="00EB55CE" w:rsidRPr="00470BA0" w:rsidRDefault="00EB55CE" w:rsidP="003A7F8C">
            <w:pPr>
              <w:jc w:val="center"/>
              <w:rPr>
                <w:b/>
              </w:rPr>
            </w:pPr>
            <w:r w:rsidRPr="00470BA0">
              <w:t>1</w:t>
            </w:r>
          </w:p>
        </w:tc>
        <w:tc>
          <w:tcPr>
            <w:tcW w:w="340" w:type="dxa"/>
            <w:tcBorders>
              <w:top w:val="nil"/>
              <w:left w:val="nil"/>
              <w:bottom w:val="dotted" w:sz="4" w:space="0" w:color="auto"/>
              <w:right w:val="nil"/>
            </w:tcBorders>
            <w:vAlign w:val="center"/>
          </w:tcPr>
          <w:p w:rsidR="00EB55CE" w:rsidRPr="00470BA0" w:rsidRDefault="00EB55CE" w:rsidP="003A7F8C">
            <w:pPr>
              <w:jc w:val="center"/>
              <w:rPr>
                <w:b/>
              </w:rPr>
            </w:pPr>
            <w:r w:rsidRPr="00470BA0">
              <w:t>2</w:t>
            </w:r>
          </w:p>
        </w:tc>
        <w:tc>
          <w:tcPr>
            <w:tcW w:w="340" w:type="dxa"/>
            <w:tcBorders>
              <w:top w:val="nil"/>
              <w:left w:val="nil"/>
              <w:bottom w:val="dotted" w:sz="4" w:space="0" w:color="auto"/>
              <w:right w:val="nil"/>
            </w:tcBorders>
            <w:vAlign w:val="center"/>
          </w:tcPr>
          <w:p w:rsidR="00EB55CE" w:rsidRPr="00470BA0" w:rsidRDefault="00EB55CE" w:rsidP="003A7F8C">
            <w:pPr>
              <w:jc w:val="center"/>
              <w:rPr>
                <w:b/>
              </w:rPr>
            </w:pPr>
            <w:r w:rsidRPr="00470BA0">
              <w:t>3</w:t>
            </w:r>
          </w:p>
        </w:tc>
        <w:tc>
          <w:tcPr>
            <w:tcW w:w="340" w:type="dxa"/>
            <w:tcBorders>
              <w:top w:val="nil"/>
              <w:left w:val="nil"/>
              <w:bottom w:val="dotted" w:sz="4" w:space="0" w:color="auto"/>
              <w:right w:val="nil"/>
            </w:tcBorders>
            <w:vAlign w:val="center"/>
          </w:tcPr>
          <w:p w:rsidR="00EB55CE" w:rsidRPr="00470BA0" w:rsidRDefault="00EB55CE" w:rsidP="003A7F8C">
            <w:pPr>
              <w:jc w:val="center"/>
              <w:rPr>
                <w:b/>
              </w:rPr>
            </w:pPr>
            <w:r w:rsidRPr="00470BA0">
              <w:t>4</w:t>
            </w:r>
          </w:p>
        </w:tc>
        <w:tc>
          <w:tcPr>
            <w:tcW w:w="340" w:type="dxa"/>
            <w:tcBorders>
              <w:top w:val="nil"/>
              <w:left w:val="nil"/>
              <w:bottom w:val="dotted" w:sz="4" w:space="0" w:color="auto"/>
              <w:right w:val="nil"/>
            </w:tcBorders>
            <w:vAlign w:val="center"/>
          </w:tcPr>
          <w:p w:rsidR="00EB55CE" w:rsidRPr="00470BA0" w:rsidRDefault="00EB55CE" w:rsidP="003A7F8C">
            <w:pPr>
              <w:jc w:val="center"/>
              <w:rPr>
                <w:b/>
              </w:rPr>
            </w:pPr>
            <w:r w:rsidRPr="00470BA0">
              <w:t>5</w:t>
            </w:r>
          </w:p>
        </w:tc>
        <w:tc>
          <w:tcPr>
            <w:tcW w:w="340" w:type="dxa"/>
            <w:tcBorders>
              <w:top w:val="nil"/>
              <w:left w:val="nil"/>
              <w:bottom w:val="dotted" w:sz="4" w:space="0" w:color="auto"/>
              <w:right w:val="nil"/>
            </w:tcBorders>
            <w:vAlign w:val="center"/>
          </w:tcPr>
          <w:p w:rsidR="00EB55CE" w:rsidRPr="00470BA0" w:rsidRDefault="00EB55CE" w:rsidP="003A7F8C">
            <w:pPr>
              <w:jc w:val="center"/>
              <w:rPr>
                <w:b/>
              </w:rPr>
            </w:pPr>
            <w:r w:rsidRPr="00470BA0">
              <w:t>6</w:t>
            </w:r>
          </w:p>
        </w:tc>
      </w:tr>
      <w:tr w:rsidR="00EB55CE" w:rsidRPr="00470BA0" w:rsidTr="003A7F8C">
        <w:trPr>
          <w:trHeight w:hRule="exact" w:val="340"/>
          <w:jc w:val="center"/>
        </w:trPr>
        <w:tc>
          <w:tcPr>
            <w:tcW w:w="4394" w:type="dxa"/>
            <w:tcBorders>
              <w:top w:val="nil"/>
              <w:left w:val="nil"/>
              <w:bottom w:val="nil"/>
              <w:right w:val="dotted" w:sz="4" w:space="0" w:color="auto"/>
            </w:tcBorders>
            <w:tcMar>
              <w:left w:w="113" w:type="dxa"/>
              <w:right w:w="113" w:type="dxa"/>
            </w:tcMar>
            <w:vAlign w:val="center"/>
          </w:tcPr>
          <w:p w:rsidR="00EB55CE" w:rsidRPr="00470BA0" w:rsidRDefault="00EB55CE" w:rsidP="003A7F8C">
            <w:r w:rsidRPr="00470BA0">
              <w:rPr>
                <w:sz w:val="18"/>
              </w:rPr>
              <w:t>Provedení detailní analýzy</w:t>
            </w:r>
          </w:p>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EB55CE" w:rsidRPr="00470BA0" w:rsidRDefault="00EB55CE"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EB55CE" w:rsidRPr="00470BA0" w:rsidRDefault="00EB55CE" w:rsidP="003A7F8C"/>
        </w:tc>
        <w:tc>
          <w:tcPr>
            <w:tcW w:w="340" w:type="dxa"/>
            <w:tcBorders>
              <w:top w:val="dotted" w:sz="4" w:space="0" w:color="auto"/>
              <w:left w:val="dotted" w:sz="4" w:space="0" w:color="auto"/>
              <w:bottom w:val="dotted" w:sz="4" w:space="0" w:color="auto"/>
              <w:right w:val="dotted" w:sz="4" w:space="0" w:color="auto"/>
            </w:tcBorders>
            <w:shd w:val="clear" w:color="auto" w:fill="FFFFFF"/>
            <w:vAlign w:val="center"/>
          </w:tcPr>
          <w:p w:rsidR="00EB55CE" w:rsidRPr="00470BA0" w:rsidRDefault="00EB55CE" w:rsidP="003A7F8C"/>
        </w:tc>
        <w:tc>
          <w:tcPr>
            <w:tcW w:w="340" w:type="dxa"/>
            <w:tcBorders>
              <w:top w:val="dotted" w:sz="4" w:space="0" w:color="auto"/>
              <w:left w:val="dotted" w:sz="4" w:space="0" w:color="auto"/>
              <w:bottom w:val="dotted" w:sz="4" w:space="0" w:color="auto"/>
              <w:right w:val="single" w:sz="4" w:space="0" w:color="auto"/>
            </w:tcBorders>
            <w:vAlign w:val="center"/>
          </w:tcPr>
          <w:p w:rsidR="00EB55CE" w:rsidRPr="00470BA0" w:rsidRDefault="00EB55CE" w:rsidP="003A7F8C"/>
        </w:tc>
        <w:tc>
          <w:tcPr>
            <w:tcW w:w="340" w:type="dxa"/>
            <w:tcBorders>
              <w:top w:val="dotted" w:sz="4" w:space="0" w:color="auto"/>
              <w:left w:val="single" w:sz="4" w:space="0" w:color="auto"/>
              <w:bottom w:val="dotted" w:sz="4" w:space="0" w:color="auto"/>
              <w:right w:val="single" w:sz="4" w:space="0" w:color="auto"/>
            </w:tcBorders>
            <w:vAlign w:val="center"/>
          </w:tcPr>
          <w:p w:rsidR="00EB55CE" w:rsidRPr="00470BA0" w:rsidRDefault="00EB55CE" w:rsidP="003A7F8C"/>
        </w:tc>
        <w:tc>
          <w:tcPr>
            <w:tcW w:w="340" w:type="dxa"/>
            <w:tcBorders>
              <w:top w:val="dotted" w:sz="4" w:space="0" w:color="auto"/>
              <w:left w:val="single" w:sz="4" w:space="0" w:color="auto"/>
              <w:bottom w:val="dotted" w:sz="4" w:space="0" w:color="auto"/>
              <w:right w:val="dotted" w:sz="4" w:space="0" w:color="auto"/>
            </w:tcBorders>
            <w:vAlign w:val="center"/>
          </w:tcPr>
          <w:p w:rsidR="00EB55CE" w:rsidRPr="00470BA0" w:rsidRDefault="00EB55CE" w:rsidP="003A7F8C"/>
        </w:tc>
      </w:tr>
      <w:tr w:rsidR="00EB55CE" w:rsidRPr="00470BA0" w:rsidTr="003A7F8C">
        <w:trPr>
          <w:trHeight w:hRule="exact" w:val="340"/>
          <w:jc w:val="center"/>
        </w:trPr>
        <w:tc>
          <w:tcPr>
            <w:tcW w:w="4394" w:type="dxa"/>
            <w:tcBorders>
              <w:top w:val="nil"/>
              <w:left w:val="nil"/>
              <w:bottom w:val="nil"/>
              <w:right w:val="dotted" w:sz="4" w:space="0" w:color="auto"/>
            </w:tcBorders>
            <w:tcMar>
              <w:left w:w="113" w:type="dxa"/>
              <w:right w:w="113" w:type="dxa"/>
            </w:tcMar>
            <w:vAlign w:val="center"/>
          </w:tcPr>
          <w:p w:rsidR="00EB55CE" w:rsidRPr="00470BA0" w:rsidRDefault="00EB55CE" w:rsidP="003A7F8C">
            <w:pPr>
              <w:rPr>
                <w:sz w:val="18"/>
              </w:rPr>
            </w:pPr>
            <w:r w:rsidRPr="00470BA0">
              <w:rPr>
                <w:sz w:val="18"/>
              </w:rPr>
              <w:t>Návrh a implementace RESSS</w:t>
            </w:r>
          </w:p>
        </w:tc>
        <w:tc>
          <w:tcPr>
            <w:tcW w:w="340" w:type="dxa"/>
            <w:tcBorders>
              <w:top w:val="dotted" w:sz="4" w:space="0" w:color="auto"/>
              <w:left w:val="dotted" w:sz="4" w:space="0" w:color="auto"/>
              <w:bottom w:val="dotted" w:sz="4" w:space="0" w:color="auto"/>
              <w:right w:val="dotted" w:sz="4" w:space="0" w:color="auto"/>
            </w:tcBorders>
            <w:vAlign w:val="center"/>
          </w:tcPr>
          <w:p w:rsidR="00EB55CE" w:rsidRPr="00470BA0" w:rsidRDefault="00EB55CE"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EB55CE" w:rsidRPr="00470BA0" w:rsidRDefault="00EB55CE"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EB55CE" w:rsidRPr="00470BA0" w:rsidRDefault="00EB55CE"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EB55CE" w:rsidRPr="00470BA0" w:rsidRDefault="00EB55CE" w:rsidP="003A7F8C"/>
        </w:tc>
        <w:tc>
          <w:tcPr>
            <w:tcW w:w="340" w:type="dxa"/>
            <w:tcBorders>
              <w:top w:val="dotted" w:sz="4" w:space="0" w:color="auto"/>
              <w:left w:val="dotted" w:sz="4" w:space="0" w:color="auto"/>
              <w:bottom w:val="dotted" w:sz="4" w:space="0" w:color="auto"/>
              <w:right w:val="single" w:sz="4" w:space="0" w:color="auto"/>
            </w:tcBorders>
            <w:shd w:val="clear" w:color="auto" w:fill="FFFFFF"/>
            <w:vAlign w:val="center"/>
          </w:tcPr>
          <w:p w:rsidR="00EB55CE" w:rsidRPr="00470BA0" w:rsidRDefault="00EB55CE" w:rsidP="003A7F8C"/>
        </w:tc>
        <w:tc>
          <w:tcPr>
            <w:tcW w:w="340" w:type="dxa"/>
            <w:tcBorders>
              <w:top w:val="dotted" w:sz="4" w:space="0" w:color="auto"/>
              <w:left w:val="single" w:sz="4" w:space="0" w:color="auto"/>
              <w:bottom w:val="dotted" w:sz="4" w:space="0" w:color="auto"/>
              <w:right w:val="dotted" w:sz="4" w:space="0" w:color="auto"/>
            </w:tcBorders>
            <w:shd w:val="clear" w:color="auto" w:fill="FFFFFF"/>
            <w:vAlign w:val="center"/>
          </w:tcPr>
          <w:p w:rsidR="00EB55CE" w:rsidRPr="00470BA0" w:rsidRDefault="00EB55CE" w:rsidP="003A7F8C"/>
        </w:tc>
      </w:tr>
      <w:tr w:rsidR="00EB55CE" w:rsidRPr="00470BA0" w:rsidTr="003A7F8C">
        <w:trPr>
          <w:trHeight w:hRule="exact" w:val="340"/>
          <w:jc w:val="center"/>
        </w:trPr>
        <w:tc>
          <w:tcPr>
            <w:tcW w:w="4394" w:type="dxa"/>
            <w:tcBorders>
              <w:top w:val="nil"/>
              <w:left w:val="nil"/>
              <w:bottom w:val="nil"/>
              <w:right w:val="dotted" w:sz="4" w:space="0" w:color="auto"/>
            </w:tcBorders>
            <w:tcMar>
              <w:left w:w="113" w:type="dxa"/>
              <w:right w:w="113" w:type="dxa"/>
            </w:tcMar>
            <w:vAlign w:val="center"/>
          </w:tcPr>
          <w:p w:rsidR="00EB55CE" w:rsidRPr="00470BA0" w:rsidRDefault="00EB55CE" w:rsidP="003A7F8C">
            <w:pPr>
              <w:rPr>
                <w:sz w:val="18"/>
              </w:rPr>
            </w:pPr>
            <w:r w:rsidRPr="00470BA0">
              <w:rPr>
                <w:sz w:val="18"/>
              </w:rPr>
              <w:t>Příprava testovacího plánu a scénářů</w:t>
            </w:r>
          </w:p>
          <w:p w:rsidR="00EB55CE" w:rsidRPr="00470BA0" w:rsidRDefault="00EB55CE" w:rsidP="003A7F8C">
            <w:pPr>
              <w:rPr>
                <w:sz w:val="18"/>
              </w:rPr>
            </w:pPr>
          </w:p>
        </w:tc>
        <w:tc>
          <w:tcPr>
            <w:tcW w:w="340" w:type="dxa"/>
            <w:tcBorders>
              <w:top w:val="dotted" w:sz="4" w:space="0" w:color="auto"/>
              <w:left w:val="dotted" w:sz="4" w:space="0" w:color="auto"/>
              <w:bottom w:val="dotted" w:sz="4" w:space="0" w:color="auto"/>
              <w:right w:val="dotted" w:sz="4" w:space="0" w:color="auto"/>
            </w:tcBorders>
            <w:vAlign w:val="center"/>
          </w:tcPr>
          <w:p w:rsidR="00EB55CE" w:rsidRPr="00470BA0" w:rsidRDefault="00EB55CE" w:rsidP="003A7F8C"/>
        </w:tc>
        <w:tc>
          <w:tcPr>
            <w:tcW w:w="340" w:type="dxa"/>
            <w:tcBorders>
              <w:top w:val="dotted" w:sz="4" w:space="0" w:color="auto"/>
              <w:left w:val="dotted" w:sz="4" w:space="0" w:color="auto"/>
              <w:bottom w:val="dotted" w:sz="4" w:space="0" w:color="auto"/>
              <w:right w:val="dotted" w:sz="4" w:space="0" w:color="auto"/>
            </w:tcBorders>
            <w:vAlign w:val="center"/>
          </w:tcPr>
          <w:p w:rsidR="00EB55CE" w:rsidRPr="00470BA0" w:rsidRDefault="00EB55CE"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EB55CE" w:rsidRPr="00470BA0" w:rsidRDefault="00EB55CE"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EB55CE" w:rsidRPr="00470BA0" w:rsidRDefault="00EB55CE" w:rsidP="003A7F8C"/>
        </w:tc>
        <w:tc>
          <w:tcPr>
            <w:tcW w:w="340" w:type="dxa"/>
            <w:tcBorders>
              <w:top w:val="dotted" w:sz="4" w:space="0" w:color="auto"/>
              <w:left w:val="dotted" w:sz="4" w:space="0" w:color="auto"/>
              <w:bottom w:val="dotted" w:sz="4" w:space="0" w:color="auto"/>
              <w:right w:val="single" w:sz="4" w:space="0" w:color="auto"/>
            </w:tcBorders>
            <w:shd w:val="clear" w:color="auto" w:fill="FFFFFF"/>
            <w:vAlign w:val="center"/>
          </w:tcPr>
          <w:p w:rsidR="00EB55CE" w:rsidRPr="00470BA0" w:rsidRDefault="00EB55CE" w:rsidP="003A7F8C"/>
        </w:tc>
        <w:tc>
          <w:tcPr>
            <w:tcW w:w="340" w:type="dxa"/>
            <w:tcBorders>
              <w:top w:val="dotted" w:sz="4" w:space="0" w:color="auto"/>
              <w:left w:val="single" w:sz="4" w:space="0" w:color="auto"/>
              <w:bottom w:val="dotted" w:sz="4" w:space="0" w:color="auto"/>
              <w:right w:val="dotted" w:sz="4" w:space="0" w:color="auto"/>
            </w:tcBorders>
            <w:shd w:val="clear" w:color="auto" w:fill="FFFFFF"/>
            <w:vAlign w:val="center"/>
          </w:tcPr>
          <w:p w:rsidR="00EB55CE" w:rsidRPr="00470BA0" w:rsidRDefault="00EB55CE" w:rsidP="003A7F8C"/>
        </w:tc>
      </w:tr>
      <w:tr w:rsidR="00EB55CE" w:rsidRPr="00470BA0" w:rsidTr="003A7F8C">
        <w:trPr>
          <w:trHeight w:hRule="exact" w:val="340"/>
          <w:jc w:val="center"/>
        </w:trPr>
        <w:tc>
          <w:tcPr>
            <w:tcW w:w="4394" w:type="dxa"/>
            <w:tcBorders>
              <w:top w:val="nil"/>
              <w:left w:val="nil"/>
              <w:bottom w:val="nil"/>
              <w:right w:val="dotted" w:sz="4" w:space="0" w:color="auto"/>
            </w:tcBorders>
            <w:tcMar>
              <w:left w:w="113" w:type="dxa"/>
              <w:right w:w="113" w:type="dxa"/>
            </w:tcMar>
            <w:vAlign w:val="center"/>
          </w:tcPr>
          <w:p w:rsidR="00EB55CE" w:rsidRPr="00470BA0" w:rsidRDefault="00EB55CE" w:rsidP="003A7F8C">
            <w:pPr>
              <w:rPr>
                <w:sz w:val="18"/>
              </w:rPr>
            </w:pPr>
            <w:r w:rsidRPr="00470BA0">
              <w:rPr>
                <w:sz w:val="18"/>
              </w:rPr>
              <w:t>Nasazení testovací instance RESSS</w:t>
            </w:r>
          </w:p>
        </w:tc>
        <w:tc>
          <w:tcPr>
            <w:tcW w:w="340" w:type="dxa"/>
            <w:tcBorders>
              <w:top w:val="dotted" w:sz="4" w:space="0" w:color="auto"/>
              <w:left w:val="dotted" w:sz="4" w:space="0" w:color="auto"/>
              <w:bottom w:val="dotted" w:sz="4" w:space="0" w:color="auto"/>
              <w:right w:val="dotted" w:sz="4" w:space="0" w:color="auto"/>
            </w:tcBorders>
            <w:vAlign w:val="center"/>
          </w:tcPr>
          <w:p w:rsidR="00EB55CE" w:rsidRPr="00470BA0" w:rsidRDefault="00EB55CE" w:rsidP="003A7F8C"/>
        </w:tc>
        <w:tc>
          <w:tcPr>
            <w:tcW w:w="340" w:type="dxa"/>
            <w:tcBorders>
              <w:top w:val="dotted" w:sz="4" w:space="0" w:color="auto"/>
              <w:left w:val="dotted" w:sz="4" w:space="0" w:color="auto"/>
              <w:bottom w:val="dotted" w:sz="4" w:space="0" w:color="auto"/>
              <w:right w:val="single" w:sz="4" w:space="0" w:color="auto"/>
            </w:tcBorders>
            <w:vAlign w:val="center"/>
          </w:tcPr>
          <w:p w:rsidR="00EB55CE" w:rsidRPr="00470BA0" w:rsidRDefault="00EB55CE" w:rsidP="003A7F8C"/>
        </w:tc>
        <w:tc>
          <w:tcPr>
            <w:tcW w:w="340" w:type="dxa"/>
            <w:tcBorders>
              <w:top w:val="dotted" w:sz="4" w:space="0" w:color="auto"/>
              <w:left w:val="single" w:sz="4" w:space="0" w:color="auto"/>
              <w:bottom w:val="dotted" w:sz="4" w:space="0" w:color="auto"/>
              <w:right w:val="dotted" w:sz="4" w:space="0" w:color="auto"/>
            </w:tcBorders>
            <w:vAlign w:val="center"/>
          </w:tcPr>
          <w:p w:rsidR="00EB55CE" w:rsidRPr="00470BA0" w:rsidRDefault="00EB55CE"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EB55CE" w:rsidRPr="00470BA0" w:rsidRDefault="00EB55CE" w:rsidP="003A7F8C"/>
        </w:tc>
        <w:tc>
          <w:tcPr>
            <w:tcW w:w="340" w:type="dxa"/>
            <w:tcBorders>
              <w:top w:val="dotted" w:sz="4" w:space="0" w:color="auto"/>
              <w:left w:val="dotted" w:sz="4" w:space="0" w:color="auto"/>
              <w:bottom w:val="dotted" w:sz="4" w:space="0" w:color="auto"/>
              <w:right w:val="single" w:sz="4" w:space="0" w:color="auto"/>
            </w:tcBorders>
            <w:shd w:val="clear" w:color="auto" w:fill="FFFFFF"/>
            <w:vAlign w:val="center"/>
          </w:tcPr>
          <w:p w:rsidR="00EB55CE" w:rsidRPr="00470BA0" w:rsidRDefault="00EB55CE" w:rsidP="003A7F8C"/>
        </w:tc>
        <w:tc>
          <w:tcPr>
            <w:tcW w:w="340" w:type="dxa"/>
            <w:tcBorders>
              <w:top w:val="dotted" w:sz="4" w:space="0" w:color="auto"/>
              <w:left w:val="single" w:sz="4" w:space="0" w:color="auto"/>
              <w:bottom w:val="dotted" w:sz="4" w:space="0" w:color="auto"/>
              <w:right w:val="dotted" w:sz="4" w:space="0" w:color="auto"/>
            </w:tcBorders>
            <w:shd w:val="clear" w:color="auto" w:fill="FFFFFF"/>
            <w:vAlign w:val="center"/>
          </w:tcPr>
          <w:p w:rsidR="00EB55CE" w:rsidRPr="00470BA0" w:rsidRDefault="00EB55CE" w:rsidP="003A7F8C"/>
        </w:tc>
      </w:tr>
      <w:tr w:rsidR="00EB55CE" w:rsidRPr="00470BA0" w:rsidTr="003A7F8C">
        <w:trPr>
          <w:trHeight w:hRule="exact" w:val="340"/>
          <w:jc w:val="center"/>
        </w:trPr>
        <w:tc>
          <w:tcPr>
            <w:tcW w:w="4394" w:type="dxa"/>
            <w:tcBorders>
              <w:top w:val="nil"/>
              <w:left w:val="nil"/>
              <w:bottom w:val="nil"/>
              <w:right w:val="dotted" w:sz="4" w:space="0" w:color="auto"/>
            </w:tcBorders>
            <w:tcMar>
              <w:left w:w="113" w:type="dxa"/>
              <w:right w:w="113" w:type="dxa"/>
            </w:tcMar>
          </w:tcPr>
          <w:p w:rsidR="00EB55CE" w:rsidRPr="00470BA0" w:rsidRDefault="00EB55CE" w:rsidP="003A7F8C">
            <w:pPr>
              <w:rPr>
                <w:sz w:val="18"/>
              </w:rPr>
            </w:pPr>
            <w:r w:rsidRPr="00470BA0">
              <w:rPr>
                <w:sz w:val="18"/>
              </w:rPr>
              <w:t>Nasazení školící instance RESSS</w:t>
            </w:r>
          </w:p>
        </w:tc>
        <w:tc>
          <w:tcPr>
            <w:tcW w:w="340" w:type="dxa"/>
            <w:tcBorders>
              <w:top w:val="dotted" w:sz="4" w:space="0" w:color="auto"/>
              <w:left w:val="dotted" w:sz="4" w:space="0" w:color="auto"/>
              <w:bottom w:val="dotted" w:sz="4" w:space="0" w:color="auto"/>
              <w:right w:val="dotted" w:sz="4" w:space="0" w:color="auto"/>
            </w:tcBorders>
            <w:vAlign w:val="center"/>
          </w:tcPr>
          <w:p w:rsidR="00EB55CE" w:rsidRPr="00470BA0" w:rsidRDefault="00EB55CE" w:rsidP="003A7F8C"/>
        </w:tc>
        <w:tc>
          <w:tcPr>
            <w:tcW w:w="340" w:type="dxa"/>
            <w:tcBorders>
              <w:top w:val="dotted" w:sz="4" w:space="0" w:color="auto"/>
              <w:left w:val="dotted" w:sz="4" w:space="0" w:color="auto"/>
              <w:bottom w:val="dotted" w:sz="4" w:space="0" w:color="auto"/>
              <w:right w:val="single" w:sz="4" w:space="0" w:color="auto"/>
            </w:tcBorders>
            <w:vAlign w:val="center"/>
          </w:tcPr>
          <w:p w:rsidR="00EB55CE" w:rsidRPr="00470BA0" w:rsidRDefault="00EB55CE" w:rsidP="003A7F8C"/>
        </w:tc>
        <w:tc>
          <w:tcPr>
            <w:tcW w:w="340" w:type="dxa"/>
            <w:tcBorders>
              <w:top w:val="dotted" w:sz="4" w:space="0" w:color="auto"/>
              <w:left w:val="single" w:sz="4" w:space="0" w:color="auto"/>
              <w:bottom w:val="dotted" w:sz="4" w:space="0" w:color="auto"/>
              <w:right w:val="dotted" w:sz="4" w:space="0" w:color="auto"/>
            </w:tcBorders>
            <w:vAlign w:val="center"/>
          </w:tcPr>
          <w:p w:rsidR="00EB55CE" w:rsidRPr="00470BA0" w:rsidRDefault="00EB55CE"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EB55CE" w:rsidRPr="00470BA0" w:rsidRDefault="00EB55CE" w:rsidP="003A7F8C"/>
        </w:tc>
        <w:tc>
          <w:tcPr>
            <w:tcW w:w="340" w:type="dxa"/>
            <w:tcBorders>
              <w:top w:val="dotted" w:sz="4" w:space="0" w:color="auto"/>
              <w:left w:val="dotted" w:sz="4" w:space="0" w:color="auto"/>
              <w:bottom w:val="dotted" w:sz="4" w:space="0" w:color="auto"/>
              <w:right w:val="single" w:sz="4" w:space="0" w:color="auto"/>
            </w:tcBorders>
            <w:shd w:val="clear" w:color="auto" w:fill="FFFFFF"/>
            <w:vAlign w:val="center"/>
          </w:tcPr>
          <w:p w:rsidR="00EB55CE" w:rsidRPr="00470BA0" w:rsidRDefault="00EB55CE" w:rsidP="003A7F8C"/>
        </w:tc>
        <w:tc>
          <w:tcPr>
            <w:tcW w:w="340" w:type="dxa"/>
            <w:tcBorders>
              <w:top w:val="dotted" w:sz="4" w:space="0" w:color="auto"/>
              <w:left w:val="single" w:sz="4" w:space="0" w:color="auto"/>
              <w:bottom w:val="dotted" w:sz="4" w:space="0" w:color="auto"/>
              <w:right w:val="dotted" w:sz="4" w:space="0" w:color="auto"/>
            </w:tcBorders>
            <w:shd w:val="clear" w:color="auto" w:fill="FFFFFF"/>
            <w:vAlign w:val="center"/>
          </w:tcPr>
          <w:p w:rsidR="00EB55CE" w:rsidRPr="00470BA0" w:rsidRDefault="00EB55CE" w:rsidP="003A7F8C"/>
        </w:tc>
      </w:tr>
      <w:tr w:rsidR="00EB55CE" w:rsidRPr="00470BA0" w:rsidTr="003A7F8C">
        <w:trPr>
          <w:trHeight w:hRule="exact" w:val="340"/>
          <w:jc w:val="center"/>
        </w:trPr>
        <w:tc>
          <w:tcPr>
            <w:tcW w:w="4394" w:type="dxa"/>
            <w:tcBorders>
              <w:top w:val="nil"/>
              <w:left w:val="nil"/>
              <w:bottom w:val="nil"/>
              <w:right w:val="dotted" w:sz="4" w:space="0" w:color="auto"/>
            </w:tcBorders>
            <w:tcMar>
              <w:left w:w="113" w:type="dxa"/>
              <w:right w:w="113" w:type="dxa"/>
            </w:tcMar>
          </w:tcPr>
          <w:p w:rsidR="00EB55CE" w:rsidRPr="00470BA0" w:rsidRDefault="00EB55CE" w:rsidP="003A7F8C">
            <w:pPr>
              <w:rPr>
                <w:sz w:val="18"/>
              </w:rPr>
            </w:pPr>
            <w:r w:rsidRPr="00470BA0">
              <w:rPr>
                <w:sz w:val="18"/>
              </w:rPr>
              <w:t>Příprava plánů školení a provedení školení</w:t>
            </w:r>
          </w:p>
        </w:tc>
        <w:tc>
          <w:tcPr>
            <w:tcW w:w="340" w:type="dxa"/>
            <w:tcBorders>
              <w:top w:val="dotted" w:sz="4" w:space="0" w:color="auto"/>
              <w:left w:val="dotted" w:sz="4" w:space="0" w:color="auto"/>
              <w:bottom w:val="dotted" w:sz="4" w:space="0" w:color="auto"/>
              <w:right w:val="dotted" w:sz="4" w:space="0" w:color="auto"/>
            </w:tcBorders>
            <w:vAlign w:val="center"/>
          </w:tcPr>
          <w:p w:rsidR="00EB55CE" w:rsidRPr="00470BA0" w:rsidRDefault="00EB55CE" w:rsidP="003A7F8C"/>
        </w:tc>
        <w:tc>
          <w:tcPr>
            <w:tcW w:w="340" w:type="dxa"/>
            <w:tcBorders>
              <w:top w:val="dotted" w:sz="4" w:space="0" w:color="auto"/>
              <w:left w:val="dotted" w:sz="4" w:space="0" w:color="auto"/>
              <w:bottom w:val="dotted" w:sz="4" w:space="0" w:color="auto"/>
              <w:right w:val="single" w:sz="4" w:space="0" w:color="auto"/>
            </w:tcBorders>
            <w:vAlign w:val="center"/>
          </w:tcPr>
          <w:p w:rsidR="00EB55CE" w:rsidRPr="00470BA0" w:rsidRDefault="00EB55CE" w:rsidP="003A7F8C"/>
        </w:tc>
        <w:tc>
          <w:tcPr>
            <w:tcW w:w="340" w:type="dxa"/>
            <w:tcBorders>
              <w:top w:val="dotted" w:sz="4" w:space="0" w:color="auto"/>
              <w:left w:val="single" w:sz="4" w:space="0" w:color="auto"/>
              <w:bottom w:val="dotted" w:sz="4" w:space="0" w:color="auto"/>
              <w:right w:val="dotted" w:sz="4" w:space="0" w:color="auto"/>
            </w:tcBorders>
            <w:vAlign w:val="center"/>
          </w:tcPr>
          <w:p w:rsidR="00EB55CE" w:rsidRPr="00470BA0" w:rsidRDefault="00EB55CE"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EB55CE" w:rsidRPr="00470BA0" w:rsidRDefault="00EB55CE"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EB55CE" w:rsidRPr="00470BA0" w:rsidRDefault="00EB55CE" w:rsidP="003A7F8C"/>
        </w:tc>
        <w:tc>
          <w:tcPr>
            <w:tcW w:w="340" w:type="dxa"/>
            <w:tcBorders>
              <w:top w:val="dotted" w:sz="4" w:space="0" w:color="auto"/>
              <w:left w:val="dotted" w:sz="4" w:space="0" w:color="auto"/>
              <w:bottom w:val="dotted" w:sz="4" w:space="0" w:color="auto"/>
              <w:right w:val="dotted" w:sz="4" w:space="0" w:color="auto"/>
            </w:tcBorders>
            <w:shd w:val="clear" w:color="auto" w:fill="FFFFFF"/>
            <w:vAlign w:val="center"/>
          </w:tcPr>
          <w:p w:rsidR="00EB55CE" w:rsidRPr="00470BA0" w:rsidRDefault="00EB55CE" w:rsidP="003A7F8C"/>
        </w:tc>
      </w:tr>
      <w:tr w:rsidR="00EB55CE" w:rsidRPr="00470BA0" w:rsidTr="003A7F8C">
        <w:trPr>
          <w:trHeight w:hRule="exact" w:val="340"/>
          <w:jc w:val="center"/>
        </w:trPr>
        <w:tc>
          <w:tcPr>
            <w:tcW w:w="4394" w:type="dxa"/>
            <w:tcBorders>
              <w:top w:val="nil"/>
              <w:left w:val="nil"/>
              <w:bottom w:val="nil"/>
              <w:right w:val="dotted" w:sz="4" w:space="0" w:color="auto"/>
            </w:tcBorders>
            <w:tcMar>
              <w:left w:w="113" w:type="dxa"/>
              <w:right w:w="113" w:type="dxa"/>
            </w:tcMar>
            <w:vAlign w:val="center"/>
          </w:tcPr>
          <w:p w:rsidR="00EB55CE" w:rsidRPr="00470BA0" w:rsidRDefault="00EB55CE" w:rsidP="003A7F8C">
            <w:pPr>
              <w:rPr>
                <w:sz w:val="18"/>
              </w:rPr>
            </w:pPr>
            <w:r w:rsidRPr="00470BA0">
              <w:rPr>
                <w:sz w:val="18"/>
              </w:rPr>
              <w:t>Vytvoření pracoviště vývojáře</w:t>
            </w:r>
          </w:p>
        </w:tc>
        <w:tc>
          <w:tcPr>
            <w:tcW w:w="340" w:type="dxa"/>
            <w:tcBorders>
              <w:top w:val="dotted" w:sz="4" w:space="0" w:color="auto"/>
              <w:left w:val="dotted" w:sz="4" w:space="0" w:color="auto"/>
              <w:bottom w:val="dotted" w:sz="4" w:space="0" w:color="auto"/>
              <w:right w:val="dotted" w:sz="4" w:space="0" w:color="auto"/>
            </w:tcBorders>
            <w:vAlign w:val="center"/>
          </w:tcPr>
          <w:p w:rsidR="00EB55CE" w:rsidRPr="00470BA0" w:rsidRDefault="00EB55CE" w:rsidP="003A7F8C"/>
        </w:tc>
        <w:tc>
          <w:tcPr>
            <w:tcW w:w="340" w:type="dxa"/>
            <w:tcBorders>
              <w:top w:val="dotted" w:sz="4" w:space="0" w:color="auto"/>
              <w:left w:val="dotted" w:sz="4" w:space="0" w:color="auto"/>
              <w:bottom w:val="dotted" w:sz="4" w:space="0" w:color="auto"/>
              <w:right w:val="single" w:sz="4" w:space="0" w:color="auto"/>
            </w:tcBorders>
            <w:vAlign w:val="center"/>
          </w:tcPr>
          <w:p w:rsidR="00EB55CE" w:rsidRPr="00470BA0" w:rsidRDefault="00EB55CE" w:rsidP="003A7F8C"/>
        </w:tc>
        <w:tc>
          <w:tcPr>
            <w:tcW w:w="340" w:type="dxa"/>
            <w:tcBorders>
              <w:top w:val="dotted" w:sz="4" w:space="0" w:color="auto"/>
              <w:left w:val="single" w:sz="4" w:space="0" w:color="auto"/>
              <w:bottom w:val="dotted" w:sz="4" w:space="0" w:color="auto"/>
              <w:right w:val="dotted" w:sz="4" w:space="0" w:color="auto"/>
            </w:tcBorders>
            <w:vAlign w:val="center"/>
          </w:tcPr>
          <w:p w:rsidR="00EB55CE" w:rsidRPr="00470BA0" w:rsidRDefault="00EB55CE" w:rsidP="003A7F8C"/>
        </w:tc>
        <w:tc>
          <w:tcPr>
            <w:tcW w:w="340" w:type="dxa"/>
            <w:tcBorders>
              <w:top w:val="dotted" w:sz="4" w:space="0" w:color="auto"/>
              <w:left w:val="dotted" w:sz="4" w:space="0" w:color="auto"/>
              <w:bottom w:val="dotted" w:sz="4" w:space="0" w:color="auto"/>
              <w:right w:val="dotted" w:sz="4" w:space="0" w:color="auto"/>
            </w:tcBorders>
            <w:vAlign w:val="center"/>
          </w:tcPr>
          <w:p w:rsidR="00EB55CE" w:rsidRPr="00470BA0" w:rsidRDefault="00EB55CE"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EB55CE" w:rsidRPr="00470BA0" w:rsidRDefault="00EB55CE" w:rsidP="003A7F8C"/>
        </w:tc>
        <w:tc>
          <w:tcPr>
            <w:tcW w:w="340" w:type="dxa"/>
            <w:tcBorders>
              <w:top w:val="dotted" w:sz="4" w:space="0" w:color="auto"/>
              <w:left w:val="dotted" w:sz="4" w:space="0" w:color="auto"/>
              <w:bottom w:val="dotted" w:sz="4" w:space="0" w:color="auto"/>
              <w:right w:val="dotted" w:sz="4" w:space="0" w:color="auto"/>
            </w:tcBorders>
            <w:shd w:val="clear" w:color="auto" w:fill="FFFFFF"/>
            <w:vAlign w:val="center"/>
          </w:tcPr>
          <w:p w:rsidR="00EB55CE" w:rsidRPr="00470BA0" w:rsidRDefault="00EB55CE" w:rsidP="003A7F8C"/>
        </w:tc>
      </w:tr>
      <w:tr w:rsidR="00EB55CE" w:rsidRPr="00470BA0" w:rsidTr="003A7F8C">
        <w:trPr>
          <w:trHeight w:hRule="exact" w:val="340"/>
          <w:jc w:val="center"/>
        </w:trPr>
        <w:tc>
          <w:tcPr>
            <w:tcW w:w="4394" w:type="dxa"/>
            <w:tcBorders>
              <w:top w:val="nil"/>
              <w:left w:val="nil"/>
              <w:bottom w:val="nil"/>
              <w:right w:val="nil"/>
            </w:tcBorders>
            <w:shd w:val="clear" w:color="auto" w:fill="auto"/>
            <w:tcMar>
              <w:left w:w="113" w:type="dxa"/>
              <w:right w:w="113" w:type="dxa"/>
            </w:tcMar>
            <w:vAlign w:val="center"/>
          </w:tcPr>
          <w:p w:rsidR="00EB55CE" w:rsidRPr="00470BA0" w:rsidRDefault="00EB55CE" w:rsidP="003A7F8C">
            <w:pPr>
              <w:jc w:val="center"/>
              <w:rPr>
                <w:sz w:val="18"/>
              </w:rPr>
            </w:pPr>
          </w:p>
        </w:tc>
        <w:tc>
          <w:tcPr>
            <w:tcW w:w="340" w:type="dxa"/>
            <w:tcBorders>
              <w:top w:val="dotted" w:sz="4" w:space="0" w:color="auto"/>
              <w:left w:val="nil"/>
              <w:bottom w:val="nil"/>
              <w:right w:val="nil"/>
            </w:tcBorders>
            <w:shd w:val="clear" w:color="auto" w:fill="auto"/>
            <w:vAlign w:val="center"/>
          </w:tcPr>
          <w:p w:rsidR="00EB55CE" w:rsidRPr="00470BA0" w:rsidRDefault="00EB55CE" w:rsidP="003A7F8C">
            <w:pPr>
              <w:jc w:val="center"/>
            </w:pPr>
          </w:p>
        </w:tc>
        <w:tc>
          <w:tcPr>
            <w:tcW w:w="340" w:type="dxa"/>
            <w:tcBorders>
              <w:top w:val="dotted" w:sz="4" w:space="0" w:color="auto"/>
              <w:left w:val="nil"/>
              <w:bottom w:val="nil"/>
              <w:right w:val="nil"/>
            </w:tcBorders>
            <w:shd w:val="clear" w:color="auto" w:fill="auto"/>
            <w:vAlign w:val="center"/>
          </w:tcPr>
          <w:p w:rsidR="00EB55CE" w:rsidRPr="00470BA0" w:rsidRDefault="00EB55CE" w:rsidP="003A7F8C">
            <w:pPr>
              <w:jc w:val="center"/>
            </w:pPr>
            <w:r w:rsidRPr="00470BA0">
              <w:t>P</w:t>
            </w:r>
            <w:r w:rsidRPr="00470BA0">
              <w:rPr>
                <w:vertAlign w:val="subscript"/>
              </w:rPr>
              <w:t>1</w:t>
            </w:r>
          </w:p>
        </w:tc>
        <w:tc>
          <w:tcPr>
            <w:tcW w:w="340" w:type="dxa"/>
            <w:tcBorders>
              <w:top w:val="dotted" w:sz="4" w:space="0" w:color="auto"/>
              <w:left w:val="nil"/>
              <w:bottom w:val="nil"/>
              <w:right w:val="nil"/>
            </w:tcBorders>
            <w:shd w:val="clear" w:color="auto" w:fill="auto"/>
            <w:vAlign w:val="center"/>
          </w:tcPr>
          <w:p w:rsidR="00EB55CE" w:rsidRPr="00470BA0" w:rsidRDefault="00EB55CE" w:rsidP="003A7F8C">
            <w:pPr>
              <w:jc w:val="center"/>
            </w:pPr>
          </w:p>
        </w:tc>
        <w:tc>
          <w:tcPr>
            <w:tcW w:w="340" w:type="dxa"/>
            <w:tcBorders>
              <w:top w:val="dotted" w:sz="4" w:space="0" w:color="auto"/>
              <w:left w:val="nil"/>
              <w:bottom w:val="nil"/>
              <w:right w:val="nil"/>
            </w:tcBorders>
            <w:shd w:val="clear" w:color="auto" w:fill="auto"/>
            <w:vAlign w:val="center"/>
          </w:tcPr>
          <w:p w:rsidR="00EB55CE" w:rsidRPr="00470BA0" w:rsidRDefault="00EB55CE" w:rsidP="003A7F8C">
            <w:pPr>
              <w:jc w:val="center"/>
            </w:pPr>
            <w:r w:rsidRPr="00470BA0">
              <w:t>P</w:t>
            </w:r>
            <w:r w:rsidRPr="00470BA0">
              <w:rPr>
                <w:vertAlign w:val="subscript"/>
              </w:rPr>
              <w:t>2</w:t>
            </w:r>
          </w:p>
        </w:tc>
        <w:tc>
          <w:tcPr>
            <w:tcW w:w="340" w:type="dxa"/>
            <w:tcBorders>
              <w:top w:val="dotted" w:sz="4" w:space="0" w:color="auto"/>
              <w:left w:val="nil"/>
              <w:bottom w:val="nil"/>
              <w:right w:val="nil"/>
            </w:tcBorders>
            <w:shd w:val="clear" w:color="auto" w:fill="auto"/>
            <w:vAlign w:val="center"/>
          </w:tcPr>
          <w:p w:rsidR="00EB55CE" w:rsidRPr="00470BA0" w:rsidRDefault="00EB55CE" w:rsidP="003A7F8C">
            <w:pPr>
              <w:jc w:val="center"/>
            </w:pPr>
            <w:r w:rsidRPr="00470BA0">
              <w:t>P</w:t>
            </w:r>
            <w:r w:rsidRPr="00470BA0">
              <w:rPr>
                <w:vertAlign w:val="subscript"/>
              </w:rPr>
              <w:t>3</w:t>
            </w:r>
          </w:p>
        </w:tc>
        <w:tc>
          <w:tcPr>
            <w:tcW w:w="340" w:type="dxa"/>
            <w:tcBorders>
              <w:top w:val="dotted" w:sz="4" w:space="0" w:color="auto"/>
              <w:left w:val="nil"/>
              <w:bottom w:val="nil"/>
              <w:right w:val="nil"/>
            </w:tcBorders>
            <w:shd w:val="clear" w:color="auto" w:fill="auto"/>
            <w:vAlign w:val="center"/>
          </w:tcPr>
          <w:p w:rsidR="00EB55CE" w:rsidRPr="00470BA0" w:rsidRDefault="00EB55CE" w:rsidP="003A7F8C">
            <w:pPr>
              <w:jc w:val="center"/>
            </w:pPr>
          </w:p>
        </w:tc>
      </w:tr>
    </w:tbl>
    <w:p w:rsidR="00EB55CE" w:rsidRDefault="00EB55CE" w:rsidP="00EB55CE">
      <w:pPr>
        <w:ind w:left="454"/>
      </w:pPr>
    </w:p>
    <w:p w:rsidR="00EB55CE" w:rsidRDefault="00EB55CE" w:rsidP="00EB55CE">
      <w:pPr>
        <w:numPr>
          <w:ilvl w:val="1"/>
          <w:numId w:val="2"/>
        </w:numPr>
        <w:spacing w:after="0" w:line="276" w:lineRule="auto"/>
        <w:jc w:val="both"/>
      </w:pPr>
      <w:r>
        <w:t>Místem plnění „Dodávka softwarového řešení RESSS“ je primárně sídlo Objednatele. Pro potřeby testování a školení softwarového díla mohou být části dodávky plněny v sídlech podřízených organizačních složek Objednatele, do kterých je plánováno systém RESSS nasadit.</w:t>
      </w:r>
    </w:p>
    <w:p w:rsidR="00EB55CE" w:rsidRDefault="00860495" w:rsidP="006D7851">
      <w:pPr>
        <w:pStyle w:val="Nadpis2"/>
      </w:pPr>
      <w:bookmarkStart w:id="4" w:name="_Toc456948904"/>
      <w:r>
        <w:t>Platební podmínky</w:t>
      </w:r>
      <w:bookmarkEnd w:id="4"/>
    </w:p>
    <w:p w:rsidR="00EB55CE" w:rsidRDefault="00EB55CE" w:rsidP="00EB55CE">
      <w:pPr>
        <w:numPr>
          <w:ilvl w:val="1"/>
          <w:numId w:val="2"/>
        </w:numPr>
        <w:spacing w:after="0" w:line="276" w:lineRule="auto"/>
        <w:jc w:val="both"/>
      </w:pPr>
      <w:r>
        <w:t>Celková cena za plnění „Dodávka softwarového řešení RESSS“ je cenou jednotkovou za dílo zahrnující cenu vlastního softwarového díla včetně užívacích práv (licencí) a požadované související služby.</w:t>
      </w:r>
    </w:p>
    <w:p w:rsidR="00EB55CE" w:rsidRDefault="00EB55CE" w:rsidP="00EB55CE">
      <w:pPr>
        <w:numPr>
          <w:ilvl w:val="1"/>
          <w:numId w:val="2"/>
        </w:numPr>
        <w:spacing w:after="0" w:line="276" w:lineRule="auto"/>
        <w:jc w:val="both"/>
      </w:pPr>
      <w:r>
        <w:t>Platební (fakturační) milníky plnění „Dodávka softwarového řešení RESSS“ jsou vázány na dílčí akceptace plnění podle následující tabulky:</w:t>
      </w:r>
    </w:p>
    <w:p w:rsidR="00EB55CE" w:rsidRDefault="00EB55CE" w:rsidP="00EB55CE">
      <w:pPr>
        <w:ind w:left="567"/>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3969"/>
        <w:gridCol w:w="2830"/>
      </w:tblGrid>
      <w:tr w:rsidR="00EB55CE" w:rsidRPr="00470BA0" w:rsidTr="003A7F8C">
        <w:tc>
          <w:tcPr>
            <w:tcW w:w="1696" w:type="dxa"/>
          </w:tcPr>
          <w:p w:rsidR="00EB55CE" w:rsidRPr="00470BA0" w:rsidRDefault="00EB55CE" w:rsidP="003A7F8C">
            <w:pPr>
              <w:pStyle w:val="Small"/>
              <w:rPr>
                <w:b/>
              </w:rPr>
            </w:pPr>
            <w:r w:rsidRPr="00470BA0">
              <w:rPr>
                <w:b/>
              </w:rPr>
              <w:t>Platební milník</w:t>
            </w:r>
          </w:p>
        </w:tc>
        <w:tc>
          <w:tcPr>
            <w:tcW w:w="3969" w:type="dxa"/>
          </w:tcPr>
          <w:p w:rsidR="00EB55CE" w:rsidRPr="00470BA0" w:rsidRDefault="00EB55CE" w:rsidP="003A7F8C">
            <w:pPr>
              <w:pStyle w:val="Small"/>
              <w:rPr>
                <w:b/>
              </w:rPr>
            </w:pPr>
            <w:r w:rsidRPr="00470BA0">
              <w:rPr>
                <w:b/>
              </w:rPr>
              <w:t>Dílčí akceptace plnění</w:t>
            </w:r>
          </w:p>
        </w:tc>
        <w:tc>
          <w:tcPr>
            <w:tcW w:w="2830" w:type="dxa"/>
          </w:tcPr>
          <w:p w:rsidR="00EB55CE" w:rsidRPr="00470BA0" w:rsidRDefault="00EB55CE" w:rsidP="003A7F8C">
            <w:pPr>
              <w:pStyle w:val="Small"/>
              <w:rPr>
                <w:b/>
              </w:rPr>
            </w:pPr>
            <w:r w:rsidRPr="00470BA0">
              <w:rPr>
                <w:b/>
              </w:rPr>
              <w:t>Výše platby (fakturace)</w:t>
            </w:r>
          </w:p>
        </w:tc>
      </w:tr>
      <w:tr w:rsidR="00EB55CE" w:rsidRPr="00470BA0" w:rsidTr="003A7F8C">
        <w:tc>
          <w:tcPr>
            <w:tcW w:w="1696" w:type="dxa"/>
          </w:tcPr>
          <w:p w:rsidR="00EB55CE" w:rsidRPr="00470BA0" w:rsidRDefault="00EB55CE" w:rsidP="003A7F8C">
            <w:pPr>
              <w:pStyle w:val="Small"/>
              <w:jc w:val="center"/>
            </w:pPr>
            <w:r w:rsidRPr="00470BA0">
              <w:t>P</w:t>
            </w:r>
            <w:r w:rsidRPr="00470BA0">
              <w:rPr>
                <w:vertAlign w:val="subscript"/>
              </w:rPr>
              <w:t>1</w:t>
            </w:r>
          </w:p>
        </w:tc>
        <w:tc>
          <w:tcPr>
            <w:tcW w:w="3969" w:type="dxa"/>
          </w:tcPr>
          <w:p w:rsidR="00EB55CE" w:rsidRPr="00470BA0" w:rsidRDefault="00EB55CE" w:rsidP="003A7F8C">
            <w:pPr>
              <w:pStyle w:val="Small"/>
            </w:pPr>
            <w:r w:rsidRPr="00470BA0">
              <w:t>Akceptace analýzy</w:t>
            </w:r>
          </w:p>
        </w:tc>
        <w:tc>
          <w:tcPr>
            <w:tcW w:w="2830" w:type="dxa"/>
          </w:tcPr>
          <w:p w:rsidR="00EB55CE" w:rsidRPr="00470BA0" w:rsidRDefault="00EB55CE" w:rsidP="003A7F8C">
            <w:pPr>
              <w:pStyle w:val="Small"/>
            </w:pPr>
            <w:r w:rsidRPr="00470BA0">
              <w:t>15% z celkové ceny</w:t>
            </w:r>
          </w:p>
        </w:tc>
      </w:tr>
      <w:tr w:rsidR="00EB55CE" w:rsidRPr="00470BA0" w:rsidTr="003A7F8C">
        <w:tc>
          <w:tcPr>
            <w:tcW w:w="1696" w:type="dxa"/>
          </w:tcPr>
          <w:p w:rsidR="00EB55CE" w:rsidRPr="00470BA0" w:rsidRDefault="00EB55CE" w:rsidP="003A7F8C">
            <w:pPr>
              <w:pStyle w:val="Small"/>
              <w:jc w:val="center"/>
            </w:pPr>
            <w:r w:rsidRPr="00470BA0">
              <w:t>P</w:t>
            </w:r>
            <w:r w:rsidRPr="00470BA0">
              <w:rPr>
                <w:vertAlign w:val="subscript"/>
              </w:rPr>
              <w:t>2</w:t>
            </w:r>
          </w:p>
        </w:tc>
        <w:tc>
          <w:tcPr>
            <w:tcW w:w="3969" w:type="dxa"/>
          </w:tcPr>
          <w:p w:rsidR="00EB55CE" w:rsidRPr="00470BA0" w:rsidRDefault="00EB55CE" w:rsidP="003A7F8C">
            <w:pPr>
              <w:pStyle w:val="Small"/>
            </w:pPr>
            <w:r w:rsidRPr="00470BA0">
              <w:t>Akceptace softwarového řešení RESSS</w:t>
            </w:r>
          </w:p>
        </w:tc>
        <w:tc>
          <w:tcPr>
            <w:tcW w:w="2830" w:type="dxa"/>
          </w:tcPr>
          <w:p w:rsidR="00EB55CE" w:rsidRPr="00470BA0" w:rsidRDefault="00EB55CE" w:rsidP="003A7F8C">
            <w:pPr>
              <w:pStyle w:val="Small"/>
            </w:pPr>
            <w:r w:rsidRPr="00470BA0">
              <w:t>55% z celkové ceny</w:t>
            </w:r>
          </w:p>
        </w:tc>
      </w:tr>
      <w:tr w:rsidR="00EB55CE" w:rsidRPr="00470BA0" w:rsidTr="003A7F8C">
        <w:tc>
          <w:tcPr>
            <w:tcW w:w="1696" w:type="dxa"/>
          </w:tcPr>
          <w:p w:rsidR="00EB55CE" w:rsidRPr="00470BA0" w:rsidRDefault="00EB55CE" w:rsidP="003A7F8C">
            <w:pPr>
              <w:pStyle w:val="Small"/>
              <w:jc w:val="center"/>
            </w:pPr>
            <w:r w:rsidRPr="00470BA0">
              <w:t>P</w:t>
            </w:r>
            <w:r w:rsidRPr="00470BA0">
              <w:rPr>
                <w:vertAlign w:val="subscript"/>
              </w:rPr>
              <w:t>3</w:t>
            </w:r>
          </w:p>
        </w:tc>
        <w:tc>
          <w:tcPr>
            <w:tcW w:w="3969" w:type="dxa"/>
          </w:tcPr>
          <w:p w:rsidR="00EB55CE" w:rsidRPr="00470BA0" w:rsidRDefault="00EB55CE" w:rsidP="003A7F8C">
            <w:pPr>
              <w:pStyle w:val="Small"/>
            </w:pPr>
            <w:r w:rsidRPr="00470BA0">
              <w:t>Akceptace školení</w:t>
            </w:r>
          </w:p>
        </w:tc>
        <w:tc>
          <w:tcPr>
            <w:tcW w:w="2830" w:type="dxa"/>
          </w:tcPr>
          <w:p w:rsidR="00EB55CE" w:rsidRPr="00470BA0" w:rsidRDefault="00EB55CE" w:rsidP="003A7F8C">
            <w:pPr>
              <w:pStyle w:val="Small"/>
            </w:pPr>
            <w:r w:rsidRPr="00470BA0">
              <w:t>30% z celkové ceny</w:t>
            </w:r>
          </w:p>
        </w:tc>
      </w:tr>
    </w:tbl>
    <w:p w:rsidR="00EB55CE" w:rsidRDefault="00EB55CE" w:rsidP="00EB55CE"/>
    <w:p w:rsidR="00EB55CE" w:rsidRDefault="00EB55CE" w:rsidP="006D7851">
      <w:pPr>
        <w:pStyle w:val="Nadpis2"/>
      </w:pPr>
      <w:bookmarkStart w:id="5" w:name="_Toc456948905"/>
      <w:r>
        <w:t>Předání, převzetí a akceptace plnění</w:t>
      </w:r>
      <w:bookmarkEnd w:id="5"/>
    </w:p>
    <w:p w:rsidR="00EB55CE" w:rsidRDefault="00EB55CE" w:rsidP="00EB55CE">
      <w:pPr>
        <w:numPr>
          <w:ilvl w:val="1"/>
          <w:numId w:val="2"/>
        </w:numPr>
        <w:spacing w:after="0" w:line="276" w:lineRule="auto"/>
        <w:jc w:val="both"/>
      </w:pPr>
      <w:r>
        <w:t xml:space="preserve">Vlastní akceptace a převzetí plnění „Dodávka softwarového řešení RESSS“ bude realizováno na základě dílčích akceptací plnění způsoby vymezenými </w:t>
      </w:r>
      <w:r w:rsidR="00CE3E96">
        <w:t>Rámcov</w:t>
      </w:r>
      <w:r>
        <w:t>ou smlouvou. V rámci každé dílčí akceptace budou předávány a akceptovány dílčí výstupy.</w:t>
      </w:r>
      <w:r w:rsidRPr="00485757">
        <w:t xml:space="preserve"> </w:t>
      </w:r>
      <w:r>
        <w:t>Akceptace výstupů probíhá podle typu akceptace způsobem uvedeným v </w:t>
      </w:r>
      <w:r w:rsidR="00CE3E96">
        <w:t>Rámcov</w:t>
      </w:r>
      <w:r>
        <w:t>é smlouvě. Akceptace výstupů probíhá k termínu ukončení etapy, v rámci které je výstup realizován.</w:t>
      </w:r>
    </w:p>
    <w:p w:rsidR="00EB55CE" w:rsidRDefault="00EB55CE" w:rsidP="00EB55CE">
      <w:pPr>
        <w:numPr>
          <w:ilvl w:val="1"/>
          <w:numId w:val="2"/>
        </w:numPr>
        <w:spacing w:after="0" w:line="276" w:lineRule="auto"/>
        <w:jc w:val="both"/>
      </w:pPr>
      <w:r>
        <w:t>Dílčí akceptace plnění „Dodávka softwarového řešení RESSS“ jsou tyto:</w:t>
      </w:r>
    </w:p>
    <w:p w:rsidR="00EB55CE" w:rsidRDefault="00EB55CE" w:rsidP="00EB55CE">
      <w:pPr>
        <w:numPr>
          <w:ilvl w:val="2"/>
          <w:numId w:val="2"/>
        </w:numPr>
        <w:spacing w:after="0" w:line="276" w:lineRule="auto"/>
        <w:jc w:val="both"/>
      </w:pPr>
      <w:r>
        <w:t>Akceptace analýzy.</w:t>
      </w:r>
    </w:p>
    <w:p w:rsidR="00EB55CE" w:rsidRDefault="00EB55CE" w:rsidP="00EB55CE">
      <w:pPr>
        <w:numPr>
          <w:ilvl w:val="2"/>
          <w:numId w:val="2"/>
        </w:numPr>
        <w:spacing w:after="0" w:line="276" w:lineRule="auto"/>
        <w:jc w:val="both"/>
      </w:pPr>
      <w:r>
        <w:t>Akceptace softwarového řešení RESSS.</w:t>
      </w:r>
    </w:p>
    <w:p w:rsidR="00EB55CE" w:rsidRDefault="00EB55CE" w:rsidP="00EB55CE">
      <w:pPr>
        <w:numPr>
          <w:ilvl w:val="2"/>
          <w:numId w:val="2"/>
        </w:numPr>
        <w:spacing w:after="0" w:line="276" w:lineRule="auto"/>
        <w:jc w:val="both"/>
      </w:pPr>
      <w:r>
        <w:t>Akceptace školení.</w:t>
      </w:r>
    </w:p>
    <w:p w:rsidR="00EB55CE" w:rsidRDefault="00EB55CE" w:rsidP="00EB55CE">
      <w:pPr>
        <w:numPr>
          <w:ilvl w:val="1"/>
          <w:numId w:val="2"/>
        </w:numPr>
        <w:spacing w:after="0" w:line="276" w:lineRule="auto"/>
        <w:jc w:val="both"/>
      </w:pPr>
      <w:r>
        <w:lastRenderedPageBreak/>
        <w:t>„Akceptace analýzy“ zahrnuje předání a akceptaci výstupů realizovaných Dodavatelem v etapě „Provedení detailní analýzy“ a je provedena ke konci této etapy. Následující tabulka uvádí výčet výstupů určených k předání a akceptaci.</w:t>
      </w:r>
    </w:p>
    <w:p w:rsidR="00EB55CE" w:rsidRDefault="00EB55CE" w:rsidP="00EB55CE">
      <w:pPr>
        <w:ind w:left="567"/>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3833"/>
        <w:gridCol w:w="2824"/>
      </w:tblGrid>
      <w:tr w:rsidR="00EB55CE" w:rsidRPr="00470BA0" w:rsidTr="003A7F8C">
        <w:tc>
          <w:tcPr>
            <w:tcW w:w="1838" w:type="dxa"/>
          </w:tcPr>
          <w:p w:rsidR="00EB55CE" w:rsidRPr="00470BA0" w:rsidRDefault="00EB55CE" w:rsidP="003A7F8C">
            <w:pPr>
              <w:pStyle w:val="Small"/>
              <w:rPr>
                <w:b/>
              </w:rPr>
            </w:pPr>
            <w:r w:rsidRPr="00470BA0">
              <w:rPr>
                <w:b/>
              </w:rPr>
              <w:t>Výstup</w:t>
            </w:r>
          </w:p>
        </w:tc>
        <w:tc>
          <w:tcPr>
            <w:tcW w:w="3833" w:type="dxa"/>
          </w:tcPr>
          <w:p w:rsidR="00EB55CE" w:rsidRPr="00470BA0" w:rsidRDefault="00EB55CE" w:rsidP="003A7F8C">
            <w:pPr>
              <w:pStyle w:val="Small"/>
              <w:rPr>
                <w:b/>
              </w:rPr>
            </w:pPr>
            <w:r w:rsidRPr="00470BA0">
              <w:rPr>
                <w:b/>
              </w:rPr>
              <w:t>Etapa zpracování výstupu</w:t>
            </w:r>
          </w:p>
        </w:tc>
        <w:tc>
          <w:tcPr>
            <w:tcW w:w="2824" w:type="dxa"/>
          </w:tcPr>
          <w:p w:rsidR="00EB55CE" w:rsidRPr="00470BA0" w:rsidRDefault="00EB55CE" w:rsidP="003A7F8C">
            <w:pPr>
              <w:pStyle w:val="Small"/>
              <w:rPr>
                <w:b/>
              </w:rPr>
            </w:pPr>
            <w:r w:rsidRPr="00470BA0">
              <w:rPr>
                <w:b/>
              </w:rPr>
              <w:t>Typ předání / akceptace</w:t>
            </w:r>
          </w:p>
        </w:tc>
      </w:tr>
      <w:tr w:rsidR="00EB55CE" w:rsidRPr="00470BA0" w:rsidTr="003A7F8C">
        <w:tc>
          <w:tcPr>
            <w:tcW w:w="1838" w:type="dxa"/>
          </w:tcPr>
          <w:p w:rsidR="00EB55CE" w:rsidRPr="00470BA0" w:rsidRDefault="00EB55CE" w:rsidP="003A7F8C">
            <w:pPr>
              <w:pStyle w:val="Small"/>
            </w:pPr>
            <w:r w:rsidRPr="00470BA0">
              <w:t>Analytický model</w:t>
            </w:r>
          </w:p>
        </w:tc>
        <w:tc>
          <w:tcPr>
            <w:tcW w:w="3833" w:type="dxa"/>
          </w:tcPr>
          <w:p w:rsidR="00EB55CE" w:rsidRPr="00470BA0" w:rsidRDefault="00EB55CE" w:rsidP="003A7F8C">
            <w:pPr>
              <w:pStyle w:val="Small"/>
            </w:pPr>
            <w:r w:rsidRPr="00470BA0">
              <w:t>Provedení detailní analýzy</w:t>
            </w:r>
          </w:p>
        </w:tc>
        <w:tc>
          <w:tcPr>
            <w:tcW w:w="2824" w:type="dxa"/>
          </w:tcPr>
          <w:p w:rsidR="00EB55CE" w:rsidRPr="00470BA0" w:rsidRDefault="00EB55CE" w:rsidP="003A7F8C">
            <w:pPr>
              <w:pStyle w:val="Small"/>
            </w:pPr>
            <w:r w:rsidRPr="00470BA0">
              <w:t>Akceptace dokumentu</w:t>
            </w:r>
          </w:p>
        </w:tc>
      </w:tr>
    </w:tbl>
    <w:p w:rsidR="00EB55CE" w:rsidRDefault="00EB55CE" w:rsidP="00EB55CE">
      <w:pPr>
        <w:ind w:left="567"/>
      </w:pPr>
    </w:p>
    <w:p w:rsidR="00EB55CE" w:rsidRDefault="00EB55CE" w:rsidP="00EB55CE">
      <w:pPr>
        <w:numPr>
          <w:ilvl w:val="1"/>
          <w:numId w:val="2"/>
        </w:numPr>
        <w:spacing w:after="0" w:line="276" w:lineRule="auto"/>
        <w:jc w:val="both"/>
      </w:pPr>
      <w:r>
        <w:t xml:space="preserve">„Akceptace softwarového řešení RESSS“ zahrnuje předání a akceptaci výstupů zpracovaných Dodavatelem v etapách „Návrh a implementace RESSS“, „Nasazení testovací instance RESSS“ a „Příprava testovacího plánu a scénářů“. „Akceptace softwarového díla“ je </w:t>
      </w:r>
      <w:proofErr w:type="gramStart"/>
      <w:r>
        <w:t>provedena  ke</w:t>
      </w:r>
      <w:proofErr w:type="gramEnd"/>
      <w:r>
        <w:t xml:space="preserve"> konci etapy „Nasazení testovací instance RESSS“. </w:t>
      </w:r>
      <w:r w:rsidRPr="007602A3">
        <w:t>Následující tabulka uvádí výčet výstupů určených k předání a akceptaci.</w:t>
      </w:r>
    </w:p>
    <w:p w:rsidR="00EB55CE" w:rsidRDefault="00EB55CE" w:rsidP="00EB55CE">
      <w:pPr>
        <w:ind w:left="567"/>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3833"/>
        <w:gridCol w:w="2824"/>
      </w:tblGrid>
      <w:tr w:rsidR="00EB55CE" w:rsidRPr="00470BA0" w:rsidTr="003A7F8C">
        <w:tc>
          <w:tcPr>
            <w:tcW w:w="1838" w:type="dxa"/>
          </w:tcPr>
          <w:p w:rsidR="00EB55CE" w:rsidRPr="00470BA0" w:rsidRDefault="00EB55CE" w:rsidP="003A7F8C">
            <w:pPr>
              <w:pStyle w:val="Small"/>
              <w:jc w:val="left"/>
              <w:rPr>
                <w:b/>
              </w:rPr>
            </w:pPr>
            <w:r w:rsidRPr="00470BA0">
              <w:rPr>
                <w:b/>
              </w:rPr>
              <w:t>Výstup</w:t>
            </w:r>
          </w:p>
        </w:tc>
        <w:tc>
          <w:tcPr>
            <w:tcW w:w="3833" w:type="dxa"/>
          </w:tcPr>
          <w:p w:rsidR="00EB55CE" w:rsidRPr="00470BA0" w:rsidRDefault="00EB55CE" w:rsidP="003A7F8C">
            <w:pPr>
              <w:pStyle w:val="Small"/>
              <w:jc w:val="left"/>
              <w:rPr>
                <w:b/>
              </w:rPr>
            </w:pPr>
            <w:r w:rsidRPr="00470BA0">
              <w:rPr>
                <w:b/>
              </w:rPr>
              <w:t>Etapa zpracování výstupu</w:t>
            </w:r>
          </w:p>
        </w:tc>
        <w:tc>
          <w:tcPr>
            <w:tcW w:w="2824" w:type="dxa"/>
          </w:tcPr>
          <w:p w:rsidR="00EB55CE" w:rsidRPr="00470BA0" w:rsidRDefault="00EB55CE" w:rsidP="003A7F8C">
            <w:pPr>
              <w:pStyle w:val="Small"/>
              <w:jc w:val="left"/>
              <w:rPr>
                <w:b/>
              </w:rPr>
            </w:pPr>
            <w:r w:rsidRPr="00470BA0">
              <w:rPr>
                <w:b/>
              </w:rPr>
              <w:t>Typ předání / akceptace</w:t>
            </w:r>
          </w:p>
        </w:tc>
      </w:tr>
      <w:tr w:rsidR="00EB55CE" w:rsidRPr="00470BA0" w:rsidTr="003A7F8C">
        <w:tc>
          <w:tcPr>
            <w:tcW w:w="1838" w:type="dxa"/>
          </w:tcPr>
          <w:p w:rsidR="00EB55CE" w:rsidRPr="00470BA0" w:rsidRDefault="00EB55CE" w:rsidP="003A7F8C">
            <w:pPr>
              <w:pStyle w:val="Small"/>
              <w:jc w:val="left"/>
            </w:pPr>
            <w:r w:rsidRPr="00470BA0">
              <w:t>Model návrhu</w:t>
            </w:r>
          </w:p>
        </w:tc>
        <w:tc>
          <w:tcPr>
            <w:tcW w:w="3833" w:type="dxa"/>
          </w:tcPr>
          <w:p w:rsidR="00EB55CE" w:rsidRPr="00470BA0" w:rsidRDefault="00EB55CE" w:rsidP="003A7F8C">
            <w:pPr>
              <w:pStyle w:val="Small"/>
              <w:jc w:val="left"/>
            </w:pPr>
            <w:r w:rsidRPr="00470BA0">
              <w:t>Návrh a implementace RESSS</w:t>
            </w:r>
          </w:p>
        </w:tc>
        <w:tc>
          <w:tcPr>
            <w:tcW w:w="2824" w:type="dxa"/>
          </w:tcPr>
          <w:p w:rsidR="00EB55CE" w:rsidRPr="00470BA0" w:rsidRDefault="00EB55CE" w:rsidP="003A7F8C">
            <w:pPr>
              <w:pStyle w:val="Small"/>
              <w:jc w:val="left"/>
            </w:pPr>
            <w:r w:rsidRPr="00470BA0">
              <w:t>Akceptace dokumentu</w:t>
            </w:r>
          </w:p>
        </w:tc>
      </w:tr>
      <w:tr w:rsidR="00EB55CE" w:rsidRPr="00470BA0" w:rsidTr="003A7F8C">
        <w:tc>
          <w:tcPr>
            <w:tcW w:w="1838" w:type="dxa"/>
          </w:tcPr>
          <w:p w:rsidR="00EB55CE" w:rsidRPr="00470BA0" w:rsidRDefault="00EB55CE" w:rsidP="003A7F8C">
            <w:pPr>
              <w:pStyle w:val="Small"/>
              <w:jc w:val="left"/>
            </w:pPr>
            <w:r w:rsidRPr="00470BA0">
              <w:t>Plán testů</w:t>
            </w:r>
          </w:p>
        </w:tc>
        <w:tc>
          <w:tcPr>
            <w:tcW w:w="3833" w:type="dxa"/>
          </w:tcPr>
          <w:p w:rsidR="00EB55CE" w:rsidRPr="00470BA0" w:rsidRDefault="00EB55CE" w:rsidP="003A7F8C">
            <w:pPr>
              <w:pStyle w:val="Small"/>
              <w:jc w:val="left"/>
            </w:pPr>
            <w:r w:rsidRPr="00470BA0">
              <w:t>Příprava testovacího plánu a scénářů</w:t>
            </w:r>
          </w:p>
        </w:tc>
        <w:tc>
          <w:tcPr>
            <w:tcW w:w="2824" w:type="dxa"/>
          </w:tcPr>
          <w:p w:rsidR="00EB55CE" w:rsidRPr="00470BA0" w:rsidRDefault="00EB55CE" w:rsidP="003A7F8C">
            <w:pPr>
              <w:pStyle w:val="Small"/>
              <w:jc w:val="left"/>
            </w:pPr>
            <w:r w:rsidRPr="00470BA0">
              <w:t>Akceptace dokumentu</w:t>
            </w:r>
          </w:p>
        </w:tc>
      </w:tr>
      <w:tr w:rsidR="00EB55CE" w:rsidRPr="00470BA0" w:rsidTr="003A7F8C">
        <w:tc>
          <w:tcPr>
            <w:tcW w:w="1838" w:type="dxa"/>
          </w:tcPr>
          <w:p w:rsidR="00EB55CE" w:rsidRPr="00470BA0" w:rsidRDefault="00EB55CE" w:rsidP="003A7F8C">
            <w:pPr>
              <w:pStyle w:val="Small"/>
              <w:jc w:val="left"/>
            </w:pPr>
            <w:r w:rsidRPr="00470BA0">
              <w:t>Testovací scénáře</w:t>
            </w:r>
          </w:p>
        </w:tc>
        <w:tc>
          <w:tcPr>
            <w:tcW w:w="3833" w:type="dxa"/>
          </w:tcPr>
          <w:p w:rsidR="00EB55CE" w:rsidRPr="00470BA0" w:rsidRDefault="00EB55CE" w:rsidP="003A7F8C">
            <w:pPr>
              <w:pStyle w:val="Small"/>
              <w:jc w:val="left"/>
            </w:pPr>
            <w:r w:rsidRPr="00470BA0">
              <w:t>Příprava testovacího plánu a scénářů</w:t>
            </w:r>
          </w:p>
        </w:tc>
        <w:tc>
          <w:tcPr>
            <w:tcW w:w="2824" w:type="dxa"/>
          </w:tcPr>
          <w:p w:rsidR="00EB55CE" w:rsidRPr="00470BA0" w:rsidRDefault="00EB55CE" w:rsidP="003A7F8C">
            <w:pPr>
              <w:pStyle w:val="Small"/>
              <w:jc w:val="left"/>
            </w:pPr>
            <w:r w:rsidRPr="00470BA0">
              <w:t>Akceptace dokumentu</w:t>
            </w:r>
          </w:p>
        </w:tc>
      </w:tr>
      <w:tr w:rsidR="00EB55CE" w:rsidRPr="00470BA0" w:rsidTr="003A7F8C">
        <w:tc>
          <w:tcPr>
            <w:tcW w:w="1838" w:type="dxa"/>
          </w:tcPr>
          <w:p w:rsidR="00EB55CE" w:rsidRPr="00470BA0" w:rsidRDefault="00EB55CE" w:rsidP="003A7F8C">
            <w:pPr>
              <w:pStyle w:val="Small"/>
              <w:jc w:val="left"/>
            </w:pPr>
            <w:r w:rsidRPr="00470BA0">
              <w:t>Instalační média</w:t>
            </w:r>
          </w:p>
        </w:tc>
        <w:tc>
          <w:tcPr>
            <w:tcW w:w="3833" w:type="dxa"/>
          </w:tcPr>
          <w:p w:rsidR="00EB55CE" w:rsidRPr="00470BA0" w:rsidRDefault="00EB55CE" w:rsidP="003A7F8C">
            <w:pPr>
              <w:pStyle w:val="Small"/>
              <w:jc w:val="left"/>
            </w:pPr>
            <w:r w:rsidRPr="00470BA0">
              <w:t>Návrh a implementace RESSS</w:t>
            </w:r>
          </w:p>
        </w:tc>
        <w:tc>
          <w:tcPr>
            <w:tcW w:w="2824" w:type="dxa"/>
          </w:tcPr>
          <w:p w:rsidR="00EB55CE" w:rsidRPr="00470BA0" w:rsidRDefault="00EB55CE" w:rsidP="003A7F8C">
            <w:pPr>
              <w:pStyle w:val="Small"/>
              <w:jc w:val="left"/>
            </w:pPr>
            <w:r w:rsidRPr="00470BA0">
              <w:t>Předání</w:t>
            </w:r>
          </w:p>
        </w:tc>
      </w:tr>
      <w:tr w:rsidR="00EB55CE" w:rsidRPr="00470BA0" w:rsidTr="003A7F8C">
        <w:tc>
          <w:tcPr>
            <w:tcW w:w="1838" w:type="dxa"/>
          </w:tcPr>
          <w:p w:rsidR="00EB55CE" w:rsidRPr="00470BA0" w:rsidRDefault="00EB55CE" w:rsidP="003A7F8C">
            <w:pPr>
              <w:pStyle w:val="Small"/>
              <w:jc w:val="left"/>
            </w:pPr>
            <w:r w:rsidRPr="00470BA0">
              <w:t>Užívací práva</w:t>
            </w:r>
          </w:p>
        </w:tc>
        <w:tc>
          <w:tcPr>
            <w:tcW w:w="3833" w:type="dxa"/>
          </w:tcPr>
          <w:p w:rsidR="00EB55CE" w:rsidRPr="00470BA0" w:rsidRDefault="00EB55CE" w:rsidP="003A7F8C">
            <w:pPr>
              <w:pStyle w:val="Small"/>
              <w:jc w:val="left"/>
            </w:pPr>
            <w:r w:rsidRPr="00470BA0">
              <w:t>Návrh a implementace RESSS</w:t>
            </w:r>
          </w:p>
        </w:tc>
        <w:tc>
          <w:tcPr>
            <w:tcW w:w="2824" w:type="dxa"/>
          </w:tcPr>
          <w:p w:rsidR="00EB55CE" w:rsidRPr="00470BA0" w:rsidRDefault="00EB55CE" w:rsidP="003A7F8C">
            <w:pPr>
              <w:pStyle w:val="Small"/>
              <w:jc w:val="left"/>
            </w:pPr>
            <w:r w:rsidRPr="00470BA0">
              <w:t>Předání</w:t>
            </w:r>
          </w:p>
        </w:tc>
      </w:tr>
      <w:tr w:rsidR="00EB55CE" w:rsidRPr="00470BA0" w:rsidTr="003A7F8C">
        <w:tc>
          <w:tcPr>
            <w:tcW w:w="1838" w:type="dxa"/>
          </w:tcPr>
          <w:p w:rsidR="00EB55CE" w:rsidRPr="00470BA0" w:rsidRDefault="00EB55CE" w:rsidP="003A7F8C">
            <w:pPr>
              <w:pStyle w:val="Small"/>
              <w:jc w:val="left"/>
            </w:pPr>
            <w:r w:rsidRPr="00470BA0">
              <w:t>Zdrojové kódy</w:t>
            </w:r>
          </w:p>
        </w:tc>
        <w:tc>
          <w:tcPr>
            <w:tcW w:w="3833" w:type="dxa"/>
          </w:tcPr>
          <w:p w:rsidR="00EB55CE" w:rsidRPr="00470BA0" w:rsidRDefault="00EB55CE" w:rsidP="003A7F8C">
            <w:pPr>
              <w:pStyle w:val="Small"/>
              <w:jc w:val="left"/>
            </w:pPr>
            <w:r w:rsidRPr="00470BA0">
              <w:t>Návrh a implementace RESSS</w:t>
            </w:r>
          </w:p>
        </w:tc>
        <w:tc>
          <w:tcPr>
            <w:tcW w:w="2824" w:type="dxa"/>
          </w:tcPr>
          <w:p w:rsidR="00EB55CE" w:rsidRPr="00470BA0" w:rsidRDefault="00EB55CE" w:rsidP="003A7F8C">
            <w:pPr>
              <w:pStyle w:val="Small"/>
              <w:jc w:val="left"/>
            </w:pPr>
            <w:r w:rsidRPr="00470BA0">
              <w:t>Předání</w:t>
            </w:r>
          </w:p>
        </w:tc>
      </w:tr>
      <w:tr w:rsidR="00EB55CE" w:rsidRPr="00470BA0" w:rsidTr="003A7F8C">
        <w:tc>
          <w:tcPr>
            <w:tcW w:w="1838" w:type="dxa"/>
          </w:tcPr>
          <w:p w:rsidR="00EB55CE" w:rsidRPr="00470BA0" w:rsidRDefault="00EB55CE" w:rsidP="003A7F8C">
            <w:pPr>
              <w:pStyle w:val="Small"/>
              <w:jc w:val="left"/>
            </w:pPr>
            <w:r w:rsidRPr="00470BA0">
              <w:t>Dokumentace</w:t>
            </w:r>
          </w:p>
        </w:tc>
        <w:tc>
          <w:tcPr>
            <w:tcW w:w="3833" w:type="dxa"/>
          </w:tcPr>
          <w:p w:rsidR="00EB55CE" w:rsidRPr="00470BA0" w:rsidRDefault="00EB55CE" w:rsidP="003A7F8C">
            <w:pPr>
              <w:pStyle w:val="Small"/>
              <w:jc w:val="left"/>
            </w:pPr>
            <w:r w:rsidRPr="00470BA0">
              <w:t>Návrh a implementace RESSS</w:t>
            </w:r>
          </w:p>
        </w:tc>
        <w:tc>
          <w:tcPr>
            <w:tcW w:w="2824" w:type="dxa"/>
          </w:tcPr>
          <w:p w:rsidR="00EB55CE" w:rsidRPr="00470BA0" w:rsidRDefault="00EB55CE" w:rsidP="003A7F8C">
            <w:pPr>
              <w:pStyle w:val="Small"/>
              <w:jc w:val="left"/>
            </w:pPr>
            <w:r w:rsidRPr="00470BA0">
              <w:t>Akceptace dokumentu</w:t>
            </w:r>
          </w:p>
        </w:tc>
      </w:tr>
      <w:tr w:rsidR="00EB55CE" w:rsidRPr="00470BA0" w:rsidTr="003A7F8C">
        <w:tc>
          <w:tcPr>
            <w:tcW w:w="1838" w:type="dxa"/>
          </w:tcPr>
          <w:p w:rsidR="00EB55CE" w:rsidRPr="00470BA0" w:rsidRDefault="00EB55CE" w:rsidP="003A7F8C">
            <w:pPr>
              <w:pStyle w:val="Small"/>
              <w:jc w:val="left"/>
            </w:pPr>
            <w:r w:rsidRPr="00470BA0">
              <w:t>Instalace testovací instance RESSS</w:t>
            </w:r>
          </w:p>
        </w:tc>
        <w:tc>
          <w:tcPr>
            <w:tcW w:w="3833" w:type="dxa"/>
          </w:tcPr>
          <w:p w:rsidR="00EB55CE" w:rsidRPr="00470BA0" w:rsidRDefault="00EB55CE" w:rsidP="003A7F8C">
            <w:pPr>
              <w:pStyle w:val="Small"/>
              <w:jc w:val="left"/>
            </w:pPr>
            <w:r w:rsidRPr="00470BA0">
              <w:t>Nasazení testovací instance RESSS</w:t>
            </w:r>
          </w:p>
        </w:tc>
        <w:tc>
          <w:tcPr>
            <w:tcW w:w="2824" w:type="dxa"/>
          </w:tcPr>
          <w:p w:rsidR="00EB55CE" w:rsidRPr="00470BA0" w:rsidRDefault="00EB55CE" w:rsidP="003A7F8C">
            <w:pPr>
              <w:pStyle w:val="Small"/>
              <w:jc w:val="left"/>
            </w:pPr>
            <w:r w:rsidRPr="00470BA0">
              <w:t>Akceptace jednorázové služby</w:t>
            </w:r>
          </w:p>
        </w:tc>
      </w:tr>
      <w:tr w:rsidR="00EB55CE" w:rsidRPr="00470BA0" w:rsidTr="003A7F8C">
        <w:tc>
          <w:tcPr>
            <w:tcW w:w="1838" w:type="dxa"/>
          </w:tcPr>
          <w:p w:rsidR="00EB55CE" w:rsidRPr="00470BA0" w:rsidRDefault="00EB55CE" w:rsidP="003A7F8C">
            <w:pPr>
              <w:pStyle w:val="Small"/>
              <w:jc w:val="left"/>
            </w:pPr>
            <w:r w:rsidRPr="00470BA0">
              <w:t>Systém RESSS</w:t>
            </w:r>
          </w:p>
        </w:tc>
        <w:tc>
          <w:tcPr>
            <w:tcW w:w="3833" w:type="dxa"/>
          </w:tcPr>
          <w:p w:rsidR="00EB55CE" w:rsidRPr="00470BA0" w:rsidRDefault="00EB55CE" w:rsidP="003A7F8C">
            <w:pPr>
              <w:pStyle w:val="Small"/>
              <w:jc w:val="left"/>
            </w:pPr>
            <w:r w:rsidRPr="00470BA0">
              <w:t>Nasazení testovací instance RESSS</w:t>
            </w:r>
          </w:p>
        </w:tc>
        <w:tc>
          <w:tcPr>
            <w:tcW w:w="2824" w:type="dxa"/>
          </w:tcPr>
          <w:p w:rsidR="00EB55CE" w:rsidRPr="00470BA0" w:rsidRDefault="00EB55CE" w:rsidP="003A7F8C">
            <w:pPr>
              <w:pStyle w:val="Small"/>
              <w:jc w:val="left"/>
            </w:pPr>
            <w:r w:rsidRPr="00470BA0">
              <w:t>Akceptace softwarového díla</w:t>
            </w:r>
          </w:p>
        </w:tc>
      </w:tr>
    </w:tbl>
    <w:p w:rsidR="00EB55CE" w:rsidRPr="007602A3" w:rsidRDefault="00EB55CE" w:rsidP="00EB55CE"/>
    <w:p w:rsidR="00EB55CE" w:rsidRDefault="00EB55CE" w:rsidP="00EB55CE">
      <w:pPr>
        <w:numPr>
          <w:ilvl w:val="1"/>
          <w:numId w:val="2"/>
        </w:numPr>
        <w:spacing w:after="0" w:line="276" w:lineRule="auto"/>
        <w:jc w:val="both"/>
      </w:pPr>
      <w:r>
        <w:t>„Akceptace školení“ zahrnuje předání a akceptaci výstupů realizovaných Dodavatelem v rámci etap „Nasazení školící instance RESSS“, „Příprava plánu školení a provedení školení“ a „Vytvoření pracoviště vývojáře“. „Akceptace školení“ je provedena ke konci etapy „Příprava plánů školení a provedení školení“</w:t>
      </w:r>
      <w:r w:rsidRPr="007602A3">
        <w:t>.</w:t>
      </w:r>
      <w:r>
        <w:t xml:space="preserve"> </w:t>
      </w:r>
      <w:r w:rsidRPr="007602A3">
        <w:t>Následující tabulka uvádí výčet výstupů určených k předání a akceptaci.</w:t>
      </w:r>
    </w:p>
    <w:p w:rsidR="00EB55CE" w:rsidRDefault="00EB55CE" w:rsidP="00EB55CE">
      <w:pPr>
        <w:ind w:left="567"/>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3833"/>
        <w:gridCol w:w="2824"/>
      </w:tblGrid>
      <w:tr w:rsidR="00EB55CE" w:rsidRPr="00470BA0" w:rsidTr="003A7F8C">
        <w:trPr>
          <w:tblHeader/>
        </w:trPr>
        <w:tc>
          <w:tcPr>
            <w:tcW w:w="1838" w:type="dxa"/>
          </w:tcPr>
          <w:p w:rsidR="00EB55CE" w:rsidRPr="00470BA0" w:rsidRDefault="00EB55CE" w:rsidP="003A7F8C">
            <w:pPr>
              <w:rPr>
                <w:b/>
                <w:sz w:val="18"/>
              </w:rPr>
            </w:pPr>
            <w:r w:rsidRPr="00470BA0">
              <w:rPr>
                <w:b/>
                <w:sz w:val="18"/>
              </w:rPr>
              <w:t>Výstup</w:t>
            </w:r>
          </w:p>
        </w:tc>
        <w:tc>
          <w:tcPr>
            <w:tcW w:w="3833" w:type="dxa"/>
          </w:tcPr>
          <w:p w:rsidR="00EB55CE" w:rsidRPr="00470BA0" w:rsidRDefault="00EB55CE" w:rsidP="003A7F8C">
            <w:pPr>
              <w:rPr>
                <w:b/>
                <w:sz w:val="18"/>
              </w:rPr>
            </w:pPr>
            <w:r w:rsidRPr="00470BA0">
              <w:rPr>
                <w:b/>
                <w:sz w:val="18"/>
              </w:rPr>
              <w:t>Etapa zpracování výstupu</w:t>
            </w:r>
          </w:p>
        </w:tc>
        <w:tc>
          <w:tcPr>
            <w:tcW w:w="2824" w:type="dxa"/>
          </w:tcPr>
          <w:p w:rsidR="00EB55CE" w:rsidRPr="00470BA0" w:rsidRDefault="00EB55CE" w:rsidP="003A7F8C">
            <w:pPr>
              <w:rPr>
                <w:b/>
                <w:sz w:val="18"/>
              </w:rPr>
            </w:pPr>
            <w:r w:rsidRPr="00470BA0">
              <w:rPr>
                <w:b/>
                <w:sz w:val="18"/>
              </w:rPr>
              <w:t>Typ předání / akceptace</w:t>
            </w:r>
          </w:p>
        </w:tc>
      </w:tr>
      <w:tr w:rsidR="00EB55CE" w:rsidRPr="00470BA0" w:rsidTr="003A7F8C">
        <w:tc>
          <w:tcPr>
            <w:tcW w:w="1838" w:type="dxa"/>
          </w:tcPr>
          <w:p w:rsidR="00EB55CE" w:rsidRPr="00470BA0" w:rsidRDefault="00EB55CE" w:rsidP="003A7F8C">
            <w:pPr>
              <w:rPr>
                <w:sz w:val="18"/>
              </w:rPr>
            </w:pPr>
            <w:r w:rsidRPr="00470BA0">
              <w:rPr>
                <w:sz w:val="18"/>
              </w:rPr>
              <w:t>Instalace školící instance RESSS</w:t>
            </w:r>
          </w:p>
        </w:tc>
        <w:tc>
          <w:tcPr>
            <w:tcW w:w="3833" w:type="dxa"/>
          </w:tcPr>
          <w:p w:rsidR="00EB55CE" w:rsidRPr="00470BA0" w:rsidRDefault="00EB55CE" w:rsidP="003A7F8C">
            <w:pPr>
              <w:rPr>
                <w:sz w:val="18"/>
              </w:rPr>
            </w:pPr>
            <w:r w:rsidRPr="00470BA0">
              <w:rPr>
                <w:sz w:val="18"/>
              </w:rPr>
              <w:t>Nasazení školící instance RESSS</w:t>
            </w:r>
          </w:p>
        </w:tc>
        <w:tc>
          <w:tcPr>
            <w:tcW w:w="2824" w:type="dxa"/>
          </w:tcPr>
          <w:p w:rsidR="00EB55CE" w:rsidRPr="00470BA0" w:rsidRDefault="00EB55CE" w:rsidP="003A7F8C">
            <w:pPr>
              <w:rPr>
                <w:sz w:val="18"/>
              </w:rPr>
            </w:pPr>
            <w:r w:rsidRPr="00470BA0">
              <w:rPr>
                <w:sz w:val="18"/>
              </w:rPr>
              <w:t>Akceptace jednorázové služby</w:t>
            </w:r>
          </w:p>
        </w:tc>
      </w:tr>
      <w:tr w:rsidR="00EB55CE" w:rsidRPr="00470BA0" w:rsidTr="003A7F8C">
        <w:tc>
          <w:tcPr>
            <w:tcW w:w="1838" w:type="dxa"/>
          </w:tcPr>
          <w:p w:rsidR="00EB55CE" w:rsidRPr="00470BA0" w:rsidRDefault="00EB55CE" w:rsidP="003A7F8C">
            <w:pPr>
              <w:rPr>
                <w:sz w:val="18"/>
              </w:rPr>
            </w:pPr>
            <w:r w:rsidRPr="00470BA0">
              <w:rPr>
                <w:sz w:val="18"/>
              </w:rPr>
              <w:t>Školicí materiály</w:t>
            </w:r>
          </w:p>
        </w:tc>
        <w:tc>
          <w:tcPr>
            <w:tcW w:w="3833" w:type="dxa"/>
          </w:tcPr>
          <w:p w:rsidR="00EB55CE" w:rsidRPr="00470BA0" w:rsidRDefault="00EB55CE" w:rsidP="003A7F8C">
            <w:pPr>
              <w:rPr>
                <w:sz w:val="18"/>
              </w:rPr>
            </w:pPr>
            <w:r w:rsidRPr="00470BA0">
              <w:rPr>
                <w:sz w:val="18"/>
              </w:rPr>
              <w:t>Návrh a implementace softwarového díla</w:t>
            </w:r>
          </w:p>
        </w:tc>
        <w:tc>
          <w:tcPr>
            <w:tcW w:w="2824" w:type="dxa"/>
          </w:tcPr>
          <w:p w:rsidR="00EB55CE" w:rsidRPr="00470BA0" w:rsidRDefault="00EB55CE" w:rsidP="003A7F8C">
            <w:pPr>
              <w:rPr>
                <w:sz w:val="18"/>
              </w:rPr>
            </w:pPr>
            <w:r w:rsidRPr="00470BA0">
              <w:rPr>
                <w:sz w:val="18"/>
              </w:rPr>
              <w:t>Akceptace dokumentu</w:t>
            </w:r>
          </w:p>
        </w:tc>
      </w:tr>
      <w:tr w:rsidR="00EB55CE" w:rsidRPr="00470BA0" w:rsidTr="003A7F8C">
        <w:tc>
          <w:tcPr>
            <w:tcW w:w="1838" w:type="dxa"/>
          </w:tcPr>
          <w:p w:rsidR="00EB55CE" w:rsidRPr="00470BA0" w:rsidRDefault="00EB55CE" w:rsidP="003A7F8C">
            <w:pPr>
              <w:rPr>
                <w:sz w:val="18"/>
              </w:rPr>
            </w:pPr>
            <w:r w:rsidRPr="00470BA0">
              <w:rPr>
                <w:sz w:val="18"/>
              </w:rPr>
              <w:t>Plán školení</w:t>
            </w:r>
          </w:p>
        </w:tc>
        <w:tc>
          <w:tcPr>
            <w:tcW w:w="3833" w:type="dxa"/>
          </w:tcPr>
          <w:p w:rsidR="00EB55CE" w:rsidRPr="00470BA0" w:rsidRDefault="00EB55CE" w:rsidP="003A7F8C">
            <w:pPr>
              <w:rPr>
                <w:sz w:val="18"/>
              </w:rPr>
            </w:pPr>
            <w:r w:rsidRPr="00470BA0">
              <w:rPr>
                <w:sz w:val="18"/>
              </w:rPr>
              <w:t>Příprava plánu školení a provedení školení</w:t>
            </w:r>
          </w:p>
        </w:tc>
        <w:tc>
          <w:tcPr>
            <w:tcW w:w="2824" w:type="dxa"/>
          </w:tcPr>
          <w:p w:rsidR="00EB55CE" w:rsidRPr="00470BA0" w:rsidRDefault="00EB55CE" w:rsidP="003A7F8C">
            <w:pPr>
              <w:rPr>
                <w:sz w:val="18"/>
              </w:rPr>
            </w:pPr>
            <w:r w:rsidRPr="00470BA0">
              <w:rPr>
                <w:sz w:val="18"/>
              </w:rPr>
              <w:t>Akceptace dokumentu</w:t>
            </w:r>
          </w:p>
        </w:tc>
      </w:tr>
      <w:tr w:rsidR="00EB55CE" w:rsidRPr="00470BA0" w:rsidTr="003A7F8C">
        <w:tc>
          <w:tcPr>
            <w:tcW w:w="1838" w:type="dxa"/>
          </w:tcPr>
          <w:p w:rsidR="00EB55CE" w:rsidRPr="00470BA0" w:rsidRDefault="00EB55CE" w:rsidP="003A7F8C">
            <w:pPr>
              <w:rPr>
                <w:sz w:val="18"/>
              </w:rPr>
            </w:pPr>
            <w:r w:rsidRPr="00470BA0">
              <w:rPr>
                <w:sz w:val="18"/>
              </w:rPr>
              <w:t>Provedení školení</w:t>
            </w:r>
          </w:p>
        </w:tc>
        <w:tc>
          <w:tcPr>
            <w:tcW w:w="3833" w:type="dxa"/>
          </w:tcPr>
          <w:p w:rsidR="00EB55CE" w:rsidRPr="00470BA0" w:rsidRDefault="00EB55CE" w:rsidP="003A7F8C">
            <w:pPr>
              <w:rPr>
                <w:sz w:val="18"/>
              </w:rPr>
            </w:pPr>
            <w:r w:rsidRPr="00470BA0">
              <w:rPr>
                <w:sz w:val="18"/>
              </w:rPr>
              <w:t>Příprava plánu školení a provedení školení</w:t>
            </w:r>
          </w:p>
        </w:tc>
        <w:tc>
          <w:tcPr>
            <w:tcW w:w="2824" w:type="dxa"/>
          </w:tcPr>
          <w:p w:rsidR="00EB55CE" w:rsidRPr="00470BA0" w:rsidRDefault="00EB55CE" w:rsidP="003A7F8C">
            <w:pPr>
              <w:rPr>
                <w:sz w:val="18"/>
              </w:rPr>
            </w:pPr>
            <w:r w:rsidRPr="00470BA0">
              <w:rPr>
                <w:sz w:val="18"/>
              </w:rPr>
              <w:t>Akceptace jednorázové služby</w:t>
            </w:r>
          </w:p>
        </w:tc>
      </w:tr>
      <w:tr w:rsidR="00EB55CE" w:rsidRPr="00470BA0" w:rsidTr="003A7F8C">
        <w:tc>
          <w:tcPr>
            <w:tcW w:w="1838" w:type="dxa"/>
          </w:tcPr>
          <w:p w:rsidR="00EB55CE" w:rsidRPr="00470BA0" w:rsidRDefault="00EB55CE" w:rsidP="003A7F8C">
            <w:pPr>
              <w:rPr>
                <w:sz w:val="18"/>
              </w:rPr>
            </w:pPr>
            <w:r w:rsidRPr="00470BA0">
              <w:rPr>
                <w:sz w:val="18"/>
              </w:rPr>
              <w:t>Dodávka mobilních školicích pracovišť</w:t>
            </w:r>
          </w:p>
        </w:tc>
        <w:tc>
          <w:tcPr>
            <w:tcW w:w="3833" w:type="dxa"/>
          </w:tcPr>
          <w:p w:rsidR="00EB55CE" w:rsidRPr="00470BA0" w:rsidRDefault="00EB55CE" w:rsidP="003A7F8C">
            <w:pPr>
              <w:rPr>
                <w:sz w:val="18"/>
              </w:rPr>
            </w:pPr>
            <w:r w:rsidRPr="00470BA0">
              <w:rPr>
                <w:sz w:val="18"/>
              </w:rPr>
              <w:t>Příprava plánu školení a provedení školení</w:t>
            </w:r>
          </w:p>
        </w:tc>
        <w:tc>
          <w:tcPr>
            <w:tcW w:w="2824" w:type="dxa"/>
          </w:tcPr>
          <w:p w:rsidR="00EB55CE" w:rsidRPr="00470BA0" w:rsidRDefault="00EB55CE" w:rsidP="003A7F8C">
            <w:pPr>
              <w:rPr>
                <w:sz w:val="18"/>
              </w:rPr>
            </w:pPr>
            <w:r w:rsidRPr="00470BA0">
              <w:rPr>
                <w:sz w:val="18"/>
              </w:rPr>
              <w:t>Předání</w:t>
            </w:r>
          </w:p>
        </w:tc>
      </w:tr>
      <w:tr w:rsidR="00EB55CE" w:rsidRPr="00470BA0" w:rsidTr="003A7F8C">
        <w:tc>
          <w:tcPr>
            <w:tcW w:w="1838" w:type="dxa"/>
            <w:tcBorders>
              <w:bottom w:val="single" w:sz="4" w:space="0" w:color="auto"/>
            </w:tcBorders>
          </w:tcPr>
          <w:p w:rsidR="00EB55CE" w:rsidRPr="00470BA0" w:rsidRDefault="00EB55CE" w:rsidP="003A7F8C">
            <w:pPr>
              <w:rPr>
                <w:sz w:val="18"/>
              </w:rPr>
            </w:pPr>
            <w:r w:rsidRPr="00470BA0">
              <w:rPr>
                <w:sz w:val="18"/>
              </w:rPr>
              <w:t>Obraz stanice vývojáře</w:t>
            </w:r>
          </w:p>
        </w:tc>
        <w:tc>
          <w:tcPr>
            <w:tcW w:w="3833" w:type="dxa"/>
            <w:tcBorders>
              <w:bottom w:val="single" w:sz="4" w:space="0" w:color="auto"/>
            </w:tcBorders>
          </w:tcPr>
          <w:p w:rsidR="00EB55CE" w:rsidRPr="00470BA0" w:rsidRDefault="00EB55CE" w:rsidP="003A7F8C">
            <w:pPr>
              <w:rPr>
                <w:sz w:val="18"/>
              </w:rPr>
            </w:pPr>
            <w:r w:rsidRPr="00470BA0">
              <w:rPr>
                <w:sz w:val="18"/>
              </w:rPr>
              <w:t>Vytvoření pracoviště vývojáře</w:t>
            </w:r>
          </w:p>
        </w:tc>
        <w:tc>
          <w:tcPr>
            <w:tcW w:w="2824" w:type="dxa"/>
            <w:tcBorders>
              <w:bottom w:val="single" w:sz="4" w:space="0" w:color="auto"/>
            </w:tcBorders>
          </w:tcPr>
          <w:p w:rsidR="00EB55CE" w:rsidRPr="00470BA0" w:rsidRDefault="00EB55CE" w:rsidP="003A7F8C">
            <w:pPr>
              <w:rPr>
                <w:sz w:val="18"/>
              </w:rPr>
            </w:pPr>
            <w:r w:rsidRPr="00470BA0">
              <w:rPr>
                <w:sz w:val="18"/>
              </w:rPr>
              <w:t>Předání</w:t>
            </w:r>
          </w:p>
        </w:tc>
      </w:tr>
      <w:tr w:rsidR="00EB55CE" w:rsidRPr="00470BA0" w:rsidTr="003A7F8C">
        <w:tc>
          <w:tcPr>
            <w:tcW w:w="1838" w:type="dxa"/>
          </w:tcPr>
          <w:p w:rsidR="00EB55CE" w:rsidRPr="00470BA0" w:rsidRDefault="00EB55CE" w:rsidP="003A7F8C">
            <w:pPr>
              <w:rPr>
                <w:sz w:val="18"/>
              </w:rPr>
            </w:pPr>
            <w:r w:rsidRPr="00470BA0">
              <w:rPr>
                <w:sz w:val="18"/>
              </w:rPr>
              <w:t>Zprovoznění stanice vývojáře</w:t>
            </w:r>
          </w:p>
        </w:tc>
        <w:tc>
          <w:tcPr>
            <w:tcW w:w="3833" w:type="dxa"/>
          </w:tcPr>
          <w:p w:rsidR="00EB55CE" w:rsidRPr="00470BA0" w:rsidRDefault="00EB55CE" w:rsidP="003A7F8C">
            <w:pPr>
              <w:rPr>
                <w:sz w:val="18"/>
              </w:rPr>
            </w:pPr>
            <w:r w:rsidRPr="00470BA0">
              <w:rPr>
                <w:sz w:val="18"/>
              </w:rPr>
              <w:t>Vytvoření pracoviště vývojáře</w:t>
            </w:r>
          </w:p>
        </w:tc>
        <w:tc>
          <w:tcPr>
            <w:tcW w:w="2824" w:type="dxa"/>
          </w:tcPr>
          <w:p w:rsidR="00EB55CE" w:rsidRPr="00470BA0" w:rsidRDefault="00EB55CE" w:rsidP="003A7F8C">
            <w:pPr>
              <w:rPr>
                <w:sz w:val="18"/>
              </w:rPr>
            </w:pPr>
            <w:r w:rsidRPr="00470BA0">
              <w:rPr>
                <w:sz w:val="18"/>
              </w:rPr>
              <w:t>Akceptace softwarového díla</w:t>
            </w:r>
          </w:p>
        </w:tc>
      </w:tr>
    </w:tbl>
    <w:p w:rsidR="00EB55CE" w:rsidRDefault="00EB55CE" w:rsidP="00EB55CE">
      <w:pPr>
        <w:ind w:left="567"/>
      </w:pPr>
    </w:p>
    <w:p w:rsidR="0093052C" w:rsidRPr="00EE1EA3" w:rsidRDefault="0093052C" w:rsidP="006D7851">
      <w:pPr>
        <w:pStyle w:val="Nadpis1"/>
      </w:pPr>
      <w:bookmarkStart w:id="6" w:name="_Toc456948906"/>
      <w:r w:rsidRPr="00794C2C">
        <w:lastRenderedPageBreak/>
        <w:t>Nasazení resortního elektr</w:t>
      </w:r>
      <w:r>
        <w:t xml:space="preserve">onického systému spisové služby </w:t>
      </w:r>
      <w:r w:rsidRPr="00794C2C">
        <w:t>na Ministerstvu práce a sociálních věcí</w:t>
      </w:r>
      <w:bookmarkEnd w:id="6"/>
    </w:p>
    <w:p w:rsidR="0093052C" w:rsidRPr="00EE1EA3" w:rsidRDefault="0093052C" w:rsidP="006D7851">
      <w:pPr>
        <w:pStyle w:val="Nadpis2"/>
      </w:pPr>
      <w:bookmarkStart w:id="7" w:name="_Toc456948907"/>
      <w:r>
        <w:t>Předmět a podmínky plnění</w:t>
      </w:r>
      <w:bookmarkEnd w:id="7"/>
    </w:p>
    <w:p w:rsidR="0093052C" w:rsidRDefault="0093052C" w:rsidP="006D7851">
      <w:pPr>
        <w:numPr>
          <w:ilvl w:val="1"/>
          <w:numId w:val="3"/>
        </w:numPr>
        <w:spacing w:after="0" w:line="276" w:lineRule="auto"/>
        <w:jc w:val="both"/>
      </w:pPr>
      <w:r w:rsidRPr="001422BE">
        <w:t>Předmětem plnění „Nasazení resortního elektronického systému spisové služby (dále jen RESSS) na Ministerstvu práce a sociálních věcí“ je poskytnutí služeb za účelem nasazení RESSS pro produkč</w:t>
      </w:r>
      <w:r>
        <w:t>ní využití, testování a školení a případná dodávka specifických rozšíření RESSS pro potřeby MPSV.</w:t>
      </w:r>
    </w:p>
    <w:p w:rsidR="0093052C" w:rsidRDefault="0093052C" w:rsidP="0093052C">
      <w:pPr>
        <w:numPr>
          <w:ilvl w:val="1"/>
          <w:numId w:val="2"/>
        </w:numPr>
        <w:spacing w:after="0" w:line="276" w:lineRule="auto"/>
        <w:jc w:val="both"/>
      </w:pPr>
      <w:bookmarkStart w:id="8" w:name="_Ref447114937"/>
      <w:r>
        <w:t xml:space="preserve">Plnění bude splňovat požadavky na něj kladené, které jsou uvedeny </w:t>
      </w:r>
      <w:bookmarkEnd w:id="8"/>
      <w:r>
        <w:t xml:space="preserve">v Příloze číslo 1 </w:t>
      </w:r>
      <w:r w:rsidR="00CE3E96">
        <w:t>Rámcov</w:t>
      </w:r>
      <w:r>
        <w:t xml:space="preserve">é smlouvy </w:t>
      </w:r>
      <w:r w:rsidRPr="0090410B">
        <w:t>Závazné funkční a technické požadavky zadavatele</w:t>
      </w:r>
      <w:r>
        <w:t>.</w:t>
      </w:r>
    </w:p>
    <w:p w:rsidR="0093052C" w:rsidRDefault="0093052C" w:rsidP="0093052C">
      <w:pPr>
        <w:numPr>
          <w:ilvl w:val="1"/>
          <w:numId w:val="2"/>
        </w:numPr>
        <w:spacing w:after="0" w:line="276" w:lineRule="auto"/>
        <w:jc w:val="both"/>
      </w:pPr>
      <w:r>
        <w:t>V rámci nasazení RESSS pro potřeby MPSV budou Dodavatelem poskytnuty následující související služby:</w:t>
      </w:r>
    </w:p>
    <w:p w:rsidR="0093052C" w:rsidRDefault="0093052C" w:rsidP="0093052C">
      <w:pPr>
        <w:numPr>
          <w:ilvl w:val="2"/>
          <w:numId w:val="2"/>
        </w:numPr>
        <w:spacing w:after="0" w:line="276" w:lineRule="auto"/>
        <w:jc w:val="both"/>
      </w:pPr>
      <w:r>
        <w:t>„Provedení detailní analýzy“ požadavků kladených na nasazení RESSS v prostředí MPSV a zpracování cílového modelu nasazení RESSS.</w:t>
      </w:r>
    </w:p>
    <w:p w:rsidR="0093052C" w:rsidRDefault="0093052C" w:rsidP="0093052C">
      <w:pPr>
        <w:numPr>
          <w:ilvl w:val="2"/>
          <w:numId w:val="2"/>
        </w:numPr>
        <w:spacing w:after="0" w:line="276" w:lineRule="auto"/>
        <w:jc w:val="both"/>
      </w:pPr>
      <w:r>
        <w:t>Případný „Návrh a implementace specifických rozšíření“ v souladu s detailními požadavky a modelem nasazení RESSS zpracovaných v rámci detailní analýzy.</w:t>
      </w:r>
    </w:p>
    <w:p w:rsidR="0093052C" w:rsidRDefault="0093052C" w:rsidP="0093052C">
      <w:pPr>
        <w:numPr>
          <w:ilvl w:val="2"/>
          <w:numId w:val="2"/>
        </w:numPr>
        <w:spacing w:after="0" w:line="276" w:lineRule="auto"/>
        <w:jc w:val="both"/>
      </w:pPr>
      <w:r>
        <w:t>„Nasazení produkční instance RESSS“ včetně případných specifických rozšíření do testovacího prostředí MPSV a jeho zprovoznění pro účely produkčního využití.</w:t>
      </w:r>
    </w:p>
    <w:p w:rsidR="0093052C" w:rsidRDefault="0093052C" w:rsidP="0093052C">
      <w:pPr>
        <w:numPr>
          <w:ilvl w:val="2"/>
          <w:numId w:val="2"/>
        </w:numPr>
        <w:spacing w:after="0" w:line="276" w:lineRule="auto"/>
        <w:jc w:val="both"/>
      </w:pPr>
      <w:r>
        <w:t>„Nasazení testovací instance RESSS“ včetně případných specifických rozšíření do testovacího prostředí MPSV a jeho zprovoznění pro účely testování.</w:t>
      </w:r>
    </w:p>
    <w:p w:rsidR="0093052C" w:rsidRDefault="0093052C" w:rsidP="0093052C">
      <w:pPr>
        <w:numPr>
          <w:ilvl w:val="2"/>
          <w:numId w:val="2"/>
        </w:numPr>
        <w:spacing w:after="0" w:line="276" w:lineRule="auto"/>
        <w:jc w:val="both"/>
      </w:pPr>
      <w:r>
        <w:t>„Nasazení školicí instance RESSS“ včetně případných specifických rozšíření do testovacího prostředí MPSV a jeho zprovoznění pro účely školení.</w:t>
      </w:r>
    </w:p>
    <w:p w:rsidR="0093052C" w:rsidRDefault="0093052C" w:rsidP="0093052C">
      <w:pPr>
        <w:numPr>
          <w:ilvl w:val="2"/>
          <w:numId w:val="2"/>
        </w:numPr>
        <w:spacing w:after="0" w:line="276" w:lineRule="auto"/>
        <w:jc w:val="both"/>
      </w:pPr>
      <w:r>
        <w:t>„Provedení migrace dat“ ze stávající implementace elektronického systému spisové služby na MPSV do nasazeného RESSS určeného pro produkční využití.</w:t>
      </w:r>
    </w:p>
    <w:p w:rsidR="0093052C" w:rsidRDefault="0093052C" w:rsidP="0093052C">
      <w:pPr>
        <w:numPr>
          <w:ilvl w:val="2"/>
          <w:numId w:val="2"/>
        </w:numPr>
        <w:spacing w:after="0" w:line="276" w:lineRule="auto"/>
        <w:jc w:val="both"/>
      </w:pPr>
      <w:r>
        <w:t xml:space="preserve">„Provedení migrace anonymizovaného vzorku dat“ ze stávající implementace elektronického systému spisové služby na MPSV do nasazeného RESSS pro potřeby testování a školení.  </w:t>
      </w:r>
    </w:p>
    <w:p w:rsidR="0093052C" w:rsidRDefault="0093052C" w:rsidP="0093052C">
      <w:pPr>
        <w:numPr>
          <w:ilvl w:val="2"/>
          <w:numId w:val="2"/>
        </w:numPr>
        <w:spacing w:after="0" w:line="276" w:lineRule="auto"/>
        <w:jc w:val="both"/>
      </w:pPr>
      <w:r>
        <w:t>„Příprava testovacího plánu a scénářů“ za účelem ověření činnosti nasazeného RESSS.</w:t>
      </w:r>
    </w:p>
    <w:p w:rsidR="0093052C" w:rsidRDefault="0093052C" w:rsidP="0093052C">
      <w:pPr>
        <w:numPr>
          <w:ilvl w:val="2"/>
          <w:numId w:val="2"/>
        </w:numPr>
        <w:spacing w:after="0" w:line="276" w:lineRule="auto"/>
        <w:jc w:val="both"/>
      </w:pPr>
      <w:r>
        <w:t>„Poskytnutí součinnosti pro testování“ za účelem ověření funkčnosti, výkonnosti, stability a bezpečnosti nasazeného RESSS.</w:t>
      </w:r>
    </w:p>
    <w:p w:rsidR="0093052C" w:rsidRDefault="0093052C" w:rsidP="0093052C">
      <w:pPr>
        <w:numPr>
          <w:ilvl w:val="2"/>
          <w:numId w:val="2"/>
        </w:numPr>
        <w:spacing w:after="0" w:line="276" w:lineRule="auto"/>
        <w:jc w:val="both"/>
      </w:pPr>
      <w:r>
        <w:t>„Příprava plánů školení a provedení školení“ uživatelů, metodiků a administrátorů Objednatele.</w:t>
      </w:r>
    </w:p>
    <w:p w:rsidR="0093052C" w:rsidRDefault="0093052C" w:rsidP="0093052C">
      <w:pPr>
        <w:numPr>
          <w:ilvl w:val="1"/>
          <w:numId w:val="2"/>
        </w:numPr>
        <w:spacing w:after="0" w:line="276" w:lineRule="auto"/>
        <w:jc w:val="both"/>
      </w:pPr>
      <w:r>
        <w:t>V rámci služby „Provedení detailní analýzy“ provede Dodavatel detailní analýzu požadavků na nasazení RESSS v MPSV</w:t>
      </w:r>
      <w:r w:rsidRPr="00F47509">
        <w:t xml:space="preserve"> </w:t>
      </w:r>
      <w:r>
        <w:t>kladených na řešení v </w:t>
      </w:r>
      <w:proofErr w:type="gramStart"/>
      <w:r>
        <w:t xml:space="preserve">bodě </w:t>
      </w:r>
      <w:r>
        <w:fldChar w:fldCharType="begin"/>
      </w:r>
      <w:r>
        <w:instrText xml:space="preserve"> REF _Ref447114937 \r \h </w:instrText>
      </w:r>
      <w:r>
        <w:fldChar w:fldCharType="separate"/>
      </w:r>
      <w:r w:rsidR="00C470E0">
        <w:t>1.2</w:t>
      </w:r>
      <w:r>
        <w:fldChar w:fldCharType="end"/>
      </w:r>
      <w:r>
        <w:t>.</w:t>
      </w:r>
      <w:proofErr w:type="gramEnd"/>
      <w:r>
        <w:t xml:space="preserve"> Detailní analýza bude provedena v součinnosti s metodickými a odbornými pracovníky MPSV. V rámci analýzy vyhotoví Dodavatel souhrnný „Analytický model“ dodávaného řešení způsobem, rozsahem a kvalitou odpovídající kapitole 7.1 „Specifikace požadovaných modelů pro softwarové dílo“ standardu architektury Objednatele s názvem </w:t>
      </w:r>
      <w:r w:rsidR="00B23264">
        <w:t>„Modelování informačních systémů“, který je v příloze č. 14 Zadávací dokumentace</w:t>
      </w:r>
      <w:r>
        <w:t>. Dodavatel zpracuje „Katalog požadavků“ a modely, u nichž je uvedeno, že jsou výstupem analytické fáze projektu s tím, že relevantní detailní modely nemusí zpracovávat pro ty části dodávaného řešení, které nevznikají zakázkovým vývojem na základě detailních požadavků Objednatele a ty části, které jsou součástí analytického modelu RESSS (v nezměněné podobě). Model bude předmětem akceptace dílčího plnění ze strany Objednatele.</w:t>
      </w:r>
    </w:p>
    <w:p w:rsidR="0093052C" w:rsidRDefault="0093052C" w:rsidP="0093052C">
      <w:pPr>
        <w:numPr>
          <w:ilvl w:val="1"/>
          <w:numId w:val="2"/>
        </w:numPr>
        <w:spacing w:after="0" w:line="276" w:lineRule="auto"/>
        <w:jc w:val="both"/>
      </w:pPr>
      <w:r>
        <w:t xml:space="preserve">V rámci služby „Návrh a implementace specifických rozšíření“ provede Dodavatel návrh případně zakázkově vyvíjených částí RESSS specifických pro nasazení RESSS pro potřeby MPSV a jejich následnou implementaci tak, aby se staly integrální součástí RESSS nasazené na MPSV. V rámci </w:t>
      </w:r>
      <w:r>
        <w:lastRenderedPageBreak/>
        <w:t>návrhu u zakázkově vyvíjených specifických rozšíření RESSS vyhotoví Dodavatel „M</w:t>
      </w:r>
      <w:r w:rsidRPr="00C41615">
        <w:t xml:space="preserve">odel </w:t>
      </w:r>
      <w:r>
        <w:t xml:space="preserve">návrhu“ rozšíření </w:t>
      </w:r>
      <w:r w:rsidRPr="00C41615">
        <w:t xml:space="preserve">způsobem, rozsahem a kvalitou odpovídající kapitole 7.1 „Specifikace požadovaných modelů pro softwarové dílo“ standardu architektury Objednatele s názvem </w:t>
      </w:r>
      <w:r w:rsidR="00B23264">
        <w:t>„Modelování informačních systémů“, který je v příloze č. 14 Zadávací dokumentace</w:t>
      </w:r>
      <w:r w:rsidRPr="00C41615">
        <w:t xml:space="preserve">. </w:t>
      </w:r>
      <w:r>
        <w:t>Dodavatel</w:t>
      </w:r>
      <w:r w:rsidRPr="00C41615">
        <w:t xml:space="preserve"> zpracuje</w:t>
      </w:r>
      <w:r>
        <w:t xml:space="preserve"> ty modely, </w:t>
      </w:r>
      <w:r w:rsidRPr="00C41615">
        <w:t xml:space="preserve">u nichž je </w:t>
      </w:r>
      <w:r>
        <w:t xml:space="preserve">ve standardu </w:t>
      </w:r>
      <w:r w:rsidRPr="00C41615">
        <w:t>uvede</w:t>
      </w:r>
      <w:r>
        <w:t xml:space="preserve">no, že jsou výstupem </w:t>
      </w:r>
      <w:r w:rsidRPr="00C41615">
        <w:t xml:space="preserve">fáze </w:t>
      </w:r>
      <w:r>
        <w:t xml:space="preserve">návrhu </w:t>
      </w:r>
      <w:r w:rsidRPr="00C41615">
        <w:t>projektu. Model bude předmětem akceptace dílčího plnění ze strany Objednatele.</w:t>
      </w:r>
    </w:p>
    <w:p w:rsidR="0093052C" w:rsidRDefault="0093052C" w:rsidP="0093052C">
      <w:pPr>
        <w:numPr>
          <w:ilvl w:val="1"/>
          <w:numId w:val="2"/>
        </w:numPr>
        <w:spacing w:after="0" w:line="276" w:lineRule="auto"/>
        <w:jc w:val="both"/>
      </w:pPr>
      <w:r>
        <w:t>V rámci služby „Návrh a implementace specifických rozšíření“ Dodavatel implementuje (vyvine) softwarové dílo specifických rozšíření v souladu s detailními požadavky MPSV a návrhem díla a připraví jeho instalační média.</w:t>
      </w:r>
    </w:p>
    <w:p w:rsidR="0093052C" w:rsidRDefault="0093052C" w:rsidP="0093052C">
      <w:pPr>
        <w:numPr>
          <w:ilvl w:val="1"/>
          <w:numId w:val="2"/>
        </w:numPr>
        <w:spacing w:after="0" w:line="276" w:lineRule="auto"/>
        <w:ind w:left="426" w:hanging="426"/>
        <w:jc w:val="both"/>
      </w:pPr>
      <w:r>
        <w:t>V případě dodávky specifických rozšíření RESSS pro potřeby MPSV bude dodávka softwarového díla specifických rozšíření zahrnovat:</w:t>
      </w:r>
    </w:p>
    <w:p w:rsidR="0093052C" w:rsidRDefault="0093052C" w:rsidP="0093052C">
      <w:pPr>
        <w:numPr>
          <w:ilvl w:val="2"/>
          <w:numId w:val="2"/>
        </w:numPr>
        <w:spacing w:after="0" w:line="276" w:lineRule="auto"/>
        <w:jc w:val="both"/>
      </w:pPr>
      <w:r>
        <w:t>Předání specifických rozšíření jako softwarového díla ve spustitelné podobě ve formě modulů, k začlenění do RESSS a to na dvou kopiích instalačních médií.</w:t>
      </w:r>
    </w:p>
    <w:p w:rsidR="0093052C" w:rsidRDefault="0093052C" w:rsidP="0093052C">
      <w:pPr>
        <w:numPr>
          <w:ilvl w:val="2"/>
          <w:numId w:val="2"/>
        </w:numPr>
        <w:spacing w:after="0" w:line="276" w:lineRule="auto"/>
        <w:jc w:val="both"/>
      </w:pPr>
      <w:r>
        <w:t>Předání užívacích práv – licencí k softwarovému dílu specifických rozšíření v souladu s </w:t>
      </w:r>
      <w:r w:rsidR="00CE3E96">
        <w:t>Rámcov</w:t>
      </w:r>
      <w:r>
        <w:t>ou smlouvou.</w:t>
      </w:r>
    </w:p>
    <w:p w:rsidR="0093052C" w:rsidRDefault="0093052C" w:rsidP="0093052C">
      <w:pPr>
        <w:numPr>
          <w:ilvl w:val="2"/>
          <w:numId w:val="2"/>
        </w:numPr>
        <w:spacing w:after="0" w:line="276" w:lineRule="auto"/>
        <w:jc w:val="both"/>
      </w:pPr>
      <w:r>
        <w:t>Předání zdrojových kódů a dalších výstupů nezbytných pro sestavení (kompilaci) softwarového díla specifických rozšíření v souladu s </w:t>
      </w:r>
      <w:r w:rsidR="00CE3E96">
        <w:t>Rámcov</w:t>
      </w:r>
      <w:r>
        <w:t>ou smlouvou na dvou kopiích datových médií.</w:t>
      </w:r>
    </w:p>
    <w:p w:rsidR="0093052C" w:rsidRDefault="0093052C" w:rsidP="0093052C">
      <w:pPr>
        <w:numPr>
          <w:ilvl w:val="2"/>
          <w:numId w:val="2"/>
        </w:numPr>
        <w:spacing w:after="0" w:line="276" w:lineRule="auto"/>
        <w:jc w:val="both"/>
      </w:pPr>
      <w:r>
        <w:t>Předání dokumentace k softwarovému dílu specifických rozšíření ve formě elektronických dokumentů v dohodnutých formátech na datovém nosiči zahrnující:</w:t>
      </w:r>
    </w:p>
    <w:p w:rsidR="0093052C" w:rsidRDefault="0093052C" w:rsidP="0093052C">
      <w:pPr>
        <w:numPr>
          <w:ilvl w:val="3"/>
          <w:numId w:val="2"/>
        </w:numPr>
        <w:spacing w:after="0" w:line="276" w:lineRule="auto"/>
        <w:jc w:val="both"/>
      </w:pPr>
      <w:r>
        <w:t>Instalační příručku.</w:t>
      </w:r>
    </w:p>
    <w:p w:rsidR="0093052C" w:rsidRDefault="0093052C" w:rsidP="0093052C">
      <w:pPr>
        <w:numPr>
          <w:ilvl w:val="3"/>
          <w:numId w:val="2"/>
        </w:numPr>
        <w:spacing w:after="0" w:line="276" w:lineRule="auto"/>
        <w:jc w:val="both"/>
      </w:pPr>
      <w:r>
        <w:t>Příručku administrátora (správce).</w:t>
      </w:r>
    </w:p>
    <w:p w:rsidR="0093052C" w:rsidRDefault="0093052C" w:rsidP="0093052C">
      <w:pPr>
        <w:numPr>
          <w:ilvl w:val="3"/>
          <w:numId w:val="2"/>
        </w:numPr>
        <w:spacing w:after="0" w:line="276" w:lineRule="auto"/>
        <w:jc w:val="both"/>
      </w:pPr>
      <w:r>
        <w:t xml:space="preserve">Příručku programátora. </w:t>
      </w:r>
    </w:p>
    <w:p w:rsidR="0093052C" w:rsidRDefault="0093052C" w:rsidP="0093052C">
      <w:pPr>
        <w:numPr>
          <w:ilvl w:val="3"/>
          <w:numId w:val="2"/>
        </w:numPr>
        <w:spacing w:after="0" w:line="276" w:lineRule="auto"/>
        <w:jc w:val="both"/>
      </w:pPr>
      <w:r>
        <w:t>Uživatelskou příručku.</w:t>
      </w:r>
    </w:p>
    <w:p w:rsidR="0093052C" w:rsidRPr="00C41615" w:rsidRDefault="0093052C" w:rsidP="0093052C">
      <w:pPr>
        <w:numPr>
          <w:ilvl w:val="2"/>
          <w:numId w:val="2"/>
        </w:numPr>
        <w:spacing w:after="0" w:line="276" w:lineRule="auto"/>
        <w:jc w:val="both"/>
      </w:pPr>
      <w:r>
        <w:t>Předání školících materiálů k softwarovému dílu specifických rozšíření ve formě elektronických dokumentů v dohodnutých formátech.</w:t>
      </w:r>
    </w:p>
    <w:p w:rsidR="0093052C" w:rsidRDefault="0093052C" w:rsidP="0093052C">
      <w:pPr>
        <w:numPr>
          <w:ilvl w:val="1"/>
          <w:numId w:val="2"/>
        </w:numPr>
        <w:spacing w:after="0" w:line="276" w:lineRule="auto"/>
        <w:jc w:val="both"/>
      </w:pPr>
      <w:r>
        <w:t>V rámci služby „Nasazení produkční instance RESSS“ provede Dodavatel za součinnosti MPSV nasazení (instalaci) systému RESSS do produkčního prostředí MPSV připraveného na základě pokynů a požadavků Dodavatele. Následně Dodavatel zprovozní systém RESSS pro potřeby jeho produkčního využití.</w:t>
      </w:r>
    </w:p>
    <w:p w:rsidR="0093052C" w:rsidRDefault="0093052C" w:rsidP="0093052C">
      <w:pPr>
        <w:numPr>
          <w:ilvl w:val="1"/>
          <w:numId w:val="2"/>
        </w:numPr>
        <w:spacing w:after="0" w:line="276" w:lineRule="auto"/>
        <w:jc w:val="both"/>
      </w:pPr>
      <w:r>
        <w:t>V rámci služby „Nasazení testovací instance RESSS“ provede Dodavatel za součinnosti MPSV nasazení (instalaci) systému RESSS do testovacího prostředí MPSV připraveného na základě pokynů a požadavků Dodavatele. Následně Dodavatel zprovozní systém RESSS pro potřeby jeho testování.</w:t>
      </w:r>
    </w:p>
    <w:p w:rsidR="0093052C" w:rsidRDefault="0093052C" w:rsidP="0093052C">
      <w:pPr>
        <w:numPr>
          <w:ilvl w:val="1"/>
          <w:numId w:val="2"/>
        </w:numPr>
        <w:spacing w:after="0" w:line="276" w:lineRule="auto"/>
        <w:jc w:val="both"/>
      </w:pPr>
      <w:r>
        <w:t>V rámci služby „Nasazení školící instance RESSS“ provede Dodavatel za součinnosti MPSV nasazení (instalaci) systému RESSS do školícího prostředí MPSV připraveného na základě pokynů a požadavků Dodavatele. Následně Dodavatel zprovozní systém RESSS pro potřeby jeho školení v rámci MPSV.</w:t>
      </w:r>
    </w:p>
    <w:p w:rsidR="0093052C" w:rsidRDefault="0093052C" w:rsidP="0093052C">
      <w:pPr>
        <w:numPr>
          <w:ilvl w:val="1"/>
          <w:numId w:val="2"/>
        </w:numPr>
        <w:spacing w:after="0" w:line="276" w:lineRule="auto"/>
        <w:jc w:val="both"/>
      </w:pPr>
      <w:r>
        <w:t>V rámci služby „Provedení migrace dat“ zajistí Dodavatel přenesení dat a dokumentů ze stávajícího (k době produkčního nasazení RESSS) elektronického systému spisové služby do nasazené instance RESSS určeného pro produkční využití. Pro účely migrace MPSV zajistí součinnost stávajícího řešitele elektronické spisové služby nezbytnou pro provedení migrace.</w:t>
      </w:r>
    </w:p>
    <w:p w:rsidR="0093052C" w:rsidRDefault="0093052C" w:rsidP="0093052C">
      <w:pPr>
        <w:numPr>
          <w:ilvl w:val="1"/>
          <w:numId w:val="2"/>
        </w:numPr>
        <w:spacing w:after="0" w:line="276" w:lineRule="auto"/>
        <w:jc w:val="both"/>
      </w:pPr>
      <w:r>
        <w:t xml:space="preserve">V rámci služby „Provedení migrace anonymizovaného vzorku dat“ zajistí Dodavatel vymezení a přenesení anonymizovaného reprezentativního vzorku dat a dokumentů ze stávajícího (k době produkčního nasazení RESSS) elektronického systému spisové služby do nasazené instance RESSS </w:t>
      </w:r>
      <w:r>
        <w:lastRenderedPageBreak/>
        <w:t xml:space="preserve">určeného pro testování a školení. Pro účely vymezení vzorku dat a jeho migraci MPSV zajistí součinnost stávajícího řešitele elektronické spisové služby nezbytnou pro provedení migrace. </w:t>
      </w:r>
    </w:p>
    <w:p w:rsidR="0093052C" w:rsidRDefault="0093052C" w:rsidP="0093052C">
      <w:pPr>
        <w:numPr>
          <w:ilvl w:val="1"/>
          <w:numId w:val="2"/>
        </w:numPr>
        <w:spacing w:after="0" w:line="276" w:lineRule="auto"/>
        <w:jc w:val="both"/>
      </w:pPr>
      <w:r>
        <w:t xml:space="preserve">V rámci služby „Příprava testovacích plánů a scénářů“ připraví Dodavatel plán testů za účelem ověření požadované funkčnosti nasazeného systému RESSS včetně popisu testovacích scénářů ověřujících jednotlivé dílčí funkcionality. Do plánu testů Dodavatel zahrne též testy výkonnostní (zátěžové), integrační a </w:t>
      </w:r>
      <w:r w:rsidRPr="00426213">
        <w:t>bezpečnostní a to včetně metodického popisu vykonání těchto typů testů. Plán testů a testovací</w:t>
      </w:r>
      <w:r>
        <w:t xml:space="preserve"> scénáře budou akceptovány dodavatelem. Na základě plánu testů a testovacích scénářů budou Objednatelem akceptovány nasazené instance systém RESSS pro potřeby MPSV.</w:t>
      </w:r>
    </w:p>
    <w:p w:rsidR="0093052C" w:rsidRDefault="0093052C" w:rsidP="0093052C">
      <w:pPr>
        <w:numPr>
          <w:ilvl w:val="1"/>
          <w:numId w:val="2"/>
        </w:numPr>
        <w:spacing w:after="0" w:line="276" w:lineRule="auto"/>
        <w:jc w:val="both"/>
      </w:pPr>
      <w:r>
        <w:t>V rámci služby „Poskytnutí součinnosti pro testování“ poskytne Dodavatel součinnost pro provedení testů prováděných na základě jím připraveného testovacího plánu a scénářů. Součinnost bude poskytnuta pracovníkům MPSV či třetích stran pověřených provedením testů.</w:t>
      </w:r>
    </w:p>
    <w:p w:rsidR="0093052C" w:rsidRDefault="0093052C" w:rsidP="005D411E">
      <w:pPr>
        <w:numPr>
          <w:ilvl w:val="1"/>
          <w:numId w:val="2"/>
        </w:numPr>
        <w:spacing w:after="0" w:line="276" w:lineRule="auto"/>
        <w:jc w:val="both"/>
      </w:pPr>
      <w:r>
        <w:t xml:space="preserve">V rámci služby „Příprava plánů školení a provedení školení“ připraví Dodavatel plán školení uživatelů, metodiků a správců MPSV a jejich následné vyškolení v souladu s plánem. Školení bude provedeno v rozsahu </w:t>
      </w:r>
      <w:del w:id="9" w:author="." w:date="2016-09-22T10:06:00Z">
        <w:r w:rsidDel="005D411E">
          <w:rPr>
            <w:highlight w:val="yellow"/>
          </w:rPr>
          <w:delText>1500</w:delText>
        </w:r>
        <w:r w:rsidDel="005D411E">
          <w:delText xml:space="preserve"> pracovníků</w:delText>
        </w:r>
      </w:del>
      <w:ins w:id="10" w:author="." w:date="2016-09-22T10:06:00Z">
        <w:r w:rsidR="005D411E">
          <w:t>uvedeném v </w:t>
        </w:r>
      </w:ins>
      <w:ins w:id="11" w:author="." w:date="2016-09-22T10:16:00Z">
        <w:r w:rsidR="007A6573">
          <w:t>Příloze číslo 1 Rámcové smlouvy Závazné funkční a technické požadavky zadavatele</w:t>
        </w:r>
      </w:ins>
      <w:ins w:id="12" w:author="." w:date="2016-09-22T10:07:00Z">
        <w:r w:rsidR="005D411E">
          <w:t xml:space="preserve"> v požadavku </w:t>
        </w:r>
        <w:r w:rsidR="005D411E" w:rsidRPr="005D411E">
          <w:t>SMPSV002</w:t>
        </w:r>
      </w:ins>
      <w:r>
        <w:t>. Pro potřeby školení zpracuje Dodavatel školící dokumentaci, kterou předá MPSV a která bude předmětem akceptace Objednatelem.</w:t>
      </w:r>
    </w:p>
    <w:p w:rsidR="0093052C" w:rsidRDefault="0093052C" w:rsidP="0093052C">
      <w:pPr>
        <w:numPr>
          <w:ilvl w:val="1"/>
          <w:numId w:val="2"/>
        </w:numPr>
        <w:spacing w:after="0" w:line="276" w:lineRule="auto"/>
        <w:jc w:val="both"/>
      </w:pPr>
      <w:r>
        <w:t>Školení prováděna před nasazením školící instance RESSS na MPSV budou prováděna s využitím školící instance vzniklé v rámci plnění „Softwarové řešení Resortního elektronického systému spisové služby“.</w:t>
      </w:r>
    </w:p>
    <w:p w:rsidR="0093052C" w:rsidRDefault="0093052C" w:rsidP="006D7851">
      <w:pPr>
        <w:pStyle w:val="Nadpis2"/>
      </w:pPr>
      <w:bookmarkStart w:id="13" w:name="_Toc456948908"/>
      <w:r>
        <w:t>Termín a místo plnění</w:t>
      </w:r>
      <w:bookmarkEnd w:id="13"/>
    </w:p>
    <w:p w:rsidR="0093052C" w:rsidRDefault="0093052C" w:rsidP="0093052C">
      <w:pPr>
        <w:numPr>
          <w:ilvl w:val="1"/>
          <w:numId w:val="2"/>
        </w:numPr>
        <w:spacing w:after="0" w:line="276" w:lineRule="auto"/>
        <w:jc w:val="both"/>
      </w:pPr>
      <w:r>
        <w:t>Termín plnění „</w:t>
      </w:r>
      <w:r w:rsidRPr="001422BE">
        <w:t xml:space="preserve">Nasazení resortního elektronického systému </w:t>
      </w:r>
      <w:r>
        <w:t xml:space="preserve">spisové služby </w:t>
      </w:r>
      <w:r w:rsidRPr="001422BE">
        <w:t>na Ministerstvu práce a sociálních věcí</w:t>
      </w:r>
      <w:r>
        <w:t>“ je dán hlavním harmonogramem plnění, který odpovídá službám poskytovaných Dodavatelem v rámci plnění a zahrnuje etapy uvedené v následující tabulce.</w:t>
      </w:r>
    </w:p>
    <w:p w:rsidR="0093052C" w:rsidRDefault="0093052C" w:rsidP="0093052C">
      <w:pPr>
        <w:ind w:left="454"/>
      </w:pPr>
      <w:r>
        <w:t>Pro každou etapu tabulka v příslušném řádku znázorňuje délku etapy a interval jejího průběhu v jednotkách měsíců od zahájení plnění. Každý měsíc trvání plnění je reprezentován jednou buňkou tabulky. Černé buňky znázorňují měsíce, kdy probíhá etapa. Linie označené P</w:t>
      </w:r>
      <w:r w:rsidRPr="00F8409C">
        <w:rPr>
          <w:vertAlign w:val="subscript"/>
        </w:rPr>
        <w:t>1</w:t>
      </w:r>
      <w:r>
        <w:t>, P</w:t>
      </w:r>
      <w:r w:rsidRPr="00F8409C">
        <w:rPr>
          <w:vertAlign w:val="subscript"/>
        </w:rPr>
        <w:t>2</w:t>
      </w:r>
      <w:r>
        <w:t xml:space="preserve"> a P</w:t>
      </w:r>
      <w:r w:rsidRPr="00F8409C">
        <w:rPr>
          <w:vertAlign w:val="subscript"/>
        </w:rPr>
        <w:t>3</w:t>
      </w:r>
      <w:r>
        <w:t>, pak označují termíny dále v dokumentu uvedených platebních milníků.</w:t>
      </w:r>
      <w:r w:rsidRPr="00426213">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394"/>
        <w:gridCol w:w="340"/>
        <w:gridCol w:w="340"/>
        <w:gridCol w:w="340"/>
        <w:gridCol w:w="340"/>
        <w:gridCol w:w="340"/>
        <w:gridCol w:w="340"/>
        <w:gridCol w:w="340"/>
      </w:tblGrid>
      <w:tr w:rsidR="0093052C" w:rsidRPr="005B6191" w:rsidTr="003A7F8C">
        <w:trPr>
          <w:trHeight w:hRule="exact" w:val="340"/>
          <w:jc w:val="center"/>
        </w:trPr>
        <w:tc>
          <w:tcPr>
            <w:tcW w:w="4394" w:type="dxa"/>
            <w:tcBorders>
              <w:top w:val="nil"/>
              <w:left w:val="nil"/>
              <w:bottom w:val="nil"/>
              <w:right w:val="nil"/>
            </w:tcBorders>
            <w:shd w:val="clear" w:color="auto" w:fill="auto"/>
            <w:tcMar>
              <w:left w:w="113" w:type="dxa"/>
              <w:right w:w="113" w:type="dxa"/>
            </w:tcMar>
            <w:vAlign w:val="center"/>
          </w:tcPr>
          <w:p w:rsidR="0093052C" w:rsidRPr="005B6191" w:rsidRDefault="0093052C" w:rsidP="003A7F8C">
            <w:pPr>
              <w:rPr>
                <w:b/>
              </w:rPr>
            </w:pPr>
          </w:p>
        </w:tc>
        <w:tc>
          <w:tcPr>
            <w:tcW w:w="340" w:type="dxa"/>
            <w:tcBorders>
              <w:top w:val="nil"/>
              <w:left w:val="nil"/>
              <w:bottom w:val="dotted" w:sz="4" w:space="0" w:color="auto"/>
              <w:right w:val="nil"/>
            </w:tcBorders>
            <w:shd w:val="clear" w:color="auto" w:fill="auto"/>
            <w:vAlign w:val="center"/>
          </w:tcPr>
          <w:p w:rsidR="0093052C" w:rsidRPr="005B6191" w:rsidRDefault="0093052C" w:rsidP="003A7F8C">
            <w:pPr>
              <w:jc w:val="center"/>
              <w:rPr>
                <w:b/>
              </w:rPr>
            </w:pPr>
            <w:r w:rsidRPr="005B6191">
              <w:t>1</w:t>
            </w:r>
          </w:p>
        </w:tc>
        <w:tc>
          <w:tcPr>
            <w:tcW w:w="340" w:type="dxa"/>
            <w:tcBorders>
              <w:top w:val="nil"/>
              <w:left w:val="nil"/>
              <w:bottom w:val="dotted" w:sz="4" w:space="0" w:color="auto"/>
              <w:right w:val="nil"/>
            </w:tcBorders>
            <w:shd w:val="clear" w:color="auto" w:fill="auto"/>
            <w:vAlign w:val="center"/>
          </w:tcPr>
          <w:p w:rsidR="0093052C" w:rsidRPr="005B6191" w:rsidRDefault="0093052C" w:rsidP="003A7F8C">
            <w:pPr>
              <w:jc w:val="center"/>
              <w:rPr>
                <w:b/>
              </w:rPr>
            </w:pPr>
            <w:r w:rsidRPr="005B6191">
              <w:t>2</w:t>
            </w:r>
          </w:p>
        </w:tc>
        <w:tc>
          <w:tcPr>
            <w:tcW w:w="340" w:type="dxa"/>
            <w:tcBorders>
              <w:top w:val="nil"/>
              <w:left w:val="nil"/>
              <w:bottom w:val="dotted" w:sz="4" w:space="0" w:color="auto"/>
              <w:right w:val="nil"/>
            </w:tcBorders>
            <w:shd w:val="clear" w:color="auto" w:fill="auto"/>
            <w:vAlign w:val="center"/>
          </w:tcPr>
          <w:p w:rsidR="0093052C" w:rsidRPr="005B6191" w:rsidRDefault="0093052C" w:rsidP="003A7F8C">
            <w:pPr>
              <w:jc w:val="center"/>
              <w:rPr>
                <w:b/>
              </w:rPr>
            </w:pPr>
            <w:r w:rsidRPr="005B6191">
              <w:t>3</w:t>
            </w:r>
          </w:p>
        </w:tc>
        <w:tc>
          <w:tcPr>
            <w:tcW w:w="340" w:type="dxa"/>
            <w:tcBorders>
              <w:top w:val="nil"/>
              <w:left w:val="nil"/>
              <w:bottom w:val="dotted" w:sz="4" w:space="0" w:color="auto"/>
              <w:right w:val="nil"/>
            </w:tcBorders>
            <w:shd w:val="clear" w:color="auto" w:fill="auto"/>
            <w:vAlign w:val="center"/>
          </w:tcPr>
          <w:p w:rsidR="0093052C" w:rsidRPr="005B6191" w:rsidRDefault="0093052C" w:rsidP="003A7F8C">
            <w:pPr>
              <w:jc w:val="center"/>
              <w:rPr>
                <w:b/>
              </w:rPr>
            </w:pPr>
            <w:r w:rsidRPr="005B6191">
              <w:t>4</w:t>
            </w:r>
          </w:p>
        </w:tc>
        <w:tc>
          <w:tcPr>
            <w:tcW w:w="340" w:type="dxa"/>
            <w:tcBorders>
              <w:top w:val="nil"/>
              <w:left w:val="nil"/>
              <w:bottom w:val="dotted" w:sz="4" w:space="0" w:color="auto"/>
              <w:right w:val="nil"/>
            </w:tcBorders>
            <w:shd w:val="clear" w:color="auto" w:fill="auto"/>
            <w:vAlign w:val="center"/>
          </w:tcPr>
          <w:p w:rsidR="0093052C" w:rsidRPr="005B6191" w:rsidRDefault="0093052C" w:rsidP="003A7F8C">
            <w:pPr>
              <w:jc w:val="center"/>
              <w:rPr>
                <w:b/>
              </w:rPr>
            </w:pPr>
            <w:r w:rsidRPr="005B6191">
              <w:t>5</w:t>
            </w:r>
          </w:p>
        </w:tc>
        <w:tc>
          <w:tcPr>
            <w:tcW w:w="340" w:type="dxa"/>
            <w:tcBorders>
              <w:top w:val="nil"/>
              <w:left w:val="nil"/>
              <w:bottom w:val="dotted" w:sz="4" w:space="0" w:color="auto"/>
              <w:right w:val="nil"/>
            </w:tcBorders>
            <w:shd w:val="clear" w:color="auto" w:fill="auto"/>
            <w:vAlign w:val="center"/>
          </w:tcPr>
          <w:p w:rsidR="0093052C" w:rsidRPr="005B6191" w:rsidRDefault="0093052C" w:rsidP="003A7F8C">
            <w:pPr>
              <w:jc w:val="center"/>
              <w:rPr>
                <w:b/>
              </w:rPr>
            </w:pPr>
            <w:r w:rsidRPr="005B6191">
              <w:t>6</w:t>
            </w:r>
          </w:p>
        </w:tc>
        <w:tc>
          <w:tcPr>
            <w:tcW w:w="340" w:type="dxa"/>
            <w:tcBorders>
              <w:top w:val="nil"/>
              <w:left w:val="nil"/>
              <w:bottom w:val="dotted" w:sz="4" w:space="0" w:color="auto"/>
              <w:right w:val="nil"/>
            </w:tcBorders>
            <w:shd w:val="clear" w:color="auto" w:fill="auto"/>
            <w:vAlign w:val="center"/>
          </w:tcPr>
          <w:p w:rsidR="0093052C" w:rsidRPr="005B6191" w:rsidRDefault="0093052C" w:rsidP="003A7F8C">
            <w:pPr>
              <w:jc w:val="center"/>
              <w:rPr>
                <w:b/>
              </w:rPr>
            </w:pPr>
            <w:r w:rsidRPr="005B6191">
              <w:t>7</w:t>
            </w:r>
          </w:p>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Default="0093052C" w:rsidP="003A7F8C">
            <w:r w:rsidRPr="00F94EEF">
              <w:rPr>
                <w:sz w:val="18"/>
              </w:rPr>
              <w:t>Provedení detailní analýzy</w:t>
            </w:r>
          </w:p>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FFFFFF"/>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single" w:sz="4" w:space="0" w:color="auto"/>
            </w:tcBorders>
            <w:shd w:val="clear" w:color="auto" w:fill="auto"/>
            <w:vAlign w:val="center"/>
          </w:tcPr>
          <w:p w:rsidR="0093052C" w:rsidRDefault="0093052C" w:rsidP="003A7F8C"/>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Pr="00F94EEF" w:rsidRDefault="0093052C" w:rsidP="003A7F8C">
            <w:pPr>
              <w:rPr>
                <w:sz w:val="18"/>
              </w:rPr>
            </w:pPr>
            <w:r w:rsidRPr="00F94EEF">
              <w:rPr>
                <w:sz w:val="18"/>
              </w:rPr>
              <w:t>Návrh a implementace specifických rozšíření</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FFFFFF"/>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single" w:sz="4" w:space="0" w:color="auto"/>
            </w:tcBorders>
            <w:shd w:val="clear" w:color="auto" w:fill="auto"/>
            <w:vAlign w:val="center"/>
          </w:tcPr>
          <w:p w:rsidR="0093052C" w:rsidRDefault="0093052C" w:rsidP="003A7F8C"/>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Pr="00F94EEF" w:rsidRDefault="0093052C" w:rsidP="003A7F8C">
            <w:pPr>
              <w:rPr>
                <w:sz w:val="18"/>
              </w:rPr>
            </w:pPr>
            <w:r w:rsidRPr="00F94EEF">
              <w:rPr>
                <w:sz w:val="18"/>
              </w:rPr>
              <w:t>Příprava testovacího plánu a scénářů</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FFFFFF"/>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single" w:sz="4" w:space="0" w:color="auto"/>
            </w:tcBorders>
            <w:shd w:val="clear" w:color="auto" w:fill="auto"/>
            <w:vAlign w:val="center"/>
          </w:tcPr>
          <w:p w:rsidR="0093052C" w:rsidRDefault="0093052C" w:rsidP="003A7F8C"/>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Pr="00F94EEF" w:rsidRDefault="0093052C" w:rsidP="003A7F8C">
            <w:pPr>
              <w:rPr>
                <w:sz w:val="18"/>
              </w:rPr>
            </w:pPr>
            <w:r w:rsidRPr="00F94EEF">
              <w:rPr>
                <w:sz w:val="18"/>
              </w:rPr>
              <w:t>Provedení migrace anonymizovaného vzorku dat</w:t>
            </w:r>
          </w:p>
          <w:p w:rsidR="0093052C" w:rsidRPr="00F94EEF" w:rsidRDefault="0093052C" w:rsidP="003A7F8C">
            <w:pPr>
              <w:rPr>
                <w:sz w:val="18"/>
              </w:rPr>
            </w:pP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FFFFFF"/>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FFFFFF"/>
            <w:vAlign w:val="center"/>
          </w:tcPr>
          <w:p w:rsidR="0093052C" w:rsidRDefault="0093052C" w:rsidP="003A7F8C"/>
        </w:tc>
        <w:tc>
          <w:tcPr>
            <w:tcW w:w="340" w:type="dxa"/>
            <w:tcBorders>
              <w:top w:val="dotted" w:sz="4" w:space="0" w:color="auto"/>
              <w:left w:val="single" w:sz="4" w:space="0" w:color="auto"/>
              <w:bottom w:val="dotted" w:sz="4" w:space="0" w:color="auto"/>
              <w:right w:val="single" w:sz="4" w:space="0" w:color="auto"/>
            </w:tcBorders>
            <w:shd w:val="clear" w:color="auto" w:fill="auto"/>
            <w:vAlign w:val="center"/>
          </w:tcPr>
          <w:p w:rsidR="0093052C" w:rsidRDefault="0093052C" w:rsidP="003A7F8C"/>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Pr="00F94EEF" w:rsidRDefault="0093052C" w:rsidP="003A7F8C">
            <w:pPr>
              <w:rPr>
                <w:sz w:val="18"/>
              </w:rPr>
            </w:pPr>
            <w:r w:rsidRPr="00F94EEF">
              <w:rPr>
                <w:sz w:val="18"/>
              </w:rPr>
              <w:t>Nasazení testovací instance RESSS</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FFFFFF"/>
            <w:vAlign w:val="center"/>
          </w:tcPr>
          <w:p w:rsidR="0093052C" w:rsidRDefault="0093052C" w:rsidP="003A7F8C"/>
        </w:tc>
        <w:tc>
          <w:tcPr>
            <w:tcW w:w="340" w:type="dxa"/>
            <w:tcBorders>
              <w:top w:val="dotted" w:sz="4" w:space="0" w:color="auto"/>
              <w:left w:val="single" w:sz="4" w:space="0" w:color="auto"/>
              <w:bottom w:val="dotted" w:sz="4" w:space="0" w:color="auto"/>
              <w:right w:val="single" w:sz="4" w:space="0" w:color="auto"/>
            </w:tcBorders>
            <w:shd w:val="clear" w:color="auto" w:fill="FFFFFF"/>
            <w:vAlign w:val="center"/>
          </w:tcPr>
          <w:p w:rsidR="0093052C" w:rsidRDefault="0093052C" w:rsidP="003A7F8C"/>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Pr="00F94EEF" w:rsidRDefault="0093052C" w:rsidP="003A7F8C">
            <w:pPr>
              <w:rPr>
                <w:sz w:val="18"/>
              </w:rPr>
            </w:pPr>
            <w:r w:rsidRPr="00F94EEF">
              <w:rPr>
                <w:sz w:val="18"/>
              </w:rPr>
              <w:t>Poskytnutí součinnosti pro testování</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FFFFFF"/>
            <w:vAlign w:val="center"/>
          </w:tcPr>
          <w:p w:rsidR="0093052C" w:rsidRDefault="0093052C" w:rsidP="003A7F8C"/>
        </w:tc>
        <w:tc>
          <w:tcPr>
            <w:tcW w:w="340" w:type="dxa"/>
            <w:tcBorders>
              <w:top w:val="dotted" w:sz="4" w:space="0" w:color="auto"/>
              <w:left w:val="single" w:sz="4" w:space="0" w:color="auto"/>
              <w:bottom w:val="dotted" w:sz="4" w:space="0" w:color="auto"/>
              <w:right w:val="single" w:sz="4" w:space="0" w:color="auto"/>
            </w:tcBorders>
            <w:shd w:val="clear" w:color="auto" w:fill="FFFFFF"/>
            <w:vAlign w:val="center"/>
          </w:tcPr>
          <w:p w:rsidR="0093052C" w:rsidRDefault="0093052C" w:rsidP="003A7F8C"/>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Pr="00F94EEF" w:rsidRDefault="0093052C" w:rsidP="003A7F8C">
            <w:pPr>
              <w:rPr>
                <w:sz w:val="18"/>
              </w:rPr>
            </w:pPr>
            <w:r w:rsidRPr="00F94EEF">
              <w:rPr>
                <w:sz w:val="18"/>
              </w:rPr>
              <w:t>Provedení migrace dat</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FFFFFF"/>
            <w:vAlign w:val="center"/>
          </w:tcPr>
          <w:p w:rsidR="0093052C" w:rsidRDefault="0093052C" w:rsidP="003A7F8C"/>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Pr="00F94EEF" w:rsidRDefault="0093052C" w:rsidP="003A7F8C">
            <w:pPr>
              <w:rPr>
                <w:sz w:val="18"/>
              </w:rPr>
            </w:pPr>
            <w:r w:rsidRPr="00F94EEF">
              <w:rPr>
                <w:sz w:val="18"/>
              </w:rPr>
              <w:t>Nasazení produkční instance RESSS</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Pr="00F94EEF" w:rsidRDefault="0093052C" w:rsidP="003A7F8C">
            <w:pPr>
              <w:rPr>
                <w:sz w:val="18"/>
              </w:rPr>
            </w:pPr>
            <w:r w:rsidRPr="00F94EEF">
              <w:rPr>
                <w:sz w:val="18"/>
              </w:rPr>
              <w:t>Nasazení školicí instance RESSS</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Pr="00F94EEF" w:rsidRDefault="0093052C" w:rsidP="003A7F8C">
            <w:pPr>
              <w:rPr>
                <w:sz w:val="18"/>
              </w:rPr>
            </w:pPr>
            <w:r w:rsidRPr="00F94EEF">
              <w:rPr>
                <w:sz w:val="18"/>
              </w:rPr>
              <w:t>Příprava plánů školení a provedení školení</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r>
      <w:tr w:rsidR="0093052C" w:rsidTr="003A7F8C">
        <w:trPr>
          <w:trHeight w:hRule="exact" w:val="340"/>
          <w:jc w:val="center"/>
        </w:trPr>
        <w:tc>
          <w:tcPr>
            <w:tcW w:w="4394" w:type="dxa"/>
            <w:tcBorders>
              <w:top w:val="nil"/>
              <w:left w:val="nil"/>
              <w:bottom w:val="nil"/>
              <w:right w:val="nil"/>
            </w:tcBorders>
            <w:shd w:val="clear" w:color="auto" w:fill="auto"/>
            <w:tcMar>
              <w:left w:w="113" w:type="dxa"/>
              <w:right w:w="113" w:type="dxa"/>
            </w:tcMar>
            <w:vAlign w:val="center"/>
          </w:tcPr>
          <w:p w:rsidR="0093052C" w:rsidRPr="00F94EEF" w:rsidRDefault="0093052C" w:rsidP="003A7F8C">
            <w:pPr>
              <w:jc w:val="center"/>
              <w:rPr>
                <w:sz w:val="18"/>
              </w:rPr>
            </w:pPr>
          </w:p>
        </w:tc>
        <w:tc>
          <w:tcPr>
            <w:tcW w:w="340" w:type="dxa"/>
            <w:tcBorders>
              <w:top w:val="dotted" w:sz="4" w:space="0" w:color="auto"/>
              <w:left w:val="nil"/>
              <w:bottom w:val="nil"/>
              <w:right w:val="nil"/>
            </w:tcBorders>
            <w:shd w:val="clear" w:color="auto" w:fill="auto"/>
            <w:vAlign w:val="center"/>
          </w:tcPr>
          <w:p w:rsidR="0093052C" w:rsidRDefault="0093052C" w:rsidP="003A7F8C">
            <w:pPr>
              <w:jc w:val="center"/>
            </w:pPr>
          </w:p>
        </w:tc>
        <w:tc>
          <w:tcPr>
            <w:tcW w:w="340" w:type="dxa"/>
            <w:tcBorders>
              <w:top w:val="dotted" w:sz="4" w:space="0" w:color="auto"/>
              <w:left w:val="nil"/>
              <w:bottom w:val="nil"/>
              <w:right w:val="single" w:sz="4" w:space="0" w:color="auto"/>
            </w:tcBorders>
            <w:shd w:val="clear" w:color="auto" w:fill="auto"/>
            <w:vAlign w:val="center"/>
          </w:tcPr>
          <w:p w:rsidR="0093052C" w:rsidRDefault="0093052C" w:rsidP="003A7F8C">
            <w:pPr>
              <w:jc w:val="center"/>
            </w:pPr>
            <w:r>
              <w:t>P</w:t>
            </w:r>
            <w:r w:rsidRPr="00F94EEF">
              <w:rPr>
                <w:vertAlign w:val="subscript"/>
              </w:rPr>
              <w:t>1</w:t>
            </w:r>
          </w:p>
        </w:tc>
        <w:tc>
          <w:tcPr>
            <w:tcW w:w="340" w:type="dxa"/>
            <w:tcBorders>
              <w:top w:val="dotted" w:sz="4" w:space="0" w:color="auto"/>
              <w:left w:val="single" w:sz="4" w:space="0" w:color="auto"/>
              <w:bottom w:val="nil"/>
              <w:right w:val="nil"/>
            </w:tcBorders>
            <w:shd w:val="clear" w:color="auto" w:fill="auto"/>
            <w:vAlign w:val="center"/>
          </w:tcPr>
          <w:p w:rsidR="0093052C" w:rsidRDefault="0093052C" w:rsidP="003A7F8C">
            <w:pPr>
              <w:jc w:val="center"/>
            </w:pPr>
          </w:p>
        </w:tc>
        <w:tc>
          <w:tcPr>
            <w:tcW w:w="340" w:type="dxa"/>
            <w:tcBorders>
              <w:top w:val="dotted" w:sz="4" w:space="0" w:color="auto"/>
              <w:left w:val="nil"/>
              <w:bottom w:val="nil"/>
              <w:right w:val="nil"/>
            </w:tcBorders>
            <w:shd w:val="clear" w:color="auto" w:fill="auto"/>
            <w:vAlign w:val="center"/>
          </w:tcPr>
          <w:p w:rsidR="0093052C" w:rsidRDefault="0093052C" w:rsidP="003A7F8C">
            <w:pPr>
              <w:jc w:val="center"/>
            </w:pPr>
          </w:p>
        </w:tc>
        <w:tc>
          <w:tcPr>
            <w:tcW w:w="340" w:type="dxa"/>
            <w:tcBorders>
              <w:top w:val="dotted" w:sz="4" w:space="0" w:color="auto"/>
              <w:left w:val="nil"/>
              <w:bottom w:val="nil"/>
              <w:right w:val="nil"/>
            </w:tcBorders>
            <w:shd w:val="clear" w:color="auto" w:fill="auto"/>
            <w:vAlign w:val="center"/>
          </w:tcPr>
          <w:p w:rsidR="0093052C" w:rsidRDefault="0093052C" w:rsidP="003A7F8C">
            <w:pPr>
              <w:jc w:val="center"/>
            </w:pPr>
          </w:p>
        </w:tc>
        <w:tc>
          <w:tcPr>
            <w:tcW w:w="340" w:type="dxa"/>
            <w:tcBorders>
              <w:top w:val="dotted" w:sz="4" w:space="0" w:color="auto"/>
              <w:left w:val="nil"/>
              <w:bottom w:val="nil"/>
              <w:right w:val="single" w:sz="4" w:space="0" w:color="auto"/>
            </w:tcBorders>
            <w:shd w:val="clear" w:color="auto" w:fill="auto"/>
            <w:vAlign w:val="center"/>
          </w:tcPr>
          <w:p w:rsidR="0093052C" w:rsidRDefault="0093052C" w:rsidP="003A7F8C">
            <w:pPr>
              <w:jc w:val="center"/>
            </w:pPr>
            <w:r>
              <w:t>P</w:t>
            </w:r>
            <w:r w:rsidRPr="00F94EEF">
              <w:rPr>
                <w:vertAlign w:val="subscript"/>
              </w:rPr>
              <w:t>2</w:t>
            </w:r>
          </w:p>
        </w:tc>
        <w:tc>
          <w:tcPr>
            <w:tcW w:w="340" w:type="dxa"/>
            <w:tcBorders>
              <w:top w:val="dotted" w:sz="4" w:space="0" w:color="auto"/>
              <w:left w:val="single" w:sz="4" w:space="0" w:color="auto"/>
              <w:bottom w:val="nil"/>
              <w:right w:val="single" w:sz="4" w:space="0" w:color="auto"/>
            </w:tcBorders>
            <w:shd w:val="clear" w:color="auto" w:fill="auto"/>
            <w:vAlign w:val="center"/>
          </w:tcPr>
          <w:p w:rsidR="0093052C" w:rsidRDefault="0093052C" w:rsidP="003A7F8C">
            <w:pPr>
              <w:jc w:val="center"/>
            </w:pPr>
            <w:r>
              <w:t>P</w:t>
            </w:r>
            <w:r w:rsidRPr="00F94EEF">
              <w:rPr>
                <w:vertAlign w:val="subscript"/>
              </w:rPr>
              <w:t>3</w:t>
            </w:r>
          </w:p>
        </w:tc>
      </w:tr>
    </w:tbl>
    <w:p w:rsidR="0093052C" w:rsidRDefault="0093052C" w:rsidP="0093052C">
      <w:pPr>
        <w:ind w:left="454"/>
      </w:pPr>
    </w:p>
    <w:p w:rsidR="0093052C" w:rsidRDefault="0093052C" w:rsidP="0093052C">
      <w:pPr>
        <w:ind w:left="454"/>
      </w:pPr>
      <w:r>
        <w:t>Místem plnění „</w:t>
      </w:r>
      <w:r w:rsidRPr="001422BE">
        <w:t xml:space="preserve">Nasazení resortního elektronického systému </w:t>
      </w:r>
      <w:r>
        <w:t xml:space="preserve">spisové služby </w:t>
      </w:r>
      <w:r w:rsidRPr="001422BE">
        <w:t>na Ministerstvu práce a sociálních věcí</w:t>
      </w:r>
      <w:r>
        <w:t>“ je primárně sídlo MPSV.</w:t>
      </w:r>
    </w:p>
    <w:p w:rsidR="0093052C" w:rsidRDefault="00860495" w:rsidP="006D7851">
      <w:pPr>
        <w:pStyle w:val="Nadpis2"/>
      </w:pPr>
      <w:bookmarkStart w:id="14" w:name="_Toc456948909"/>
      <w:r>
        <w:lastRenderedPageBreak/>
        <w:t>Platební podmínky</w:t>
      </w:r>
      <w:bookmarkEnd w:id="14"/>
    </w:p>
    <w:p w:rsidR="0093052C" w:rsidRDefault="0093052C" w:rsidP="0093052C">
      <w:pPr>
        <w:numPr>
          <w:ilvl w:val="1"/>
          <w:numId w:val="2"/>
        </w:numPr>
        <w:spacing w:after="0" w:line="276" w:lineRule="auto"/>
        <w:jc w:val="both"/>
      </w:pPr>
      <w:r>
        <w:t>Celková cena za plnění „</w:t>
      </w:r>
      <w:r w:rsidRPr="001422BE">
        <w:t xml:space="preserve">Nasazení resortního elektronického systému </w:t>
      </w:r>
      <w:r>
        <w:t xml:space="preserve">spisové služby </w:t>
      </w:r>
      <w:r w:rsidRPr="001422BE">
        <w:t>na Ministerstvu práce a sociálních věcí</w:t>
      </w:r>
      <w:r>
        <w:t>“ je cenou jednotkovou za dílo zahrnující cenu případných specifických rozšíření RESSS pro MPSV (včetně užívacích práv) a požadované související služby.</w:t>
      </w:r>
    </w:p>
    <w:p w:rsidR="0093052C" w:rsidRDefault="0093052C" w:rsidP="0093052C">
      <w:pPr>
        <w:numPr>
          <w:ilvl w:val="1"/>
          <w:numId w:val="2"/>
        </w:numPr>
        <w:spacing w:after="0" w:line="276" w:lineRule="auto"/>
        <w:jc w:val="both"/>
      </w:pPr>
      <w:r>
        <w:t>Platební (fakturační) milníky plnění „</w:t>
      </w:r>
      <w:r w:rsidRPr="001422BE">
        <w:t xml:space="preserve">Nasazení resortního elektronického systému </w:t>
      </w:r>
      <w:r>
        <w:t xml:space="preserve">spisové služby </w:t>
      </w:r>
      <w:r w:rsidRPr="001422BE">
        <w:t>na Ministerstvu práce a sociálních věcí</w:t>
      </w:r>
      <w:r>
        <w:t>“ jsou vázány na dílčí akceptace plnění podle následující tabulky:</w:t>
      </w:r>
    </w:p>
    <w:p w:rsidR="0093052C" w:rsidRDefault="0093052C" w:rsidP="0093052C">
      <w:pPr>
        <w:ind w:left="567"/>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3969"/>
        <w:gridCol w:w="2830"/>
      </w:tblGrid>
      <w:tr w:rsidR="0093052C" w:rsidRPr="00BA537D" w:rsidTr="003A7F8C">
        <w:tc>
          <w:tcPr>
            <w:tcW w:w="1696" w:type="dxa"/>
          </w:tcPr>
          <w:p w:rsidR="0093052C" w:rsidRPr="00BA537D" w:rsidRDefault="0093052C" w:rsidP="003A7F8C">
            <w:pPr>
              <w:pStyle w:val="Small"/>
              <w:rPr>
                <w:b/>
              </w:rPr>
            </w:pPr>
            <w:r w:rsidRPr="00BA537D">
              <w:rPr>
                <w:b/>
              </w:rPr>
              <w:t>Platební milník</w:t>
            </w:r>
          </w:p>
        </w:tc>
        <w:tc>
          <w:tcPr>
            <w:tcW w:w="3969" w:type="dxa"/>
          </w:tcPr>
          <w:p w:rsidR="0093052C" w:rsidRPr="00BA537D" w:rsidRDefault="0093052C" w:rsidP="003A7F8C">
            <w:pPr>
              <w:pStyle w:val="Small"/>
              <w:rPr>
                <w:b/>
              </w:rPr>
            </w:pPr>
            <w:r w:rsidRPr="00BA537D">
              <w:rPr>
                <w:b/>
              </w:rPr>
              <w:t>Dílčí akceptace plnění</w:t>
            </w:r>
          </w:p>
        </w:tc>
        <w:tc>
          <w:tcPr>
            <w:tcW w:w="2830" w:type="dxa"/>
          </w:tcPr>
          <w:p w:rsidR="0093052C" w:rsidRPr="00BA537D" w:rsidRDefault="0093052C" w:rsidP="003A7F8C">
            <w:pPr>
              <w:pStyle w:val="Small"/>
              <w:rPr>
                <w:b/>
              </w:rPr>
            </w:pPr>
            <w:r w:rsidRPr="00BA537D">
              <w:rPr>
                <w:b/>
              </w:rPr>
              <w:t>Výše platby (fakturace)</w:t>
            </w:r>
          </w:p>
        </w:tc>
      </w:tr>
      <w:tr w:rsidR="0093052C" w:rsidRPr="00BA537D" w:rsidTr="003A7F8C">
        <w:tc>
          <w:tcPr>
            <w:tcW w:w="1696" w:type="dxa"/>
          </w:tcPr>
          <w:p w:rsidR="0093052C" w:rsidRPr="00BA537D" w:rsidRDefault="0093052C" w:rsidP="003A7F8C">
            <w:pPr>
              <w:pStyle w:val="Small"/>
              <w:jc w:val="center"/>
            </w:pPr>
            <w:r w:rsidRPr="00BA537D">
              <w:t>P</w:t>
            </w:r>
            <w:r w:rsidRPr="00BA537D">
              <w:rPr>
                <w:vertAlign w:val="subscript"/>
              </w:rPr>
              <w:t>1</w:t>
            </w:r>
          </w:p>
        </w:tc>
        <w:tc>
          <w:tcPr>
            <w:tcW w:w="3969" w:type="dxa"/>
          </w:tcPr>
          <w:p w:rsidR="0093052C" w:rsidRPr="00BA537D" w:rsidRDefault="0093052C" w:rsidP="003A7F8C">
            <w:pPr>
              <w:pStyle w:val="Small"/>
            </w:pPr>
            <w:r w:rsidRPr="00BA537D">
              <w:t>Akceptace analýzy</w:t>
            </w:r>
          </w:p>
        </w:tc>
        <w:tc>
          <w:tcPr>
            <w:tcW w:w="2830" w:type="dxa"/>
          </w:tcPr>
          <w:p w:rsidR="0093052C" w:rsidRPr="00BA537D" w:rsidRDefault="0093052C" w:rsidP="003A7F8C">
            <w:pPr>
              <w:pStyle w:val="Small"/>
            </w:pPr>
            <w:r w:rsidRPr="00BA537D">
              <w:t>20% z celkové ceny</w:t>
            </w:r>
          </w:p>
        </w:tc>
      </w:tr>
      <w:tr w:rsidR="0093052C" w:rsidRPr="00BA537D" w:rsidTr="003A7F8C">
        <w:tc>
          <w:tcPr>
            <w:tcW w:w="1696" w:type="dxa"/>
          </w:tcPr>
          <w:p w:rsidR="0093052C" w:rsidRPr="00BA537D" w:rsidRDefault="0093052C" w:rsidP="003A7F8C">
            <w:pPr>
              <w:pStyle w:val="Small"/>
              <w:jc w:val="center"/>
            </w:pPr>
            <w:r w:rsidRPr="00BA537D">
              <w:t>P</w:t>
            </w:r>
            <w:r w:rsidRPr="00BA537D">
              <w:rPr>
                <w:vertAlign w:val="subscript"/>
              </w:rPr>
              <w:t>2</w:t>
            </w:r>
          </w:p>
        </w:tc>
        <w:tc>
          <w:tcPr>
            <w:tcW w:w="3969" w:type="dxa"/>
          </w:tcPr>
          <w:p w:rsidR="0093052C" w:rsidRPr="00BA537D" w:rsidRDefault="0093052C" w:rsidP="003A7F8C">
            <w:pPr>
              <w:pStyle w:val="Small"/>
            </w:pPr>
            <w:r w:rsidRPr="00BA537D">
              <w:t>Akceptace nasazení a migrací</w:t>
            </w:r>
          </w:p>
        </w:tc>
        <w:tc>
          <w:tcPr>
            <w:tcW w:w="2830" w:type="dxa"/>
          </w:tcPr>
          <w:p w:rsidR="0093052C" w:rsidRPr="00BA537D" w:rsidRDefault="0093052C" w:rsidP="003A7F8C">
            <w:pPr>
              <w:pStyle w:val="Small"/>
            </w:pPr>
            <w:r w:rsidRPr="00BA537D">
              <w:t>50% z celkové ceny</w:t>
            </w:r>
          </w:p>
        </w:tc>
      </w:tr>
      <w:tr w:rsidR="0093052C" w:rsidRPr="00BA537D" w:rsidTr="003A7F8C">
        <w:tc>
          <w:tcPr>
            <w:tcW w:w="1696" w:type="dxa"/>
          </w:tcPr>
          <w:p w:rsidR="0093052C" w:rsidRPr="00BA537D" w:rsidRDefault="0093052C" w:rsidP="003A7F8C">
            <w:pPr>
              <w:pStyle w:val="Small"/>
              <w:jc w:val="center"/>
            </w:pPr>
            <w:r w:rsidRPr="00BA537D">
              <w:t>P</w:t>
            </w:r>
            <w:r w:rsidRPr="00BA537D">
              <w:rPr>
                <w:vertAlign w:val="subscript"/>
              </w:rPr>
              <w:t>3</w:t>
            </w:r>
          </w:p>
        </w:tc>
        <w:tc>
          <w:tcPr>
            <w:tcW w:w="3969" w:type="dxa"/>
          </w:tcPr>
          <w:p w:rsidR="0093052C" w:rsidRPr="00BA537D" w:rsidRDefault="0093052C" w:rsidP="003A7F8C">
            <w:pPr>
              <w:pStyle w:val="Small"/>
            </w:pPr>
            <w:r w:rsidRPr="00BA537D">
              <w:t>Akceptace školení</w:t>
            </w:r>
          </w:p>
        </w:tc>
        <w:tc>
          <w:tcPr>
            <w:tcW w:w="2830" w:type="dxa"/>
          </w:tcPr>
          <w:p w:rsidR="0093052C" w:rsidRPr="00BA537D" w:rsidRDefault="0093052C" w:rsidP="003A7F8C">
            <w:pPr>
              <w:pStyle w:val="Small"/>
            </w:pPr>
            <w:r w:rsidRPr="00BA537D">
              <w:t>30% z celkové ceny</w:t>
            </w:r>
          </w:p>
        </w:tc>
      </w:tr>
    </w:tbl>
    <w:p w:rsidR="0093052C" w:rsidRDefault="0093052C" w:rsidP="0093052C"/>
    <w:p w:rsidR="0093052C" w:rsidRDefault="0093052C" w:rsidP="006D7851">
      <w:pPr>
        <w:pStyle w:val="Nadpis2"/>
      </w:pPr>
      <w:bookmarkStart w:id="15" w:name="_Toc456948910"/>
      <w:r>
        <w:t>Předání, převzetí a akceptace plnění</w:t>
      </w:r>
      <w:bookmarkEnd w:id="15"/>
    </w:p>
    <w:p w:rsidR="0093052C" w:rsidRDefault="0093052C" w:rsidP="0093052C">
      <w:pPr>
        <w:numPr>
          <w:ilvl w:val="1"/>
          <w:numId w:val="2"/>
        </w:numPr>
        <w:spacing w:after="0" w:line="276" w:lineRule="auto"/>
        <w:jc w:val="both"/>
      </w:pPr>
      <w:r>
        <w:t>Vlastní akceptace a převzetí plnění „</w:t>
      </w:r>
      <w:r w:rsidRPr="001422BE">
        <w:t xml:space="preserve">Nasazení resortního elektronického systému </w:t>
      </w:r>
      <w:r>
        <w:t xml:space="preserve">spisové služby </w:t>
      </w:r>
      <w:r w:rsidRPr="001422BE">
        <w:t>na Ministerstvu práce a sociálních věcí</w:t>
      </w:r>
      <w:r>
        <w:t xml:space="preserve">“ budou realizovány na základě dílčích akceptací plnění způsoby vymezenými </w:t>
      </w:r>
      <w:r w:rsidR="00CE3E96">
        <w:t>Rámcov</w:t>
      </w:r>
      <w:r>
        <w:t>ou smlouvou. V rámci každé dílčí akceptace budou předávány a akceptovány dílčí výstupy.</w:t>
      </w:r>
      <w:r w:rsidRPr="00485757">
        <w:t xml:space="preserve"> </w:t>
      </w:r>
      <w:r>
        <w:t>Akceptace výstupů probíhá podle typu akceptace způsobem uvedeným v </w:t>
      </w:r>
      <w:r w:rsidR="00CE3E96">
        <w:t>Rámcov</w:t>
      </w:r>
      <w:r>
        <w:t>é smlouvě. Akceptace výstupů probíhá k termínu ukončení etapy, v rámci které je výstup realizován s tím, že akceptace musí být dokončena v termínu etapy.</w:t>
      </w:r>
    </w:p>
    <w:p w:rsidR="0093052C" w:rsidRDefault="0093052C" w:rsidP="0093052C">
      <w:pPr>
        <w:numPr>
          <w:ilvl w:val="1"/>
          <w:numId w:val="2"/>
        </w:numPr>
        <w:spacing w:after="0" w:line="276" w:lineRule="auto"/>
        <w:jc w:val="both"/>
      </w:pPr>
      <w:r>
        <w:t>Dílčí akceptace plnění „</w:t>
      </w:r>
      <w:r w:rsidRPr="001422BE">
        <w:t xml:space="preserve">Nasazení resortního elektronického systému </w:t>
      </w:r>
      <w:r>
        <w:t xml:space="preserve">spisové služby </w:t>
      </w:r>
      <w:r w:rsidRPr="001422BE">
        <w:t>na Ministerstvu práce a sociálních věcí</w:t>
      </w:r>
      <w:r>
        <w:t>“ jsou tyto:</w:t>
      </w:r>
    </w:p>
    <w:p w:rsidR="0093052C" w:rsidRDefault="0093052C" w:rsidP="0093052C">
      <w:pPr>
        <w:numPr>
          <w:ilvl w:val="2"/>
          <w:numId w:val="2"/>
        </w:numPr>
        <w:spacing w:after="0" w:line="276" w:lineRule="auto"/>
        <w:jc w:val="both"/>
      </w:pPr>
      <w:r>
        <w:t>Akceptace analýzy.</w:t>
      </w:r>
    </w:p>
    <w:p w:rsidR="0093052C" w:rsidRDefault="0093052C" w:rsidP="0093052C">
      <w:pPr>
        <w:numPr>
          <w:ilvl w:val="2"/>
          <w:numId w:val="2"/>
        </w:numPr>
        <w:spacing w:after="0" w:line="276" w:lineRule="auto"/>
        <w:jc w:val="both"/>
      </w:pPr>
      <w:r>
        <w:t>Akceptace nasazení a migrací.</w:t>
      </w:r>
    </w:p>
    <w:p w:rsidR="0093052C" w:rsidRDefault="0093052C" w:rsidP="0093052C">
      <w:pPr>
        <w:numPr>
          <w:ilvl w:val="2"/>
          <w:numId w:val="2"/>
        </w:numPr>
        <w:spacing w:after="0" w:line="276" w:lineRule="auto"/>
        <w:jc w:val="both"/>
      </w:pPr>
      <w:r>
        <w:t>Akceptace školení.</w:t>
      </w:r>
    </w:p>
    <w:p w:rsidR="0093052C" w:rsidRDefault="0093052C" w:rsidP="0093052C">
      <w:pPr>
        <w:numPr>
          <w:ilvl w:val="1"/>
          <w:numId w:val="2"/>
        </w:numPr>
        <w:spacing w:after="0" w:line="276" w:lineRule="auto"/>
        <w:jc w:val="both"/>
      </w:pPr>
      <w:r>
        <w:t>„Akceptace analýzy“ zahrnuje předání a akceptaci výstupů realizovaných Dodavatelem v etapě „Provedení detailní analýzy“ a je provedena ke konci této etapy. Následující tabulka uvádí výčet výstupů určených k předání a akceptaci.</w:t>
      </w:r>
    </w:p>
    <w:p w:rsidR="0093052C" w:rsidRDefault="0093052C" w:rsidP="0093052C">
      <w:pPr>
        <w:ind w:left="567"/>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3833"/>
        <w:gridCol w:w="2824"/>
      </w:tblGrid>
      <w:tr w:rsidR="0093052C" w:rsidRPr="00BA537D" w:rsidTr="003A7F8C">
        <w:tc>
          <w:tcPr>
            <w:tcW w:w="1838" w:type="dxa"/>
          </w:tcPr>
          <w:p w:rsidR="0093052C" w:rsidRPr="00BA537D" w:rsidRDefault="0093052C" w:rsidP="003A7F8C">
            <w:pPr>
              <w:pStyle w:val="Small"/>
              <w:rPr>
                <w:b/>
              </w:rPr>
            </w:pPr>
            <w:r w:rsidRPr="00BA537D">
              <w:rPr>
                <w:b/>
              </w:rPr>
              <w:t>Výstup</w:t>
            </w:r>
          </w:p>
        </w:tc>
        <w:tc>
          <w:tcPr>
            <w:tcW w:w="3833" w:type="dxa"/>
          </w:tcPr>
          <w:p w:rsidR="0093052C" w:rsidRPr="00BA537D" w:rsidRDefault="0093052C" w:rsidP="003A7F8C">
            <w:pPr>
              <w:pStyle w:val="Small"/>
              <w:rPr>
                <w:b/>
              </w:rPr>
            </w:pPr>
            <w:r w:rsidRPr="00BA537D">
              <w:rPr>
                <w:b/>
              </w:rPr>
              <w:t>Etapa zpracování výstupu</w:t>
            </w:r>
          </w:p>
        </w:tc>
        <w:tc>
          <w:tcPr>
            <w:tcW w:w="2824" w:type="dxa"/>
          </w:tcPr>
          <w:p w:rsidR="0093052C" w:rsidRPr="00BA537D" w:rsidRDefault="0093052C" w:rsidP="003A7F8C">
            <w:pPr>
              <w:pStyle w:val="Small"/>
              <w:rPr>
                <w:b/>
              </w:rPr>
            </w:pPr>
            <w:r w:rsidRPr="00BA537D">
              <w:rPr>
                <w:b/>
              </w:rPr>
              <w:t>Typ předání / akceptace</w:t>
            </w:r>
          </w:p>
        </w:tc>
      </w:tr>
      <w:tr w:rsidR="0093052C" w:rsidRPr="00BA537D" w:rsidTr="003A7F8C">
        <w:tc>
          <w:tcPr>
            <w:tcW w:w="1838" w:type="dxa"/>
          </w:tcPr>
          <w:p w:rsidR="0093052C" w:rsidRPr="00BA537D" w:rsidRDefault="0093052C" w:rsidP="003A7F8C">
            <w:pPr>
              <w:pStyle w:val="Small"/>
            </w:pPr>
            <w:r w:rsidRPr="00BA537D">
              <w:t>Analytický model</w:t>
            </w:r>
          </w:p>
        </w:tc>
        <w:tc>
          <w:tcPr>
            <w:tcW w:w="3833" w:type="dxa"/>
          </w:tcPr>
          <w:p w:rsidR="0093052C" w:rsidRPr="00BA537D" w:rsidRDefault="0093052C" w:rsidP="003A7F8C">
            <w:pPr>
              <w:pStyle w:val="Small"/>
            </w:pPr>
            <w:r w:rsidRPr="00BA537D">
              <w:t>Provedení detailní analýzy</w:t>
            </w:r>
          </w:p>
        </w:tc>
        <w:tc>
          <w:tcPr>
            <w:tcW w:w="2824" w:type="dxa"/>
          </w:tcPr>
          <w:p w:rsidR="0093052C" w:rsidRPr="00BA537D" w:rsidRDefault="0093052C" w:rsidP="003A7F8C">
            <w:pPr>
              <w:pStyle w:val="Small"/>
            </w:pPr>
            <w:r w:rsidRPr="00BA537D">
              <w:t>Akceptace dokumentu</w:t>
            </w:r>
          </w:p>
        </w:tc>
      </w:tr>
    </w:tbl>
    <w:p w:rsidR="0093052C" w:rsidRDefault="0093052C" w:rsidP="0093052C">
      <w:pPr>
        <w:ind w:left="567"/>
      </w:pPr>
    </w:p>
    <w:p w:rsidR="0093052C" w:rsidRDefault="0093052C" w:rsidP="0093052C">
      <w:pPr>
        <w:numPr>
          <w:ilvl w:val="1"/>
          <w:numId w:val="2"/>
        </w:numPr>
        <w:spacing w:after="0" w:line="276" w:lineRule="auto"/>
        <w:jc w:val="both"/>
      </w:pPr>
      <w:r>
        <w:t>„Akceptace nasazení a migrací“ zahrnuje předání a akceptaci výstupů zpracovaných Dodavatelem v etapách „</w:t>
      </w:r>
      <w:r w:rsidRPr="00DC4B3A">
        <w:t>Návrh a implementace specifických rozšíření</w:t>
      </w:r>
      <w:r>
        <w:t xml:space="preserve">“, „Nasazení produkční instance RESSS“, „Nasazení testovací instance RESSS“, „Nasazení školící instance RESSS“, „Provedení migrace dat“, „Provedení migrace anonymizovaného vzorku dat“ a „Příprava testovacího plánu a scénářů“. „Akceptace nasazení a migrací“ je provedena ke konci etapy „Provedení migrace dat“. </w:t>
      </w:r>
      <w:r w:rsidRPr="007602A3">
        <w:t>Následující tabulka uvádí výčet výstupů určených k předání a akceptaci.</w:t>
      </w:r>
    </w:p>
    <w:p w:rsidR="0093052C" w:rsidRDefault="0093052C" w:rsidP="0093052C">
      <w:pPr>
        <w:ind w:left="567"/>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3833"/>
        <w:gridCol w:w="2824"/>
      </w:tblGrid>
      <w:tr w:rsidR="0093052C" w:rsidRPr="00BA537D" w:rsidTr="003A7F8C">
        <w:tc>
          <w:tcPr>
            <w:tcW w:w="1838" w:type="dxa"/>
          </w:tcPr>
          <w:p w:rsidR="0093052C" w:rsidRPr="00BA537D" w:rsidRDefault="0093052C" w:rsidP="003A7F8C">
            <w:pPr>
              <w:pStyle w:val="Small"/>
              <w:jc w:val="left"/>
              <w:rPr>
                <w:b/>
              </w:rPr>
            </w:pPr>
            <w:r w:rsidRPr="00BA537D">
              <w:rPr>
                <w:b/>
              </w:rPr>
              <w:t>Výstup</w:t>
            </w:r>
          </w:p>
        </w:tc>
        <w:tc>
          <w:tcPr>
            <w:tcW w:w="3833" w:type="dxa"/>
          </w:tcPr>
          <w:p w:rsidR="0093052C" w:rsidRPr="00BA537D" w:rsidRDefault="0093052C" w:rsidP="003A7F8C">
            <w:pPr>
              <w:pStyle w:val="Small"/>
              <w:jc w:val="left"/>
              <w:rPr>
                <w:b/>
              </w:rPr>
            </w:pPr>
            <w:r w:rsidRPr="00BA537D">
              <w:rPr>
                <w:b/>
              </w:rPr>
              <w:t>Etapa zpracování výstupu</w:t>
            </w:r>
          </w:p>
        </w:tc>
        <w:tc>
          <w:tcPr>
            <w:tcW w:w="2824" w:type="dxa"/>
          </w:tcPr>
          <w:p w:rsidR="0093052C" w:rsidRPr="00BA537D" w:rsidRDefault="0093052C" w:rsidP="003A7F8C">
            <w:pPr>
              <w:pStyle w:val="Small"/>
              <w:jc w:val="left"/>
              <w:rPr>
                <w:b/>
              </w:rPr>
            </w:pPr>
            <w:r w:rsidRPr="00BA537D">
              <w:rPr>
                <w:b/>
              </w:rPr>
              <w:t>Typ předání / akceptace</w:t>
            </w:r>
          </w:p>
        </w:tc>
      </w:tr>
      <w:tr w:rsidR="0093052C" w:rsidRPr="00BA537D" w:rsidTr="003A7F8C">
        <w:tc>
          <w:tcPr>
            <w:tcW w:w="1838" w:type="dxa"/>
          </w:tcPr>
          <w:p w:rsidR="0093052C" w:rsidRPr="00BA537D" w:rsidRDefault="0093052C" w:rsidP="003A7F8C">
            <w:pPr>
              <w:pStyle w:val="Small"/>
              <w:jc w:val="left"/>
            </w:pPr>
            <w:r w:rsidRPr="00BA537D">
              <w:t>Model návrhu</w:t>
            </w:r>
          </w:p>
        </w:tc>
        <w:tc>
          <w:tcPr>
            <w:tcW w:w="3833" w:type="dxa"/>
          </w:tcPr>
          <w:p w:rsidR="0093052C" w:rsidRPr="00BA537D" w:rsidRDefault="0093052C" w:rsidP="003A7F8C">
            <w:pPr>
              <w:pStyle w:val="Small"/>
              <w:jc w:val="left"/>
            </w:pPr>
            <w:r w:rsidRPr="00BA537D">
              <w:t>Návrh a implementace specifických rozšíření</w:t>
            </w:r>
          </w:p>
        </w:tc>
        <w:tc>
          <w:tcPr>
            <w:tcW w:w="2824" w:type="dxa"/>
          </w:tcPr>
          <w:p w:rsidR="0093052C" w:rsidRPr="00BA537D" w:rsidRDefault="0093052C" w:rsidP="003A7F8C">
            <w:pPr>
              <w:pStyle w:val="Small"/>
              <w:jc w:val="left"/>
            </w:pPr>
            <w:r w:rsidRPr="00BA537D">
              <w:t>Akceptace dokumentu</w:t>
            </w:r>
          </w:p>
        </w:tc>
      </w:tr>
      <w:tr w:rsidR="0093052C" w:rsidRPr="00BA537D" w:rsidTr="003A7F8C">
        <w:tc>
          <w:tcPr>
            <w:tcW w:w="1838" w:type="dxa"/>
          </w:tcPr>
          <w:p w:rsidR="0093052C" w:rsidRPr="00BA537D" w:rsidRDefault="0093052C" w:rsidP="003A7F8C">
            <w:pPr>
              <w:pStyle w:val="Small"/>
              <w:jc w:val="left"/>
            </w:pPr>
            <w:r w:rsidRPr="00BA537D">
              <w:t>Plán testů</w:t>
            </w:r>
          </w:p>
        </w:tc>
        <w:tc>
          <w:tcPr>
            <w:tcW w:w="3833" w:type="dxa"/>
          </w:tcPr>
          <w:p w:rsidR="0093052C" w:rsidRPr="00BA537D" w:rsidRDefault="0093052C" w:rsidP="003A7F8C">
            <w:pPr>
              <w:pStyle w:val="Small"/>
              <w:jc w:val="left"/>
            </w:pPr>
            <w:r w:rsidRPr="00BA537D">
              <w:t>Příprava testovacího plánu a scénářů</w:t>
            </w:r>
          </w:p>
        </w:tc>
        <w:tc>
          <w:tcPr>
            <w:tcW w:w="2824" w:type="dxa"/>
          </w:tcPr>
          <w:p w:rsidR="0093052C" w:rsidRPr="00BA537D" w:rsidRDefault="0093052C" w:rsidP="003A7F8C">
            <w:pPr>
              <w:pStyle w:val="Small"/>
              <w:jc w:val="left"/>
            </w:pPr>
            <w:r w:rsidRPr="00BA537D">
              <w:t>Akceptace dokumentu</w:t>
            </w:r>
          </w:p>
        </w:tc>
      </w:tr>
      <w:tr w:rsidR="0093052C" w:rsidRPr="00BA537D" w:rsidTr="003A7F8C">
        <w:tc>
          <w:tcPr>
            <w:tcW w:w="1838" w:type="dxa"/>
          </w:tcPr>
          <w:p w:rsidR="0093052C" w:rsidRPr="00BA537D" w:rsidRDefault="0093052C" w:rsidP="003A7F8C">
            <w:pPr>
              <w:pStyle w:val="Small"/>
              <w:jc w:val="left"/>
            </w:pPr>
            <w:r w:rsidRPr="00BA537D">
              <w:t>Testovací scénáře</w:t>
            </w:r>
          </w:p>
        </w:tc>
        <w:tc>
          <w:tcPr>
            <w:tcW w:w="3833" w:type="dxa"/>
          </w:tcPr>
          <w:p w:rsidR="0093052C" w:rsidRPr="00BA537D" w:rsidRDefault="0093052C" w:rsidP="003A7F8C">
            <w:pPr>
              <w:pStyle w:val="Small"/>
              <w:jc w:val="left"/>
            </w:pPr>
            <w:r w:rsidRPr="00BA537D">
              <w:t>Příprava testovacího plánu a scénářů</w:t>
            </w:r>
          </w:p>
        </w:tc>
        <w:tc>
          <w:tcPr>
            <w:tcW w:w="2824" w:type="dxa"/>
          </w:tcPr>
          <w:p w:rsidR="0093052C" w:rsidRPr="00BA537D" w:rsidRDefault="0093052C" w:rsidP="003A7F8C">
            <w:pPr>
              <w:pStyle w:val="Small"/>
              <w:jc w:val="left"/>
            </w:pPr>
            <w:r w:rsidRPr="00BA537D">
              <w:t>Akceptace dokumentu</w:t>
            </w:r>
          </w:p>
        </w:tc>
      </w:tr>
      <w:tr w:rsidR="0093052C" w:rsidRPr="00BA537D" w:rsidTr="003A7F8C">
        <w:tc>
          <w:tcPr>
            <w:tcW w:w="1838" w:type="dxa"/>
          </w:tcPr>
          <w:p w:rsidR="0093052C" w:rsidRPr="00BA537D" w:rsidRDefault="0093052C" w:rsidP="003A7F8C">
            <w:pPr>
              <w:pStyle w:val="Small"/>
              <w:jc w:val="left"/>
            </w:pPr>
            <w:r w:rsidRPr="00BA537D">
              <w:t>Instalační média</w:t>
            </w:r>
          </w:p>
        </w:tc>
        <w:tc>
          <w:tcPr>
            <w:tcW w:w="3833" w:type="dxa"/>
          </w:tcPr>
          <w:p w:rsidR="0093052C" w:rsidRPr="00BA537D" w:rsidRDefault="0093052C" w:rsidP="003A7F8C">
            <w:pPr>
              <w:pStyle w:val="Small"/>
              <w:jc w:val="left"/>
            </w:pPr>
            <w:r w:rsidRPr="00BA537D">
              <w:t>Návrh a implementace specifických rozšíření</w:t>
            </w:r>
          </w:p>
        </w:tc>
        <w:tc>
          <w:tcPr>
            <w:tcW w:w="2824" w:type="dxa"/>
          </w:tcPr>
          <w:p w:rsidR="0093052C" w:rsidRPr="00BA537D" w:rsidRDefault="0093052C" w:rsidP="003A7F8C">
            <w:pPr>
              <w:pStyle w:val="Small"/>
              <w:jc w:val="left"/>
            </w:pPr>
            <w:r w:rsidRPr="00BA537D">
              <w:t>Předání</w:t>
            </w:r>
          </w:p>
        </w:tc>
      </w:tr>
      <w:tr w:rsidR="0093052C" w:rsidRPr="00BA537D" w:rsidTr="003A7F8C">
        <w:tc>
          <w:tcPr>
            <w:tcW w:w="1838" w:type="dxa"/>
          </w:tcPr>
          <w:p w:rsidR="0093052C" w:rsidRPr="00BA537D" w:rsidRDefault="0093052C" w:rsidP="003A7F8C">
            <w:pPr>
              <w:pStyle w:val="Small"/>
              <w:jc w:val="left"/>
            </w:pPr>
            <w:r w:rsidRPr="00BA537D">
              <w:lastRenderedPageBreak/>
              <w:t>Užívací práva</w:t>
            </w:r>
          </w:p>
        </w:tc>
        <w:tc>
          <w:tcPr>
            <w:tcW w:w="3833" w:type="dxa"/>
          </w:tcPr>
          <w:p w:rsidR="0093052C" w:rsidRPr="00BA537D" w:rsidRDefault="0093052C" w:rsidP="003A7F8C">
            <w:pPr>
              <w:pStyle w:val="Small"/>
              <w:jc w:val="left"/>
            </w:pPr>
            <w:r w:rsidRPr="00BA537D">
              <w:t>Návrh a implementace specifických rozšíření</w:t>
            </w:r>
          </w:p>
        </w:tc>
        <w:tc>
          <w:tcPr>
            <w:tcW w:w="2824" w:type="dxa"/>
          </w:tcPr>
          <w:p w:rsidR="0093052C" w:rsidRPr="00BA537D" w:rsidRDefault="0093052C" w:rsidP="003A7F8C">
            <w:pPr>
              <w:pStyle w:val="Small"/>
              <w:jc w:val="left"/>
            </w:pPr>
            <w:r w:rsidRPr="00BA537D">
              <w:t>Předání</w:t>
            </w:r>
          </w:p>
        </w:tc>
      </w:tr>
      <w:tr w:rsidR="0093052C" w:rsidRPr="00BA537D" w:rsidTr="003A7F8C">
        <w:tc>
          <w:tcPr>
            <w:tcW w:w="1838" w:type="dxa"/>
          </w:tcPr>
          <w:p w:rsidR="0093052C" w:rsidRPr="00BA537D" w:rsidRDefault="0093052C" w:rsidP="003A7F8C">
            <w:pPr>
              <w:pStyle w:val="Small"/>
              <w:jc w:val="left"/>
            </w:pPr>
            <w:r w:rsidRPr="00BA537D">
              <w:t>Zdrojové kódy</w:t>
            </w:r>
          </w:p>
        </w:tc>
        <w:tc>
          <w:tcPr>
            <w:tcW w:w="3833" w:type="dxa"/>
          </w:tcPr>
          <w:p w:rsidR="0093052C" w:rsidRPr="00BA537D" w:rsidRDefault="0093052C" w:rsidP="003A7F8C">
            <w:pPr>
              <w:pStyle w:val="Small"/>
              <w:jc w:val="left"/>
            </w:pPr>
            <w:r w:rsidRPr="00BA537D">
              <w:t>Návrh a implementace specifických rozšíření</w:t>
            </w:r>
          </w:p>
        </w:tc>
        <w:tc>
          <w:tcPr>
            <w:tcW w:w="2824" w:type="dxa"/>
          </w:tcPr>
          <w:p w:rsidR="0093052C" w:rsidRPr="00BA537D" w:rsidRDefault="0093052C" w:rsidP="003A7F8C">
            <w:pPr>
              <w:pStyle w:val="Small"/>
              <w:jc w:val="left"/>
            </w:pPr>
            <w:r w:rsidRPr="00BA537D">
              <w:t>Předání</w:t>
            </w:r>
          </w:p>
        </w:tc>
      </w:tr>
      <w:tr w:rsidR="0093052C" w:rsidRPr="00BA537D" w:rsidTr="003A7F8C">
        <w:tc>
          <w:tcPr>
            <w:tcW w:w="1838" w:type="dxa"/>
          </w:tcPr>
          <w:p w:rsidR="0093052C" w:rsidRPr="00BA537D" w:rsidRDefault="0093052C" w:rsidP="003A7F8C">
            <w:pPr>
              <w:pStyle w:val="Small"/>
              <w:jc w:val="left"/>
            </w:pPr>
            <w:r w:rsidRPr="00BA537D">
              <w:t>Dokumentace</w:t>
            </w:r>
          </w:p>
        </w:tc>
        <w:tc>
          <w:tcPr>
            <w:tcW w:w="3833" w:type="dxa"/>
          </w:tcPr>
          <w:p w:rsidR="0093052C" w:rsidRPr="00BA537D" w:rsidRDefault="0093052C" w:rsidP="003A7F8C">
            <w:pPr>
              <w:pStyle w:val="Small"/>
              <w:jc w:val="left"/>
            </w:pPr>
            <w:r w:rsidRPr="00BA537D">
              <w:t>Návrh a implementace specifických rozšíření</w:t>
            </w:r>
          </w:p>
        </w:tc>
        <w:tc>
          <w:tcPr>
            <w:tcW w:w="2824" w:type="dxa"/>
          </w:tcPr>
          <w:p w:rsidR="0093052C" w:rsidRPr="00BA537D" w:rsidRDefault="0093052C" w:rsidP="003A7F8C">
            <w:pPr>
              <w:pStyle w:val="Small"/>
              <w:jc w:val="left"/>
            </w:pPr>
            <w:r w:rsidRPr="00BA537D">
              <w:t>Akceptace dokumentu</w:t>
            </w:r>
          </w:p>
        </w:tc>
      </w:tr>
      <w:tr w:rsidR="0093052C" w:rsidRPr="00BA537D" w:rsidTr="003A7F8C">
        <w:tc>
          <w:tcPr>
            <w:tcW w:w="1838" w:type="dxa"/>
          </w:tcPr>
          <w:p w:rsidR="0093052C" w:rsidRPr="00BA537D" w:rsidRDefault="0093052C" w:rsidP="003A7F8C">
            <w:pPr>
              <w:pStyle w:val="Small"/>
              <w:jc w:val="left"/>
            </w:pPr>
            <w:r w:rsidRPr="00BA537D">
              <w:t>Produkční instance RESSS</w:t>
            </w:r>
          </w:p>
        </w:tc>
        <w:tc>
          <w:tcPr>
            <w:tcW w:w="3833" w:type="dxa"/>
          </w:tcPr>
          <w:p w:rsidR="0093052C" w:rsidRPr="00BA537D" w:rsidRDefault="0093052C" w:rsidP="003A7F8C">
            <w:pPr>
              <w:pStyle w:val="Small"/>
              <w:jc w:val="left"/>
            </w:pPr>
            <w:r w:rsidRPr="00BA537D">
              <w:t>Nasazení produkční instance RESSS</w:t>
            </w:r>
          </w:p>
        </w:tc>
        <w:tc>
          <w:tcPr>
            <w:tcW w:w="2824" w:type="dxa"/>
          </w:tcPr>
          <w:p w:rsidR="0093052C" w:rsidRPr="00BA537D" w:rsidRDefault="0093052C" w:rsidP="003A7F8C">
            <w:pPr>
              <w:pStyle w:val="Small"/>
              <w:jc w:val="left"/>
            </w:pPr>
            <w:r w:rsidRPr="00BA537D">
              <w:t>Akceptace softwarového díla</w:t>
            </w:r>
          </w:p>
        </w:tc>
      </w:tr>
      <w:tr w:rsidR="0093052C" w:rsidRPr="00BA537D" w:rsidTr="003A7F8C">
        <w:tc>
          <w:tcPr>
            <w:tcW w:w="1838" w:type="dxa"/>
          </w:tcPr>
          <w:p w:rsidR="0093052C" w:rsidRPr="00BA537D" w:rsidRDefault="0093052C" w:rsidP="003A7F8C">
            <w:pPr>
              <w:pStyle w:val="Small"/>
              <w:jc w:val="left"/>
            </w:pPr>
            <w:r w:rsidRPr="00BA537D">
              <w:t>Testovací instance RESSS</w:t>
            </w:r>
          </w:p>
        </w:tc>
        <w:tc>
          <w:tcPr>
            <w:tcW w:w="3833" w:type="dxa"/>
          </w:tcPr>
          <w:p w:rsidR="0093052C" w:rsidRPr="00BA537D" w:rsidRDefault="0093052C" w:rsidP="003A7F8C">
            <w:pPr>
              <w:pStyle w:val="Small"/>
              <w:jc w:val="left"/>
            </w:pPr>
            <w:r w:rsidRPr="00BA537D">
              <w:t>Nasazení testovací instance RESSS</w:t>
            </w:r>
          </w:p>
        </w:tc>
        <w:tc>
          <w:tcPr>
            <w:tcW w:w="2824" w:type="dxa"/>
          </w:tcPr>
          <w:p w:rsidR="0093052C" w:rsidRPr="00BA537D" w:rsidRDefault="0093052C" w:rsidP="003A7F8C">
            <w:pPr>
              <w:pStyle w:val="Small"/>
              <w:jc w:val="left"/>
            </w:pPr>
            <w:r w:rsidRPr="00BA537D">
              <w:t>Akceptace softwarového díla</w:t>
            </w:r>
          </w:p>
        </w:tc>
      </w:tr>
      <w:tr w:rsidR="0093052C" w:rsidRPr="00BA537D" w:rsidTr="003A7F8C">
        <w:tc>
          <w:tcPr>
            <w:tcW w:w="1838" w:type="dxa"/>
          </w:tcPr>
          <w:p w:rsidR="0093052C" w:rsidRPr="00BA537D" w:rsidRDefault="0093052C" w:rsidP="003A7F8C">
            <w:pPr>
              <w:pStyle w:val="Small"/>
              <w:jc w:val="left"/>
            </w:pPr>
            <w:r w:rsidRPr="00BA537D">
              <w:t>Školicí instance RESSS</w:t>
            </w:r>
          </w:p>
        </w:tc>
        <w:tc>
          <w:tcPr>
            <w:tcW w:w="3833" w:type="dxa"/>
          </w:tcPr>
          <w:p w:rsidR="0093052C" w:rsidRPr="00BA537D" w:rsidRDefault="0093052C" w:rsidP="003A7F8C">
            <w:pPr>
              <w:pStyle w:val="Small"/>
              <w:jc w:val="left"/>
            </w:pPr>
            <w:r w:rsidRPr="00BA537D">
              <w:t>Nasazení školící instance RESSS</w:t>
            </w:r>
          </w:p>
        </w:tc>
        <w:tc>
          <w:tcPr>
            <w:tcW w:w="2824" w:type="dxa"/>
          </w:tcPr>
          <w:p w:rsidR="0093052C" w:rsidRPr="00BA537D" w:rsidRDefault="0093052C" w:rsidP="003A7F8C">
            <w:pPr>
              <w:pStyle w:val="Small"/>
              <w:jc w:val="left"/>
            </w:pPr>
            <w:r w:rsidRPr="00BA537D">
              <w:t>Akceptace softwarového díla</w:t>
            </w:r>
          </w:p>
        </w:tc>
      </w:tr>
      <w:tr w:rsidR="0093052C" w:rsidRPr="00BA537D" w:rsidTr="003A7F8C">
        <w:tc>
          <w:tcPr>
            <w:tcW w:w="1838" w:type="dxa"/>
          </w:tcPr>
          <w:p w:rsidR="0093052C" w:rsidRPr="00BA537D" w:rsidRDefault="0093052C" w:rsidP="003A7F8C">
            <w:pPr>
              <w:pStyle w:val="Small"/>
              <w:jc w:val="left"/>
            </w:pPr>
            <w:r w:rsidRPr="00BA537D">
              <w:t>Přenesená data do produkční instance RESSS</w:t>
            </w:r>
          </w:p>
        </w:tc>
        <w:tc>
          <w:tcPr>
            <w:tcW w:w="3833" w:type="dxa"/>
          </w:tcPr>
          <w:p w:rsidR="0093052C" w:rsidRPr="00BA537D" w:rsidRDefault="0093052C" w:rsidP="003A7F8C">
            <w:pPr>
              <w:pStyle w:val="Small"/>
              <w:jc w:val="left"/>
            </w:pPr>
            <w:r w:rsidRPr="00BA537D">
              <w:t>Provedení migrace dat</w:t>
            </w:r>
          </w:p>
        </w:tc>
        <w:tc>
          <w:tcPr>
            <w:tcW w:w="2824" w:type="dxa"/>
          </w:tcPr>
          <w:p w:rsidR="0093052C" w:rsidRPr="00BA537D" w:rsidRDefault="0093052C" w:rsidP="003A7F8C">
            <w:pPr>
              <w:pStyle w:val="Small"/>
              <w:jc w:val="left"/>
            </w:pPr>
            <w:r w:rsidRPr="00BA537D">
              <w:t>Akceptace jednorázové služby</w:t>
            </w:r>
          </w:p>
        </w:tc>
      </w:tr>
      <w:tr w:rsidR="0093052C" w:rsidRPr="00BA537D" w:rsidTr="003A7F8C">
        <w:tc>
          <w:tcPr>
            <w:tcW w:w="1838" w:type="dxa"/>
          </w:tcPr>
          <w:p w:rsidR="0093052C" w:rsidRPr="00BA537D" w:rsidRDefault="0093052C" w:rsidP="003A7F8C">
            <w:pPr>
              <w:pStyle w:val="Small"/>
              <w:jc w:val="left"/>
            </w:pPr>
            <w:r w:rsidRPr="00BA537D">
              <w:t>Přenesená data do testovací a školicí instance RESSS</w:t>
            </w:r>
          </w:p>
        </w:tc>
        <w:tc>
          <w:tcPr>
            <w:tcW w:w="3833" w:type="dxa"/>
          </w:tcPr>
          <w:p w:rsidR="0093052C" w:rsidRPr="00BA537D" w:rsidRDefault="0093052C" w:rsidP="003A7F8C">
            <w:pPr>
              <w:pStyle w:val="Small"/>
              <w:jc w:val="left"/>
            </w:pPr>
            <w:r w:rsidRPr="00BA537D">
              <w:t>Provedení anonymizovaného vzorku dat</w:t>
            </w:r>
          </w:p>
        </w:tc>
        <w:tc>
          <w:tcPr>
            <w:tcW w:w="2824" w:type="dxa"/>
          </w:tcPr>
          <w:p w:rsidR="0093052C" w:rsidRPr="00BA537D" w:rsidRDefault="0093052C" w:rsidP="003A7F8C">
            <w:pPr>
              <w:pStyle w:val="Small"/>
              <w:jc w:val="left"/>
            </w:pPr>
            <w:r w:rsidRPr="00BA537D">
              <w:t>Akceptace jednorázové služby</w:t>
            </w:r>
          </w:p>
        </w:tc>
      </w:tr>
    </w:tbl>
    <w:p w:rsidR="0093052C" w:rsidRPr="007602A3" w:rsidRDefault="0093052C" w:rsidP="0093052C"/>
    <w:p w:rsidR="0093052C" w:rsidRDefault="0093052C" w:rsidP="0093052C">
      <w:pPr>
        <w:numPr>
          <w:ilvl w:val="1"/>
          <w:numId w:val="2"/>
        </w:numPr>
        <w:spacing w:after="0" w:line="276" w:lineRule="auto"/>
        <w:jc w:val="both"/>
      </w:pPr>
      <w:r>
        <w:t xml:space="preserve">„Akceptace školení“ zahrnuje předání a akceptaci výstupů realizovaných Dodavatelem v rámci etapy „Příprava plánu školení a provedení školení“. „Akceptace školení“ je </w:t>
      </w:r>
      <w:proofErr w:type="gramStart"/>
      <w:r>
        <w:t>provedena  ke</w:t>
      </w:r>
      <w:proofErr w:type="gramEnd"/>
      <w:r>
        <w:t xml:space="preserve"> konci etapy „Příprava plánů školení a provedení školení“</w:t>
      </w:r>
      <w:r w:rsidRPr="007602A3">
        <w:t>.</w:t>
      </w:r>
      <w:r>
        <w:t xml:space="preserve"> </w:t>
      </w:r>
      <w:r w:rsidRPr="007602A3">
        <w:t>Následující tabulka uvádí výčet výstupů určených k předání a akceptaci.</w:t>
      </w:r>
    </w:p>
    <w:p w:rsidR="0093052C" w:rsidRDefault="0093052C" w:rsidP="0093052C">
      <w:pPr>
        <w:ind w:left="567"/>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3833"/>
        <w:gridCol w:w="2824"/>
      </w:tblGrid>
      <w:tr w:rsidR="0093052C" w:rsidRPr="00BA537D" w:rsidTr="003A7F8C">
        <w:trPr>
          <w:tblHeader/>
        </w:trPr>
        <w:tc>
          <w:tcPr>
            <w:tcW w:w="1838" w:type="dxa"/>
          </w:tcPr>
          <w:p w:rsidR="0093052C" w:rsidRPr="00BA537D" w:rsidRDefault="0093052C" w:rsidP="003A7F8C">
            <w:pPr>
              <w:rPr>
                <w:b/>
                <w:sz w:val="18"/>
              </w:rPr>
            </w:pPr>
            <w:r w:rsidRPr="00BA537D">
              <w:rPr>
                <w:b/>
                <w:sz w:val="18"/>
              </w:rPr>
              <w:t>Výstup</w:t>
            </w:r>
          </w:p>
        </w:tc>
        <w:tc>
          <w:tcPr>
            <w:tcW w:w="3833" w:type="dxa"/>
          </w:tcPr>
          <w:p w:rsidR="0093052C" w:rsidRPr="00BA537D" w:rsidRDefault="0093052C" w:rsidP="003A7F8C">
            <w:pPr>
              <w:rPr>
                <w:b/>
                <w:sz w:val="18"/>
              </w:rPr>
            </w:pPr>
            <w:r w:rsidRPr="00BA537D">
              <w:rPr>
                <w:b/>
                <w:sz w:val="18"/>
              </w:rPr>
              <w:t>Etapa zpracování výstupu</w:t>
            </w:r>
          </w:p>
        </w:tc>
        <w:tc>
          <w:tcPr>
            <w:tcW w:w="2824" w:type="dxa"/>
          </w:tcPr>
          <w:p w:rsidR="0093052C" w:rsidRPr="00BA537D" w:rsidRDefault="0093052C" w:rsidP="003A7F8C">
            <w:pPr>
              <w:rPr>
                <w:b/>
                <w:sz w:val="18"/>
              </w:rPr>
            </w:pPr>
            <w:r w:rsidRPr="00BA537D">
              <w:rPr>
                <w:b/>
                <w:sz w:val="18"/>
              </w:rPr>
              <w:t>Typ předání / akceptace</w:t>
            </w:r>
          </w:p>
        </w:tc>
      </w:tr>
      <w:tr w:rsidR="0093052C" w:rsidRPr="00BA537D" w:rsidTr="003A7F8C">
        <w:tc>
          <w:tcPr>
            <w:tcW w:w="1838" w:type="dxa"/>
          </w:tcPr>
          <w:p w:rsidR="0093052C" w:rsidRPr="00BA537D" w:rsidRDefault="0093052C" w:rsidP="003A7F8C">
            <w:pPr>
              <w:rPr>
                <w:sz w:val="18"/>
              </w:rPr>
            </w:pPr>
            <w:r w:rsidRPr="00BA537D">
              <w:rPr>
                <w:sz w:val="18"/>
              </w:rPr>
              <w:t>Školicí materiály</w:t>
            </w:r>
          </w:p>
        </w:tc>
        <w:tc>
          <w:tcPr>
            <w:tcW w:w="3833" w:type="dxa"/>
          </w:tcPr>
          <w:p w:rsidR="0093052C" w:rsidRPr="00BA537D" w:rsidRDefault="0093052C" w:rsidP="003A7F8C">
            <w:pPr>
              <w:rPr>
                <w:sz w:val="18"/>
              </w:rPr>
            </w:pPr>
            <w:r w:rsidRPr="00BA537D">
              <w:rPr>
                <w:sz w:val="18"/>
              </w:rPr>
              <w:t>Návrh a implementace specifických rozšíření</w:t>
            </w:r>
          </w:p>
        </w:tc>
        <w:tc>
          <w:tcPr>
            <w:tcW w:w="2824" w:type="dxa"/>
          </w:tcPr>
          <w:p w:rsidR="0093052C" w:rsidRPr="00BA537D" w:rsidRDefault="0093052C" w:rsidP="003A7F8C">
            <w:pPr>
              <w:rPr>
                <w:sz w:val="18"/>
              </w:rPr>
            </w:pPr>
            <w:r w:rsidRPr="00BA537D">
              <w:rPr>
                <w:sz w:val="18"/>
              </w:rPr>
              <w:t>Akceptace dokumentu</w:t>
            </w:r>
          </w:p>
        </w:tc>
      </w:tr>
      <w:tr w:rsidR="0093052C" w:rsidRPr="00BA537D" w:rsidTr="003A7F8C">
        <w:tc>
          <w:tcPr>
            <w:tcW w:w="1838" w:type="dxa"/>
          </w:tcPr>
          <w:p w:rsidR="0093052C" w:rsidRPr="00BA537D" w:rsidRDefault="0093052C" w:rsidP="003A7F8C">
            <w:pPr>
              <w:rPr>
                <w:sz w:val="18"/>
              </w:rPr>
            </w:pPr>
            <w:r w:rsidRPr="00BA537D">
              <w:rPr>
                <w:sz w:val="18"/>
              </w:rPr>
              <w:t>Plán školení</w:t>
            </w:r>
          </w:p>
        </w:tc>
        <w:tc>
          <w:tcPr>
            <w:tcW w:w="3833" w:type="dxa"/>
          </w:tcPr>
          <w:p w:rsidR="0093052C" w:rsidRPr="00BA537D" w:rsidRDefault="0093052C" w:rsidP="003A7F8C">
            <w:pPr>
              <w:rPr>
                <w:sz w:val="18"/>
              </w:rPr>
            </w:pPr>
            <w:r w:rsidRPr="00BA537D">
              <w:rPr>
                <w:sz w:val="18"/>
              </w:rPr>
              <w:t>Příprava plánu školení a provedení školení</w:t>
            </w:r>
          </w:p>
        </w:tc>
        <w:tc>
          <w:tcPr>
            <w:tcW w:w="2824" w:type="dxa"/>
          </w:tcPr>
          <w:p w:rsidR="0093052C" w:rsidRPr="00BA537D" w:rsidRDefault="0093052C" w:rsidP="003A7F8C">
            <w:pPr>
              <w:rPr>
                <w:sz w:val="18"/>
              </w:rPr>
            </w:pPr>
            <w:r w:rsidRPr="00BA537D">
              <w:rPr>
                <w:sz w:val="18"/>
              </w:rPr>
              <w:t>Akceptace dokumentu</w:t>
            </w:r>
          </w:p>
        </w:tc>
      </w:tr>
      <w:tr w:rsidR="0093052C" w:rsidRPr="00BA537D" w:rsidTr="003A7F8C">
        <w:tc>
          <w:tcPr>
            <w:tcW w:w="1838" w:type="dxa"/>
          </w:tcPr>
          <w:p w:rsidR="0093052C" w:rsidRPr="00BA537D" w:rsidRDefault="0093052C" w:rsidP="003A7F8C">
            <w:pPr>
              <w:rPr>
                <w:sz w:val="18"/>
              </w:rPr>
            </w:pPr>
            <w:r w:rsidRPr="00BA537D">
              <w:rPr>
                <w:sz w:val="18"/>
              </w:rPr>
              <w:t>Provedení školení</w:t>
            </w:r>
          </w:p>
        </w:tc>
        <w:tc>
          <w:tcPr>
            <w:tcW w:w="3833" w:type="dxa"/>
          </w:tcPr>
          <w:p w:rsidR="0093052C" w:rsidRPr="00BA537D" w:rsidRDefault="0093052C" w:rsidP="003A7F8C">
            <w:pPr>
              <w:rPr>
                <w:sz w:val="18"/>
              </w:rPr>
            </w:pPr>
            <w:r w:rsidRPr="00BA537D">
              <w:rPr>
                <w:sz w:val="18"/>
              </w:rPr>
              <w:t>Příprava plánu školení a provedení školení</w:t>
            </w:r>
          </w:p>
        </w:tc>
        <w:tc>
          <w:tcPr>
            <w:tcW w:w="2824" w:type="dxa"/>
          </w:tcPr>
          <w:p w:rsidR="0093052C" w:rsidRPr="00BA537D" w:rsidRDefault="0093052C" w:rsidP="003A7F8C">
            <w:pPr>
              <w:rPr>
                <w:sz w:val="18"/>
              </w:rPr>
            </w:pPr>
            <w:r w:rsidRPr="00BA537D">
              <w:rPr>
                <w:sz w:val="18"/>
              </w:rPr>
              <w:t>Akceptace jednorázové služby</w:t>
            </w:r>
          </w:p>
        </w:tc>
      </w:tr>
    </w:tbl>
    <w:p w:rsidR="0093052C" w:rsidRDefault="0093052C" w:rsidP="0093052C">
      <w:pPr>
        <w:ind w:left="567"/>
      </w:pPr>
    </w:p>
    <w:p w:rsidR="00FF4086" w:rsidRPr="00EE1EA3" w:rsidRDefault="00FF4086" w:rsidP="00FF4086">
      <w:pPr>
        <w:pStyle w:val="Nadpis1"/>
      </w:pPr>
      <w:bookmarkStart w:id="16" w:name="_Toc456948911"/>
      <w:r w:rsidRPr="00794C2C">
        <w:t>Nasazení resortního elektr</w:t>
      </w:r>
      <w:r>
        <w:t xml:space="preserve">onického systému spisové služby </w:t>
      </w:r>
      <w:r w:rsidRPr="00794C2C">
        <w:t xml:space="preserve">na </w:t>
      </w:r>
      <w:r>
        <w:t>Úřadu práce České republiky</w:t>
      </w:r>
      <w:bookmarkEnd w:id="16"/>
    </w:p>
    <w:p w:rsidR="00FF4086" w:rsidRPr="00EE1EA3" w:rsidRDefault="00FF4086" w:rsidP="00FF4086">
      <w:pPr>
        <w:pStyle w:val="Nadpis2"/>
      </w:pPr>
      <w:bookmarkStart w:id="17" w:name="_Toc456948912"/>
      <w:r>
        <w:t>Předmět a podmínky plnění</w:t>
      </w:r>
      <w:bookmarkEnd w:id="17"/>
    </w:p>
    <w:p w:rsidR="00FF4086" w:rsidRDefault="00FF4086" w:rsidP="00FF4086">
      <w:pPr>
        <w:numPr>
          <w:ilvl w:val="1"/>
          <w:numId w:val="5"/>
        </w:numPr>
        <w:spacing w:after="0" w:line="276" w:lineRule="auto"/>
        <w:jc w:val="both"/>
      </w:pPr>
      <w:r w:rsidRPr="001422BE">
        <w:t xml:space="preserve">Předmětem plnění „Nasazení resortního elektronického systému spisové služby (dále jen RESSS) na </w:t>
      </w:r>
      <w:r>
        <w:t>Úřadu práce České republiky</w:t>
      </w:r>
      <w:r w:rsidRPr="001422BE">
        <w:t>“ je poskytnutí služeb za účelem nasazení RESSS pro produkč</w:t>
      </w:r>
      <w:r>
        <w:t>ní využití, testování a školení a případná dodávka specifických rozšíření RESSS pro potřeby ÚP.</w:t>
      </w:r>
    </w:p>
    <w:p w:rsidR="00FF4086" w:rsidRDefault="00FF4086" w:rsidP="00FF4086">
      <w:pPr>
        <w:numPr>
          <w:ilvl w:val="1"/>
          <w:numId w:val="2"/>
        </w:numPr>
        <w:spacing w:after="0" w:line="276" w:lineRule="auto"/>
        <w:jc w:val="both"/>
      </w:pPr>
      <w:r>
        <w:t xml:space="preserve">Plnění bude splňovat požadavky na něj kladené, které jsou uvedeny v Příloze číslo 1 Rámcové smlouvy </w:t>
      </w:r>
      <w:r w:rsidRPr="0090410B">
        <w:t>Závazné funkční a technické požadavky zadavatele</w:t>
      </w:r>
      <w:r>
        <w:t>.</w:t>
      </w:r>
    </w:p>
    <w:p w:rsidR="00FF4086" w:rsidRDefault="00FF4086" w:rsidP="00FF4086">
      <w:pPr>
        <w:numPr>
          <w:ilvl w:val="1"/>
          <w:numId w:val="2"/>
        </w:numPr>
        <w:spacing w:after="0" w:line="276" w:lineRule="auto"/>
        <w:jc w:val="both"/>
      </w:pPr>
      <w:r>
        <w:t>V rámci nasazení RESSS pro potřeby ÚP budou Dodavatelem poskytnuty následující související služby:</w:t>
      </w:r>
    </w:p>
    <w:p w:rsidR="00FF4086" w:rsidRDefault="00FF4086" w:rsidP="00FF4086">
      <w:pPr>
        <w:numPr>
          <w:ilvl w:val="2"/>
          <w:numId w:val="2"/>
        </w:numPr>
        <w:spacing w:after="0" w:line="276" w:lineRule="auto"/>
        <w:jc w:val="both"/>
      </w:pPr>
      <w:r>
        <w:t>„Provedení detailní analýzy“ požadavků kladených na nasazení RESSS v prostředí ÚP a zpracování cílového modelu nasazení RESSS.</w:t>
      </w:r>
    </w:p>
    <w:p w:rsidR="00FF4086" w:rsidRDefault="00FF4086" w:rsidP="00FF4086">
      <w:pPr>
        <w:numPr>
          <w:ilvl w:val="2"/>
          <w:numId w:val="2"/>
        </w:numPr>
        <w:spacing w:after="0" w:line="276" w:lineRule="auto"/>
        <w:jc w:val="both"/>
      </w:pPr>
      <w:r>
        <w:t>Případný „Návrh a implementace specifických rozšíření“ v souladu s detailními požadavky a modelem nasazení RESSS zpracovaných v rámci detailní analýzy.</w:t>
      </w:r>
    </w:p>
    <w:p w:rsidR="00FF4086" w:rsidRDefault="00FF4086" w:rsidP="00FF4086">
      <w:pPr>
        <w:numPr>
          <w:ilvl w:val="2"/>
          <w:numId w:val="2"/>
        </w:numPr>
        <w:spacing w:after="0" w:line="276" w:lineRule="auto"/>
        <w:jc w:val="both"/>
      </w:pPr>
      <w:r>
        <w:t>„Nasazení produkční instance RESSS“ včetně případných specifických rozšíření do testovacího prostředí ÚP a jeho zprovoznění pro účely produkčního využití.</w:t>
      </w:r>
    </w:p>
    <w:p w:rsidR="00FF4086" w:rsidRDefault="00FF4086" w:rsidP="00FF4086">
      <w:pPr>
        <w:numPr>
          <w:ilvl w:val="2"/>
          <w:numId w:val="2"/>
        </w:numPr>
        <w:spacing w:after="0" w:line="276" w:lineRule="auto"/>
        <w:jc w:val="both"/>
      </w:pPr>
      <w:r>
        <w:lastRenderedPageBreak/>
        <w:t>„Nasazení testovací instance RESSS“ včetně případných specifických rozšíření do testovacího prostředí ÚP a jeho zprovoznění pro účely testování.</w:t>
      </w:r>
    </w:p>
    <w:p w:rsidR="00FF4086" w:rsidRDefault="00FF4086" w:rsidP="00FF4086">
      <w:pPr>
        <w:numPr>
          <w:ilvl w:val="2"/>
          <w:numId w:val="2"/>
        </w:numPr>
        <w:spacing w:after="0" w:line="276" w:lineRule="auto"/>
        <w:jc w:val="both"/>
      </w:pPr>
      <w:r>
        <w:t>„Nasazení školicí instance RESSS“ včetně případných specifických rozšíření do testovacího prostředí ÚP a jeho zprovoznění pro účely školení.</w:t>
      </w:r>
    </w:p>
    <w:p w:rsidR="00FF4086" w:rsidRDefault="00FF4086" w:rsidP="00FF4086">
      <w:pPr>
        <w:numPr>
          <w:ilvl w:val="2"/>
          <w:numId w:val="2"/>
        </w:numPr>
        <w:spacing w:after="0" w:line="276" w:lineRule="auto"/>
        <w:jc w:val="both"/>
      </w:pPr>
      <w:r>
        <w:t>„Provedení migrace dat“ ze stávající implementace elektronického systému spisové služby na ÚP do nasazeného RESSS určeného pro produkční využití.</w:t>
      </w:r>
    </w:p>
    <w:p w:rsidR="00FF4086" w:rsidRDefault="00FF4086" w:rsidP="00FF4086">
      <w:pPr>
        <w:numPr>
          <w:ilvl w:val="2"/>
          <w:numId w:val="2"/>
        </w:numPr>
        <w:spacing w:after="0" w:line="276" w:lineRule="auto"/>
        <w:jc w:val="both"/>
      </w:pPr>
      <w:r>
        <w:t xml:space="preserve">„Provedení migrace anonymizovaného vzorku dat“ ze stávající implementace elektronického systému spisové služby na ÚP do nasazeného RESSS pro potřeby testování a školení.  </w:t>
      </w:r>
    </w:p>
    <w:p w:rsidR="00FF4086" w:rsidRDefault="00FF4086" w:rsidP="00FF4086">
      <w:pPr>
        <w:numPr>
          <w:ilvl w:val="2"/>
          <w:numId w:val="2"/>
        </w:numPr>
        <w:spacing w:after="0" w:line="276" w:lineRule="auto"/>
        <w:jc w:val="both"/>
      </w:pPr>
      <w:r>
        <w:t>„Příprava testovacího plánu a scénářů“ za účelem ověření činnosti nasazeného RESSS.</w:t>
      </w:r>
    </w:p>
    <w:p w:rsidR="00FF4086" w:rsidRDefault="00FF4086" w:rsidP="00FF4086">
      <w:pPr>
        <w:numPr>
          <w:ilvl w:val="2"/>
          <w:numId w:val="2"/>
        </w:numPr>
        <w:spacing w:after="0" w:line="276" w:lineRule="auto"/>
        <w:jc w:val="both"/>
      </w:pPr>
      <w:r>
        <w:t>„Poskytnutí součinnosti pro testování“ za účelem ověření funkčnosti, výkonnosti, stability a bezpečnosti nasazeného RESSS.</w:t>
      </w:r>
    </w:p>
    <w:p w:rsidR="00FF4086" w:rsidRDefault="00FF4086" w:rsidP="00FF4086">
      <w:pPr>
        <w:numPr>
          <w:ilvl w:val="2"/>
          <w:numId w:val="2"/>
        </w:numPr>
        <w:spacing w:after="0" w:line="276" w:lineRule="auto"/>
        <w:jc w:val="both"/>
      </w:pPr>
      <w:r>
        <w:t>„Příprava plánů školení a provedení školení“ uživatelů, metodiků a administrátorů Objednatele.</w:t>
      </w:r>
    </w:p>
    <w:p w:rsidR="00FF4086" w:rsidRDefault="00FF4086" w:rsidP="00FF4086">
      <w:pPr>
        <w:numPr>
          <w:ilvl w:val="1"/>
          <w:numId w:val="2"/>
        </w:numPr>
        <w:spacing w:after="0" w:line="276" w:lineRule="auto"/>
        <w:jc w:val="both"/>
      </w:pPr>
      <w:r>
        <w:t>V rámci služby „Provedení detailní analýzy“ provede Dodavatel detailní analýzu požadavků na nasazení RESSS v ÚP</w:t>
      </w:r>
      <w:r w:rsidRPr="00F47509">
        <w:t xml:space="preserve"> </w:t>
      </w:r>
      <w:r>
        <w:t>kladených na řešení v </w:t>
      </w:r>
      <w:proofErr w:type="gramStart"/>
      <w:r>
        <w:t xml:space="preserve">bodě </w:t>
      </w:r>
      <w:r>
        <w:fldChar w:fldCharType="begin"/>
      </w:r>
      <w:r>
        <w:instrText xml:space="preserve"> REF _Ref447114937 \r \h </w:instrText>
      </w:r>
      <w:r>
        <w:fldChar w:fldCharType="separate"/>
      </w:r>
      <w:r w:rsidR="00C470E0">
        <w:t>1.2</w:t>
      </w:r>
      <w:r>
        <w:fldChar w:fldCharType="end"/>
      </w:r>
      <w:r>
        <w:t>.</w:t>
      </w:r>
      <w:proofErr w:type="gramEnd"/>
      <w:r>
        <w:t xml:space="preserve"> Detailní analýza bude provedena v součinnosti s metodickými a odbornými pracovníky ÚP. V rámci analýzy vyhotoví Dodavatel souhrnný „Analytický model“ dodávaného řešení způsobem, rozsahem a kvalitou odpovídající kapitole 7.1 „Specifikace požadovaných modelů pro softwarové dílo“ standardu architektury Objednatele s názvem „Modelování informačních systémů“, který je v příloze č. 14 Zadávací dokumentace. Dodavatel zpracuje „Katalog požadavků“ a modely, u nichž je uvedeno, že jsou výstupem analytické fáze projektu s tím, že relevantní detailní modely nemusí zpracovávat pro ty části dodávaného řešení, které nevznikají zakázkovým vývojem na základě detailních požadavků Objednatele a ty části, které jsou součástí analytického modelu RESSS (v nezměněné podobě). Model bude předmětem akceptace dílčího plnění ze strany Objednatele.</w:t>
      </w:r>
    </w:p>
    <w:p w:rsidR="00FF4086" w:rsidRDefault="00FF4086" w:rsidP="00FF4086">
      <w:pPr>
        <w:numPr>
          <w:ilvl w:val="1"/>
          <w:numId w:val="2"/>
        </w:numPr>
        <w:spacing w:after="0" w:line="276" w:lineRule="auto"/>
        <w:jc w:val="both"/>
      </w:pPr>
      <w:r>
        <w:t>V rámci služby „Návrh a implementace specifických rozšíření“ provede Dodavatel návrh případně zakázkově vyvíjených částí RESSS specifických pro nasazení RESSS pro potřeby ÚP a jejich následnou implementaci tak, aby se staly integrální součástí RESSS nasazené na ÚP. V rámci návrhu u zakázkově vyvíjených specifických rozšíření RESSS vyhotoví Dodavatel „M</w:t>
      </w:r>
      <w:r w:rsidRPr="00C41615">
        <w:t xml:space="preserve">odel </w:t>
      </w:r>
      <w:r>
        <w:t xml:space="preserve">návrhu“ rozšíření </w:t>
      </w:r>
      <w:r w:rsidRPr="00C41615">
        <w:t xml:space="preserve">způsobem, rozsahem a kvalitou odpovídající kapitole 7.1 „Specifikace požadovaných modelů pro softwarové dílo“ standardu architektury Objednatele s názvem </w:t>
      </w:r>
      <w:r>
        <w:t>„Modelování informačních systémů“, který je v příloze č. 14 Zadávací dokumentace</w:t>
      </w:r>
      <w:r w:rsidRPr="00C41615">
        <w:t xml:space="preserve">. </w:t>
      </w:r>
      <w:r>
        <w:t>Dodavatel</w:t>
      </w:r>
      <w:r w:rsidRPr="00C41615">
        <w:t xml:space="preserve"> zpracuje</w:t>
      </w:r>
      <w:r>
        <w:t xml:space="preserve"> ty modely, </w:t>
      </w:r>
      <w:r w:rsidRPr="00C41615">
        <w:t xml:space="preserve">u nichž je </w:t>
      </w:r>
      <w:r>
        <w:t xml:space="preserve">ve standardu </w:t>
      </w:r>
      <w:r w:rsidRPr="00C41615">
        <w:t>uvede</w:t>
      </w:r>
      <w:r>
        <w:t xml:space="preserve">no, že jsou výstupem </w:t>
      </w:r>
      <w:r w:rsidRPr="00C41615">
        <w:t xml:space="preserve">fáze </w:t>
      </w:r>
      <w:r>
        <w:t xml:space="preserve">návrhu </w:t>
      </w:r>
      <w:r w:rsidRPr="00C41615">
        <w:t>projektu. Model bude předmětem akceptace dílčího plnění ze strany Objednatele.</w:t>
      </w:r>
    </w:p>
    <w:p w:rsidR="00FF4086" w:rsidRDefault="00FF4086" w:rsidP="00FF4086">
      <w:pPr>
        <w:numPr>
          <w:ilvl w:val="1"/>
          <w:numId w:val="2"/>
        </w:numPr>
        <w:spacing w:after="0" w:line="276" w:lineRule="auto"/>
        <w:jc w:val="both"/>
      </w:pPr>
      <w:r>
        <w:t>V rámci služby „Návrh a implementace specifických rozšíření“ Dodavatel implementuje (vyvine) softwarové dílo specifických rozšíření v souladu s detailními požadavky ÚP a návrhem díla a připraví jeho instalační média.</w:t>
      </w:r>
    </w:p>
    <w:p w:rsidR="00FF4086" w:rsidRDefault="00FF4086" w:rsidP="00FF4086">
      <w:pPr>
        <w:numPr>
          <w:ilvl w:val="1"/>
          <w:numId w:val="2"/>
        </w:numPr>
        <w:spacing w:after="0" w:line="276" w:lineRule="auto"/>
        <w:ind w:left="426" w:hanging="426"/>
        <w:jc w:val="both"/>
      </w:pPr>
      <w:r>
        <w:t>V případě dodávky specifických rozšíření RESSS pro potřeby ÚP bude dodávka softwarového díla specifických rozšíření zahrnovat:</w:t>
      </w:r>
    </w:p>
    <w:p w:rsidR="00FF4086" w:rsidRDefault="00FF4086" w:rsidP="00FF4086">
      <w:pPr>
        <w:numPr>
          <w:ilvl w:val="2"/>
          <w:numId w:val="2"/>
        </w:numPr>
        <w:spacing w:after="0" w:line="276" w:lineRule="auto"/>
        <w:jc w:val="both"/>
      </w:pPr>
      <w:r>
        <w:t>Předání specifických rozšíření jako softwarového díla ve spustitelné podobě ve formě modulů, k začlenění do RESSS a to na dvou kopiích instalačních médií.</w:t>
      </w:r>
    </w:p>
    <w:p w:rsidR="00FF4086" w:rsidRDefault="00FF4086" w:rsidP="00FF4086">
      <w:pPr>
        <w:numPr>
          <w:ilvl w:val="2"/>
          <w:numId w:val="2"/>
        </w:numPr>
        <w:spacing w:after="0" w:line="276" w:lineRule="auto"/>
        <w:jc w:val="both"/>
      </w:pPr>
      <w:r>
        <w:t>Předání užívacích práv – licencí k softwarovému dílu specifických rozšíření v souladu s Rámcovou smlouvou.</w:t>
      </w:r>
    </w:p>
    <w:p w:rsidR="00FF4086" w:rsidRDefault="00FF4086" w:rsidP="00FF4086">
      <w:pPr>
        <w:numPr>
          <w:ilvl w:val="2"/>
          <w:numId w:val="2"/>
        </w:numPr>
        <w:spacing w:after="0" w:line="276" w:lineRule="auto"/>
        <w:jc w:val="both"/>
      </w:pPr>
      <w:r>
        <w:t>Předání zdrojových kódů a dalších výstupů nezbytných pro sestavení (kompilaci) softwarového díla specifických rozšíření v souladu s Rámcovou smlouvou na dvou kopiích datových médií.</w:t>
      </w:r>
    </w:p>
    <w:p w:rsidR="00FF4086" w:rsidRDefault="00FF4086" w:rsidP="00FF4086">
      <w:pPr>
        <w:numPr>
          <w:ilvl w:val="2"/>
          <w:numId w:val="2"/>
        </w:numPr>
        <w:spacing w:after="0" w:line="276" w:lineRule="auto"/>
        <w:jc w:val="both"/>
      </w:pPr>
      <w:r>
        <w:lastRenderedPageBreak/>
        <w:t>Předání dokumentace k softwarovému dílu specifických rozšíření ve formě elektronických dokumentů v dohodnutých formátech na datovém nosiči zahrnující:</w:t>
      </w:r>
    </w:p>
    <w:p w:rsidR="00FF4086" w:rsidRDefault="00FF4086" w:rsidP="00FF4086">
      <w:pPr>
        <w:numPr>
          <w:ilvl w:val="3"/>
          <w:numId w:val="2"/>
        </w:numPr>
        <w:spacing w:after="0" w:line="276" w:lineRule="auto"/>
        <w:jc w:val="both"/>
      </w:pPr>
      <w:r>
        <w:t>Instalační příručku.</w:t>
      </w:r>
    </w:p>
    <w:p w:rsidR="00FF4086" w:rsidRDefault="00FF4086" w:rsidP="00FF4086">
      <w:pPr>
        <w:numPr>
          <w:ilvl w:val="3"/>
          <w:numId w:val="2"/>
        </w:numPr>
        <w:spacing w:after="0" w:line="276" w:lineRule="auto"/>
        <w:jc w:val="both"/>
      </w:pPr>
      <w:r>
        <w:t>Příručku administrátora (správce).</w:t>
      </w:r>
    </w:p>
    <w:p w:rsidR="00FF4086" w:rsidRDefault="00FF4086" w:rsidP="00FF4086">
      <w:pPr>
        <w:numPr>
          <w:ilvl w:val="3"/>
          <w:numId w:val="2"/>
        </w:numPr>
        <w:spacing w:after="0" w:line="276" w:lineRule="auto"/>
        <w:jc w:val="both"/>
      </w:pPr>
      <w:r>
        <w:t xml:space="preserve">Příručku programátora. </w:t>
      </w:r>
    </w:p>
    <w:p w:rsidR="00FF4086" w:rsidRDefault="00FF4086" w:rsidP="00FF4086">
      <w:pPr>
        <w:numPr>
          <w:ilvl w:val="3"/>
          <w:numId w:val="2"/>
        </w:numPr>
        <w:spacing w:after="0" w:line="276" w:lineRule="auto"/>
        <w:jc w:val="both"/>
      </w:pPr>
      <w:r>
        <w:t>Uživatelskou příručku.</w:t>
      </w:r>
    </w:p>
    <w:p w:rsidR="00FF4086" w:rsidRPr="00C41615" w:rsidRDefault="00FF4086" w:rsidP="00FF4086">
      <w:pPr>
        <w:numPr>
          <w:ilvl w:val="2"/>
          <w:numId w:val="2"/>
        </w:numPr>
        <w:spacing w:after="0" w:line="276" w:lineRule="auto"/>
        <w:jc w:val="both"/>
      </w:pPr>
      <w:r>
        <w:t>Předání školících materiálů k softwarovému dílu specifických rozšíření ve formě elektronických dokumentů v dohodnutých formátech.</w:t>
      </w:r>
    </w:p>
    <w:p w:rsidR="00FF4086" w:rsidRDefault="00FF4086" w:rsidP="00FF4086">
      <w:pPr>
        <w:numPr>
          <w:ilvl w:val="1"/>
          <w:numId w:val="2"/>
        </w:numPr>
        <w:spacing w:after="0" w:line="276" w:lineRule="auto"/>
        <w:jc w:val="both"/>
      </w:pPr>
      <w:r>
        <w:t>V rámci služby „Nasazení produkční instance RESSS“ provede Dodavatel za součinnosti ÚP nasazení (instalaci) systému RESSS do produkčního prostředí ÚP připraveného na základě pokynů a požadavků Dodavatele. Následně Dodavatel zprovozní systém RESSS pro potřeby jeho produkčního využití.</w:t>
      </w:r>
    </w:p>
    <w:p w:rsidR="00FF4086" w:rsidRDefault="00FF4086" w:rsidP="00FF4086">
      <w:pPr>
        <w:numPr>
          <w:ilvl w:val="1"/>
          <w:numId w:val="2"/>
        </w:numPr>
        <w:spacing w:after="0" w:line="276" w:lineRule="auto"/>
        <w:jc w:val="both"/>
      </w:pPr>
      <w:r>
        <w:t>V rámci služby „Nasazení testovací instance RESSS“ provede Dodavatel za součinnosti ÚP nasazení (instalaci) systému RESSS do testovacího prostředí ÚP připraveného na základě pokynů a požadavků Dodavatele. Následně Dodavatel zprovozní systém RESSS pro potřeby jeho testování.</w:t>
      </w:r>
    </w:p>
    <w:p w:rsidR="00FF4086" w:rsidRDefault="00FF4086" w:rsidP="00FF4086">
      <w:pPr>
        <w:numPr>
          <w:ilvl w:val="1"/>
          <w:numId w:val="2"/>
        </w:numPr>
        <w:spacing w:after="0" w:line="276" w:lineRule="auto"/>
        <w:jc w:val="both"/>
      </w:pPr>
      <w:r>
        <w:t>V rámci služby „Nasazení školící instance RESSS“ provede Dodavatel za součinnosti ÚP nasazení (instalaci) systému RESSS do školícího prostředí ÚP připraveného na základě pokynů a požadavků Dodavatele. Následně Dodavatel zprovozní systém RESSS pro potřeby jeho školení v rámci ÚP.</w:t>
      </w:r>
    </w:p>
    <w:p w:rsidR="00FF4086" w:rsidRDefault="00FF4086" w:rsidP="00FF4086">
      <w:pPr>
        <w:numPr>
          <w:ilvl w:val="1"/>
          <w:numId w:val="2"/>
        </w:numPr>
        <w:spacing w:after="0" w:line="276" w:lineRule="auto"/>
        <w:jc w:val="both"/>
      </w:pPr>
      <w:r>
        <w:t>V rámci služby „Provedení migrace dat“ zajistí Dodavatel přenesení dat a dokumentů ze stávajícího (k době produkčního nasazení RESSS) elektronického systému spisové služby do nasazené instance RESSS určeného pro produkční využití. Pro účely migrace ÚP zajistí součinnost stávajícího řešitele elektronické spisové služby nezbytnou pro provedení migrace.</w:t>
      </w:r>
    </w:p>
    <w:p w:rsidR="00FF4086" w:rsidRDefault="00FF4086" w:rsidP="00FF4086">
      <w:pPr>
        <w:numPr>
          <w:ilvl w:val="1"/>
          <w:numId w:val="2"/>
        </w:numPr>
        <w:spacing w:after="0" w:line="276" w:lineRule="auto"/>
        <w:jc w:val="both"/>
      </w:pPr>
      <w:r>
        <w:t xml:space="preserve">V rámci služby „Provedení migrace anonymizovaného vzorku dat“ zajistí Dodavatel vymezení a přenesení anonymizovaného reprezentativního vzorku dat a dokumentů ze stávajícího (k době produkčního nasazení RESSS) elektronického systému spisové služby do nasazené instance RESSS určeného pro testování a školení. Pro účely vymezení vzorku dat a jeho migraci ÚP zajistí součinnost stávajícího řešitele elektronické spisové služby nezbytnou pro provedení migrace. </w:t>
      </w:r>
    </w:p>
    <w:p w:rsidR="00FF4086" w:rsidRDefault="00FF4086" w:rsidP="00FF4086">
      <w:pPr>
        <w:numPr>
          <w:ilvl w:val="1"/>
          <w:numId w:val="2"/>
        </w:numPr>
        <w:spacing w:after="0" w:line="276" w:lineRule="auto"/>
        <w:jc w:val="both"/>
      </w:pPr>
      <w:r>
        <w:t xml:space="preserve">V rámci služby „Příprava testovacích plánů a scénářů“ připraví Dodavatel plán testů za účelem ověření požadované funkčnosti nasazeného systému RESSS včetně popisu testovacích scénářů ověřujících jednotlivé dílčí funkcionality. Do plánu testů Dodavatel zahrne též testy výkonnostní (zátěžové), integrační a </w:t>
      </w:r>
      <w:r w:rsidRPr="00426213">
        <w:t>bezpečnostní a to včetně metodického popisu vykonání těchto typů testů. Plán testů a testovací</w:t>
      </w:r>
      <w:r>
        <w:t xml:space="preserve"> scénáře budou akceptovány dodavatelem. Na základě plánu testů a testovacích scénářů budou Objednatelem akceptovány nasazené instance systém RESSS pro potřeby ÚP.</w:t>
      </w:r>
    </w:p>
    <w:p w:rsidR="00FF4086" w:rsidRDefault="00FF4086" w:rsidP="00FF4086">
      <w:pPr>
        <w:numPr>
          <w:ilvl w:val="1"/>
          <w:numId w:val="2"/>
        </w:numPr>
        <w:spacing w:after="0" w:line="276" w:lineRule="auto"/>
        <w:jc w:val="both"/>
      </w:pPr>
      <w:r>
        <w:t>V rámci služby „Poskytnutí součinnosti pro testování“ poskytne Dodavatel součinnost pro provedení testů prováděných na základě jím připraveného testovacího plánu a scénářů. Součinnost bude poskytnuta pracovníkům ÚP či třetích stran pověřených provedením testů.</w:t>
      </w:r>
    </w:p>
    <w:p w:rsidR="00FF4086" w:rsidRDefault="00FF4086" w:rsidP="00FF4086">
      <w:pPr>
        <w:numPr>
          <w:ilvl w:val="1"/>
          <w:numId w:val="2"/>
        </w:numPr>
        <w:spacing w:after="0" w:line="276" w:lineRule="auto"/>
        <w:jc w:val="both"/>
      </w:pPr>
      <w:r>
        <w:t xml:space="preserve">V rámci služby „Příprava plánů školení a provedení školení“ připraví Dodavatel plán školení uživatelů, metodiků a správců ÚP a jejich následné vyškolení v souladu s plánem. Školení bude provedeno v rozsahu </w:t>
      </w:r>
      <w:ins w:id="18" w:author="." w:date="2016-09-22T10:08:00Z">
        <w:r w:rsidR="005D411E">
          <w:t>uvedeném v </w:t>
        </w:r>
      </w:ins>
      <w:ins w:id="19" w:author="." w:date="2016-09-22T10:16:00Z">
        <w:r w:rsidR="007A6573">
          <w:t>Příloze číslo 1 Rámcové smlouvy Závazné funkční a technické požadavky zadavatele</w:t>
        </w:r>
      </w:ins>
      <w:ins w:id="20" w:author="." w:date="2016-09-22T10:08:00Z">
        <w:r w:rsidR="005D411E">
          <w:t xml:space="preserve"> v požadavku </w:t>
        </w:r>
        <w:r w:rsidR="005D411E" w:rsidRPr="005D411E">
          <w:t>S</w:t>
        </w:r>
        <w:r w:rsidR="005D411E">
          <w:t>UP</w:t>
        </w:r>
        <w:r w:rsidR="005D411E" w:rsidRPr="005D411E">
          <w:t>002</w:t>
        </w:r>
      </w:ins>
      <w:del w:id="21" w:author="." w:date="2016-09-22T10:08:00Z">
        <w:r w:rsidDel="005D411E">
          <w:rPr>
            <w:highlight w:val="yellow"/>
          </w:rPr>
          <w:delText>1500</w:delText>
        </w:r>
        <w:r w:rsidDel="005D411E">
          <w:delText xml:space="preserve"> pracovníků</w:delText>
        </w:r>
      </w:del>
      <w:r>
        <w:t>. Pro potřeby školení zpracuje Dodavatel školící dokumentaci, kterou předá ÚP a která bude předmětem akceptace Objednatelem.</w:t>
      </w:r>
    </w:p>
    <w:p w:rsidR="00FF4086" w:rsidRDefault="00FF4086" w:rsidP="00FF4086">
      <w:pPr>
        <w:numPr>
          <w:ilvl w:val="1"/>
          <w:numId w:val="2"/>
        </w:numPr>
        <w:spacing w:after="0" w:line="276" w:lineRule="auto"/>
        <w:jc w:val="both"/>
      </w:pPr>
      <w:r>
        <w:t>Školení prováděna před nasazením školící instance RESSS na ÚP budou prováděna s využitím školící instance vzniklé v rámci plnění „Softwarové řešení Resortního elektronického systému spisové služby“.</w:t>
      </w:r>
    </w:p>
    <w:p w:rsidR="00FF4086" w:rsidRDefault="00FF4086" w:rsidP="00FF4086">
      <w:pPr>
        <w:pStyle w:val="Nadpis2"/>
      </w:pPr>
      <w:bookmarkStart w:id="22" w:name="_Toc456948913"/>
      <w:r>
        <w:lastRenderedPageBreak/>
        <w:t>Termín a místo plnění</w:t>
      </w:r>
      <w:bookmarkEnd w:id="22"/>
    </w:p>
    <w:p w:rsidR="00FF4086" w:rsidRDefault="00FF4086" w:rsidP="00FF4086">
      <w:pPr>
        <w:numPr>
          <w:ilvl w:val="1"/>
          <w:numId w:val="2"/>
        </w:numPr>
        <w:spacing w:after="0" w:line="276" w:lineRule="auto"/>
        <w:jc w:val="both"/>
      </w:pPr>
      <w:r>
        <w:t>Termín plnění „</w:t>
      </w:r>
      <w:r w:rsidRPr="001422BE">
        <w:t xml:space="preserve">Nasazení resortního elektronického systému </w:t>
      </w:r>
      <w:r>
        <w:t xml:space="preserve">spisové služby </w:t>
      </w:r>
      <w:r w:rsidRPr="001422BE">
        <w:t xml:space="preserve">na </w:t>
      </w:r>
      <w:r>
        <w:t>Úřadu práce České republiky“ je dán hlavním harmonogramem plnění, který odpovídá službám poskytovaných Dodavatelem v rámci plnění a zahrnuje etapy uvedené v následující tabulce.</w:t>
      </w:r>
    </w:p>
    <w:p w:rsidR="00FF4086" w:rsidRDefault="00FF4086" w:rsidP="00FF4086">
      <w:pPr>
        <w:ind w:left="454"/>
      </w:pPr>
      <w:r>
        <w:t>Pro každou etapu tabulka v příslušném řádku znázorňuje délku etapy a interval jejího průběhu v jednotkách měsíců od zahájení plnění. Každý měsíc trvání plnění je reprezentován jednou buňkou tabulky. Černé buňky znázorňují měsíce, kdy probíhá etapa. Linie označené P</w:t>
      </w:r>
      <w:r w:rsidRPr="00F8409C">
        <w:rPr>
          <w:vertAlign w:val="subscript"/>
        </w:rPr>
        <w:t>1</w:t>
      </w:r>
      <w:r>
        <w:t>, P</w:t>
      </w:r>
      <w:r w:rsidRPr="00F8409C">
        <w:rPr>
          <w:vertAlign w:val="subscript"/>
        </w:rPr>
        <w:t>2</w:t>
      </w:r>
      <w:r>
        <w:t xml:space="preserve"> a P</w:t>
      </w:r>
      <w:r w:rsidRPr="00F8409C">
        <w:rPr>
          <w:vertAlign w:val="subscript"/>
        </w:rPr>
        <w:t>3</w:t>
      </w:r>
      <w:r>
        <w:t>, pak označují termíny dále v dokumentu uvedených platebních milníků.</w:t>
      </w:r>
      <w:r w:rsidRPr="00426213">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394"/>
        <w:gridCol w:w="340"/>
        <w:gridCol w:w="340"/>
        <w:gridCol w:w="340"/>
        <w:gridCol w:w="340"/>
        <w:gridCol w:w="340"/>
        <w:gridCol w:w="340"/>
        <w:gridCol w:w="340"/>
        <w:gridCol w:w="340"/>
        <w:gridCol w:w="340"/>
        <w:gridCol w:w="340"/>
        <w:gridCol w:w="340"/>
        <w:gridCol w:w="340"/>
        <w:gridCol w:w="340"/>
      </w:tblGrid>
      <w:tr w:rsidR="00FF4086" w:rsidRPr="005B6191" w:rsidTr="00F83E26">
        <w:trPr>
          <w:trHeight w:hRule="exact" w:val="340"/>
          <w:jc w:val="center"/>
        </w:trPr>
        <w:tc>
          <w:tcPr>
            <w:tcW w:w="4394" w:type="dxa"/>
            <w:tcBorders>
              <w:top w:val="nil"/>
              <w:left w:val="nil"/>
              <w:bottom w:val="nil"/>
              <w:right w:val="nil"/>
            </w:tcBorders>
            <w:shd w:val="clear" w:color="auto" w:fill="auto"/>
            <w:tcMar>
              <w:left w:w="113" w:type="dxa"/>
              <w:right w:w="113" w:type="dxa"/>
            </w:tcMar>
            <w:vAlign w:val="center"/>
          </w:tcPr>
          <w:p w:rsidR="00FF4086" w:rsidRPr="005B6191" w:rsidRDefault="00FF4086" w:rsidP="00F83E26">
            <w:pPr>
              <w:rPr>
                <w:b/>
              </w:rPr>
            </w:pPr>
          </w:p>
        </w:tc>
        <w:tc>
          <w:tcPr>
            <w:tcW w:w="340" w:type="dxa"/>
            <w:tcBorders>
              <w:top w:val="nil"/>
              <w:left w:val="nil"/>
              <w:bottom w:val="dotted" w:sz="4" w:space="0" w:color="auto"/>
              <w:right w:val="nil"/>
            </w:tcBorders>
            <w:shd w:val="clear" w:color="auto" w:fill="auto"/>
            <w:vAlign w:val="center"/>
          </w:tcPr>
          <w:p w:rsidR="00FF4086" w:rsidRPr="005B6191" w:rsidRDefault="00FF4086" w:rsidP="00F83E26">
            <w:pPr>
              <w:jc w:val="center"/>
              <w:rPr>
                <w:b/>
              </w:rPr>
            </w:pPr>
            <w:r w:rsidRPr="005B6191">
              <w:t>1</w:t>
            </w:r>
          </w:p>
        </w:tc>
        <w:tc>
          <w:tcPr>
            <w:tcW w:w="340" w:type="dxa"/>
            <w:tcBorders>
              <w:top w:val="nil"/>
              <w:left w:val="nil"/>
              <w:bottom w:val="dotted" w:sz="4" w:space="0" w:color="auto"/>
              <w:right w:val="nil"/>
            </w:tcBorders>
            <w:shd w:val="clear" w:color="auto" w:fill="auto"/>
            <w:vAlign w:val="center"/>
          </w:tcPr>
          <w:p w:rsidR="00FF4086" w:rsidRPr="005B6191" w:rsidRDefault="00FF4086" w:rsidP="00F83E26">
            <w:pPr>
              <w:jc w:val="center"/>
              <w:rPr>
                <w:b/>
              </w:rPr>
            </w:pPr>
            <w:r w:rsidRPr="005B6191">
              <w:t>2</w:t>
            </w:r>
          </w:p>
        </w:tc>
        <w:tc>
          <w:tcPr>
            <w:tcW w:w="340" w:type="dxa"/>
            <w:tcBorders>
              <w:top w:val="nil"/>
              <w:left w:val="nil"/>
              <w:bottom w:val="dotted" w:sz="4" w:space="0" w:color="auto"/>
              <w:right w:val="nil"/>
            </w:tcBorders>
            <w:shd w:val="clear" w:color="auto" w:fill="auto"/>
            <w:vAlign w:val="center"/>
          </w:tcPr>
          <w:p w:rsidR="00FF4086" w:rsidRPr="005B6191" w:rsidRDefault="00FF4086" w:rsidP="00F83E26">
            <w:pPr>
              <w:jc w:val="center"/>
              <w:rPr>
                <w:b/>
              </w:rPr>
            </w:pPr>
            <w:r w:rsidRPr="005B6191">
              <w:t>3</w:t>
            </w:r>
          </w:p>
        </w:tc>
        <w:tc>
          <w:tcPr>
            <w:tcW w:w="340" w:type="dxa"/>
            <w:tcBorders>
              <w:top w:val="nil"/>
              <w:left w:val="nil"/>
              <w:bottom w:val="dotted" w:sz="4" w:space="0" w:color="auto"/>
              <w:right w:val="nil"/>
            </w:tcBorders>
            <w:shd w:val="clear" w:color="auto" w:fill="auto"/>
            <w:vAlign w:val="center"/>
          </w:tcPr>
          <w:p w:rsidR="00FF4086" w:rsidRPr="005B6191" w:rsidRDefault="00FF4086" w:rsidP="00F83E26">
            <w:pPr>
              <w:jc w:val="center"/>
              <w:rPr>
                <w:b/>
              </w:rPr>
            </w:pPr>
            <w:r w:rsidRPr="005B6191">
              <w:t>4</w:t>
            </w:r>
          </w:p>
        </w:tc>
        <w:tc>
          <w:tcPr>
            <w:tcW w:w="340" w:type="dxa"/>
            <w:tcBorders>
              <w:top w:val="nil"/>
              <w:left w:val="nil"/>
              <w:bottom w:val="dotted" w:sz="4" w:space="0" w:color="auto"/>
              <w:right w:val="nil"/>
            </w:tcBorders>
            <w:shd w:val="clear" w:color="auto" w:fill="auto"/>
            <w:vAlign w:val="center"/>
          </w:tcPr>
          <w:p w:rsidR="00FF4086" w:rsidRPr="005B6191" w:rsidRDefault="00FF4086" w:rsidP="00F83E26">
            <w:pPr>
              <w:jc w:val="center"/>
              <w:rPr>
                <w:b/>
              </w:rPr>
            </w:pPr>
            <w:r w:rsidRPr="005B6191">
              <w:t>5</w:t>
            </w:r>
          </w:p>
        </w:tc>
        <w:tc>
          <w:tcPr>
            <w:tcW w:w="340" w:type="dxa"/>
            <w:tcBorders>
              <w:top w:val="nil"/>
              <w:left w:val="nil"/>
              <w:bottom w:val="dotted" w:sz="4" w:space="0" w:color="auto"/>
              <w:right w:val="nil"/>
            </w:tcBorders>
            <w:shd w:val="clear" w:color="auto" w:fill="auto"/>
            <w:vAlign w:val="center"/>
          </w:tcPr>
          <w:p w:rsidR="00FF4086" w:rsidRPr="005B6191" w:rsidRDefault="00FF4086" w:rsidP="00F83E26">
            <w:pPr>
              <w:jc w:val="center"/>
              <w:rPr>
                <w:b/>
              </w:rPr>
            </w:pPr>
            <w:r w:rsidRPr="005B6191">
              <w:t>6</w:t>
            </w:r>
          </w:p>
        </w:tc>
        <w:tc>
          <w:tcPr>
            <w:tcW w:w="340" w:type="dxa"/>
            <w:tcBorders>
              <w:top w:val="nil"/>
              <w:left w:val="nil"/>
              <w:bottom w:val="dotted" w:sz="4" w:space="0" w:color="auto"/>
              <w:right w:val="nil"/>
            </w:tcBorders>
            <w:shd w:val="clear" w:color="auto" w:fill="auto"/>
            <w:vAlign w:val="center"/>
          </w:tcPr>
          <w:p w:rsidR="00FF4086" w:rsidRPr="005B6191" w:rsidRDefault="00FF4086" w:rsidP="00F83E26">
            <w:pPr>
              <w:jc w:val="center"/>
              <w:rPr>
                <w:b/>
              </w:rPr>
            </w:pPr>
            <w:r w:rsidRPr="005B6191">
              <w:t>7</w:t>
            </w:r>
          </w:p>
        </w:tc>
        <w:tc>
          <w:tcPr>
            <w:tcW w:w="340" w:type="dxa"/>
            <w:tcBorders>
              <w:top w:val="nil"/>
              <w:left w:val="nil"/>
              <w:bottom w:val="dotted" w:sz="4" w:space="0" w:color="auto"/>
              <w:right w:val="nil"/>
            </w:tcBorders>
            <w:shd w:val="clear" w:color="auto" w:fill="auto"/>
            <w:vAlign w:val="center"/>
          </w:tcPr>
          <w:p w:rsidR="00FF4086" w:rsidRPr="005B6191" w:rsidRDefault="00FF4086" w:rsidP="00F83E26">
            <w:pPr>
              <w:jc w:val="center"/>
              <w:rPr>
                <w:b/>
              </w:rPr>
            </w:pPr>
            <w:r w:rsidRPr="005B6191">
              <w:t>8</w:t>
            </w:r>
          </w:p>
        </w:tc>
        <w:tc>
          <w:tcPr>
            <w:tcW w:w="340" w:type="dxa"/>
            <w:tcBorders>
              <w:top w:val="nil"/>
              <w:left w:val="nil"/>
              <w:bottom w:val="dotted" w:sz="4" w:space="0" w:color="auto"/>
              <w:right w:val="nil"/>
            </w:tcBorders>
            <w:shd w:val="clear" w:color="auto" w:fill="auto"/>
            <w:vAlign w:val="center"/>
          </w:tcPr>
          <w:p w:rsidR="00FF4086" w:rsidRPr="005B6191" w:rsidRDefault="00FF4086" w:rsidP="00F83E26">
            <w:pPr>
              <w:jc w:val="center"/>
              <w:rPr>
                <w:b/>
              </w:rPr>
            </w:pPr>
            <w:r w:rsidRPr="005B6191">
              <w:t>9</w:t>
            </w:r>
          </w:p>
        </w:tc>
        <w:tc>
          <w:tcPr>
            <w:tcW w:w="340" w:type="dxa"/>
            <w:tcBorders>
              <w:top w:val="nil"/>
              <w:left w:val="nil"/>
              <w:bottom w:val="dotted" w:sz="4" w:space="0" w:color="auto"/>
              <w:right w:val="nil"/>
            </w:tcBorders>
            <w:shd w:val="clear" w:color="auto" w:fill="auto"/>
            <w:vAlign w:val="center"/>
          </w:tcPr>
          <w:p w:rsidR="00FF4086" w:rsidRPr="005B6191" w:rsidRDefault="00FF4086" w:rsidP="00F83E26">
            <w:pPr>
              <w:jc w:val="center"/>
              <w:rPr>
                <w:b/>
              </w:rPr>
            </w:pPr>
            <w:r w:rsidRPr="005B6191">
              <w:t>10</w:t>
            </w:r>
          </w:p>
        </w:tc>
        <w:tc>
          <w:tcPr>
            <w:tcW w:w="340" w:type="dxa"/>
            <w:tcBorders>
              <w:top w:val="nil"/>
              <w:left w:val="nil"/>
              <w:bottom w:val="dotted" w:sz="4" w:space="0" w:color="auto"/>
              <w:right w:val="nil"/>
            </w:tcBorders>
            <w:shd w:val="clear" w:color="auto" w:fill="auto"/>
            <w:vAlign w:val="center"/>
          </w:tcPr>
          <w:p w:rsidR="00FF4086" w:rsidRPr="005B6191" w:rsidRDefault="00FF4086" w:rsidP="00F83E26">
            <w:pPr>
              <w:jc w:val="center"/>
              <w:rPr>
                <w:b/>
              </w:rPr>
            </w:pPr>
            <w:r w:rsidRPr="005B6191">
              <w:t>11</w:t>
            </w:r>
          </w:p>
        </w:tc>
        <w:tc>
          <w:tcPr>
            <w:tcW w:w="340" w:type="dxa"/>
            <w:tcBorders>
              <w:top w:val="nil"/>
              <w:left w:val="nil"/>
              <w:bottom w:val="dotted" w:sz="4" w:space="0" w:color="auto"/>
              <w:right w:val="nil"/>
            </w:tcBorders>
            <w:shd w:val="clear" w:color="auto" w:fill="auto"/>
            <w:vAlign w:val="center"/>
          </w:tcPr>
          <w:p w:rsidR="00FF4086" w:rsidRPr="005B6191" w:rsidRDefault="00FF4086" w:rsidP="00F83E26">
            <w:pPr>
              <w:jc w:val="center"/>
              <w:rPr>
                <w:b/>
              </w:rPr>
            </w:pPr>
            <w:r w:rsidRPr="005B6191">
              <w:t>12</w:t>
            </w:r>
          </w:p>
        </w:tc>
        <w:tc>
          <w:tcPr>
            <w:tcW w:w="340" w:type="dxa"/>
            <w:tcBorders>
              <w:top w:val="nil"/>
              <w:left w:val="nil"/>
              <w:bottom w:val="dotted" w:sz="4" w:space="0" w:color="auto"/>
              <w:right w:val="nil"/>
            </w:tcBorders>
            <w:shd w:val="clear" w:color="auto" w:fill="auto"/>
          </w:tcPr>
          <w:p w:rsidR="00FF4086" w:rsidRPr="00346915" w:rsidRDefault="00FF4086" w:rsidP="00F83E26">
            <w:pPr>
              <w:jc w:val="center"/>
              <w:rPr>
                <w:b/>
              </w:rPr>
            </w:pPr>
            <w:r w:rsidRPr="004B1BAE">
              <w:t>13</w:t>
            </w:r>
          </w:p>
        </w:tc>
      </w:tr>
      <w:tr w:rsidR="00FF4086" w:rsidTr="00F83E26">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FF4086" w:rsidRDefault="00FF4086" w:rsidP="00F83E26">
            <w:r w:rsidRPr="00346915">
              <w:rPr>
                <w:sz w:val="18"/>
              </w:rPr>
              <w:t>Provedení detailní analýzy</w:t>
            </w:r>
          </w:p>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FF4086" w:rsidRDefault="00FF4086" w:rsidP="00F83E26"/>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single" w:sz="4" w:space="0" w:color="auto"/>
            </w:tcBorders>
            <w:shd w:val="clear" w:color="auto" w:fill="auto"/>
          </w:tcPr>
          <w:p w:rsidR="00FF4086" w:rsidRDefault="00FF4086" w:rsidP="00F83E26"/>
        </w:tc>
      </w:tr>
      <w:tr w:rsidR="00FF4086" w:rsidTr="00F83E26">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FF4086" w:rsidRPr="00346915" w:rsidRDefault="00FF4086" w:rsidP="00F83E26">
            <w:pPr>
              <w:rPr>
                <w:sz w:val="18"/>
              </w:rPr>
            </w:pPr>
            <w:r w:rsidRPr="00346915">
              <w:rPr>
                <w:sz w:val="18"/>
              </w:rPr>
              <w:t>Návrh a implementace specifických rozšíření</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FF4086" w:rsidRDefault="00FF4086" w:rsidP="00F83E26"/>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single" w:sz="4" w:space="0" w:color="auto"/>
            </w:tcBorders>
            <w:shd w:val="clear" w:color="auto" w:fill="auto"/>
          </w:tcPr>
          <w:p w:rsidR="00FF4086" w:rsidRDefault="00FF4086" w:rsidP="00F83E26"/>
        </w:tc>
      </w:tr>
      <w:tr w:rsidR="00FF4086" w:rsidTr="00F83E26">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FF4086" w:rsidRPr="00346915" w:rsidRDefault="00FF4086" w:rsidP="00F83E26">
            <w:pPr>
              <w:rPr>
                <w:sz w:val="18"/>
              </w:rPr>
            </w:pPr>
            <w:r w:rsidRPr="00346915">
              <w:rPr>
                <w:sz w:val="18"/>
              </w:rPr>
              <w:t>Příprava testovacího plánu a scénářů</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FF4086" w:rsidRDefault="00FF4086" w:rsidP="00F83E26"/>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single" w:sz="4" w:space="0" w:color="auto"/>
            </w:tcBorders>
            <w:shd w:val="clear" w:color="auto" w:fill="auto"/>
          </w:tcPr>
          <w:p w:rsidR="00FF4086" w:rsidRDefault="00FF4086" w:rsidP="00F83E26"/>
        </w:tc>
      </w:tr>
      <w:tr w:rsidR="00FF4086" w:rsidTr="00F83E26">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FF4086" w:rsidRPr="00346915" w:rsidRDefault="00FF4086" w:rsidP="00F83E26">
            <w:pPr>
              <w:rPr>
                <w:sz w:val="18"/>
              </w:rPr>
            </w:pPr>
            <w:r w:rsidRPr="00346915">
              <w:rPr>
                <w:sz w:val="18"/>
              </w:rPr>
              <w:t>Provedení migrace anonymizovaného vzorku dat</w:t>
            </w:r>
          </w:p>
          <w:p w:rsidR="00FF4086" w:rsidRPr="00346915" w:rsidRDefault="00FF4086" w:rsidP="00F83E26">
            <w:pPr>
              <w:rPr>
                <w:sz w:val="18"/>
              </w:rPr>
            </w:pP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FF4086" w:rsidRDefault="00FF4086" w:rsidP="00F83E26"/>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single" w:sz="4" w:space="0" w:color="auto"/>
            </w:tcBorders>
            <w:shd w:val="clear" w:color="auto" w:fill="auto"/>
          </w:tcPr>
          <w:p w:rsidR="00FF4086" w:rsidRDefault="00FF4086" w:rsidP="00F83E26"/>
        </w:tc>
      </w:tr>
      <w:tr w:rsidR="00FF4086" w:rsidTr="00F83E26">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FF4086" w:rsidRPr="00346915" w:rsidRDefault="00FF4086" w:rsidP="00F83E26">
            <w:pPr>
              <w:rPr>
                <w:sz w:val="18"/>
              </w:rPr>
            </w:pPr>
            <w:r w:rsidRPr="00346915">
              <w:rPr>
                <w:sz w:val="18"/>
              </w:rPr>
              <w:t>Nasazení testovací instance RESSS</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FF4086" w:rsidRDefault="00FF4086" w:rsidP="00F83E26"/>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FF4086" w:rsidRDefault="00FF4086" w:rsidP="00F83E26"/>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single" w:sz="4" w:space="0" w:color="auto"/>
            </w:tcBorders>
            <w:shd w:val="clear" w:color="auto" w:fill="auto"/>
          </w:tcPr>
          <w:p w:rsidR="00FF4086" w:rsidRDefault="00FF4086" w:rsidP="00F83E26"/>
        </w:tc>
      </w:tr>
      <w:tr w:rsidR="00FF4086" w:rsidTr="00F83E26">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FF4086" w:rsidRPr="00346915" w:rsidRDefault="00FF4086" w:rsidP="00F83E26">
            <w:pPr>
              <w:rPr>
                <w:sz w:val="18"/>
              </w:rPr>
            </w:pPr>
            <w:r w:rsidRPr="00346915">
              <w:rPr>
                <w:sz w:val="18"/>
              </w:rPr>
              <w:t>Poskytnutí součinnosti pro testování</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FF4086" w:rsidRDefault="00FF4086" w:rsidP="00F83E26"/>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FF4086" w:rsidRDefault="00FF4086" w:rsidP="00F83E26"/>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single" w:sz="4" w:space="0" w:color="auto"/>
            </w:tcBorders>
            <w:shd w:val="clear" w:color="auto" w:fill="auto"/>
          </w:tcPr>
          <w:p w:rsidR="00FF4086" w:rsidRDefault="00FF4086" w:rsidP="00F83E26"/>
        </w:tc>
      </w:tr>
      <w:tr w:rsidR="00FF4086" w:rsidTr="00F83E26">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FF4086" w:rsidRPr="00346915" w:rsidRDefault="00FF4086" w:rsidP="00F83E26">
            <w:pPr>
              <w:rPr>
                <w:sz w:val="18"/>
              </w:rPr>
            </w:pPr>
            <w:r w:rsidRPr="00346915">
              <w:rPr>
                <w:sz w:val="18"/>
              </w:rPr>
              <w:t>Provedení migrace dat</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FF4086" w:rsidRDefault="00FF4086" w:rsidP="00F83E26"/>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single" w:sz="4" w:space="0" w:color="auto"/>
            </w:tcBorders>
            <w:shd w:val="clear" w:color="auto" w:fill="auto"/>
          </w:tcPr>
          <w:p w:rsidR="00FF4086" w:rsidRDefault="00FF4086" w:rsidP="00F83E26"/>
        </w:tc>
      </w:tr>
      <w:tr w:rsidR="00FF4086" w:rsidTr="00F83E26">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FF4086" w:rsidRPr="00346915" w:rsidRDefault="00FF4086" w:rsidP="00F83E26">
            <w:pPr>
              <w:rPr>
                <w:sz w:val="18"/>
              </w:rPr>
            </w:pPr>
            <w:r w:rsidRPr="00346915">
              <w:rPr>
                <w:sz w:val="18"/>
              </w:rPr>
              <w:t>Nasazení produkční instance RESSS</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FF4086" w:rsidRDefault="00FF4086" w:rsidP="00F83E26"/>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single" w:sz="4" w:space="0" w:color="auto"/>
            </w:tcBorders>
            <w:shd w:val="clear" w:color="auto" w:fill="auto"/>
          </w:tcPr>
          <w:p w:rsidR="00FF4086" w:rsidRDefault="00FF4086" w:rsidP="00F83E26"/>
        </w:tc>
      </w:tr>
      <w:tr w:rsidR="00FF4086" w:rsidTr="00F83E26">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FF4086" w:rsidRPr="00346915" w:rsidRDefault="00FF4086" w:rsidP="00F83E26">
            <w:pPr>
              <w:rPr>
                <w:sz w:val="18"/>
              </w:rPr>
            </w:pPr>
            <w:r w:rsidRPr="00346915">
              <w:rPr>
                <w:sz w:val="18"/>
              </w:rPr>
              <w:t>Nasazení integrační instance RESSS</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FF4086" w:rsidRDefault="00FF4086" w:rsidP="00F83E26"/>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FF4086" w:rsidRDefault="00FF4086" w:rsidP="00F83E26"/>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FF4086" w:rsidRDefault="00FF4086" w:rsidP="00F83E26"/>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single" w:sz="4" w:space="0" w:color="auto"/>
            </w:tcBorders>
            <w:shd w:val="clear" w:color="auto" w:fill="auto"/>
          </w:tcPr>
          <w:p w:rsidR="00FF4086" w:rsidRDefault="00FF4086" w:rsidP="00F83E26"/>
        </w:tc>
      </w:tr>
      <w:tr w:rsidR="00FF4086" w:rsidTr="00F83E26">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FF4086" w:rsidRPr="00346915" w:rsidRDefault="00FF4086" w:rsidP="00F83E26">
            <w:pPr>
              <w:rPr>
                <w:sz w:val="18"/>
              </w:rPr>
            </w:pPr>
            <w:r w:rsidRPr="00346915">
              <w:rPr>
                <w:sz w:val="18"/>
              </w:rPr>
              <w:t>Příprava plánů školení a provedení školení</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FF4086" w:rsidRDefault="00FF4086" w:rsidP="00F83E26"/>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000000"/>
          </w:tcPr>
          <w:p w:rsidR="00FF4086" w:rsidRDefault="00FF4086" w:rsidP="00F83E26"/>
        </w:tc>
      </w:tr>
      <w:tr w:rsidR="00FF4086" w:rsidTr="00F83E26">
        <w:trPr>
          <w:trHeight w:hRule="exact" w:val="340"/>
          <w:jc w:val="center"/>
        </w:trPr>
        <w:tc>
          <w:tcPr>
            <w:tcW w:w="4394" w:type="dxa"/>
            <w:tcBorders>
              <w:top w:val="nil"/>
              <w:left w:val="nil"/>
              <w:bottom w:val="nil"/>
              <w:right w:val="nil"/>
            </w:tcBorders>
            <w:shd w:val="clear" w:color="auto" w:fill="auto"/>
            <w:tcMar>
              <w:left w:w="113" w:type="dxa"/>
              <w:right w:w="113" w:type="dxa"/>
            </w:tcMar>
            <w:vAlign w:val="center"/>
          </w:tcPr>
          <w:p w:rsidR="00FF4086" w:rsidRPr="00346915" w:rsidRDefault="00FF4086" w:rsidP="00F83E26">
            <w:pPr>
              <w:jc w:val="center"/>
              <w:rPr>
                <w:sz w:val="18"/>
              </w:rPr>
            </w:pPr>
          </w:p>
        </w:tc>
        <w:tc>
          <w:tcPr>
            <w:tcW w:w="340" w:type="dxa"/>
            <w:tcBorders>
              <w:top w:val="dotted" w:sz="4" w:space="0" w:color="auto"/>
              <w:left w:val="nil"/>
              <w:bottom w:val="nil"/>
              <w:right w:val="nil"/>
            </w:tcBorders>
            <w:shd w:val="clear" w:color="auto" w:fill="auto"/>
            <w:vAlign w:val="center"/>
          </w:tcPr>
          <w:p w:rsidR="00FF4086" w:rsidRDefault="00FF4086" w:rsidP="00F83E26">
            <w:pPr>
              <w:jc w:val="center"/>
            </w:pPr>
          </w:p>
        </w:tc>
        <w:tc>
          <w:tcPr>
            <w:tcW w:w="340" w:type="dxa"/>
            <w:tcBorders>
              <w:top w:val="dotted" w:sz="4" w:space="0" w:color="auto"/>
              <w:left w:val="nil"/>
              <w:bottom w:val="nil"/>
              <w:right w:val="nil"/>
            </w:tcBorders>
            <w:shd w:val="clear" w:color="auto" w:fill="auto"/>
            <w:vAlign w:val="center"/>
          </w:tcPr>
          <w:p w:rsidR="00FF4086" w:rsidRDefault="00FF4086" w:rsidP="00F83E26">
            <w:pPr>
              <w:jc w:val="center"/>
            </w:pPr>
          </w:p>
        </w:tc>
        <w:tc>
          <w:tcPr>
            <w:tcW w:w="340" w:type="dxa"/>
            <w:tcBorders>
              <w:top w:val="dotted" w:sz="4" w:space="0" w:color="auto"/>
              <w:left w:val="nil"/>
              <w:bottom w:val="nil"/>
              <w:right w:val="nil"/>
            </w:tcBorders>
            <w:shd w:val="clear" w:color="auto" w:fill="auto"/>
            <w:vAlign w:val="center"/>
          </w:tcPr>
          <w:p w:rsidR="00FF4086" w:rsidRDefault="00FF4086" w:rsidP="00F83E26">
            <w:pPr>
              <w:jc w:val="center"/>
            </w:pPr>
          </w:p>
        </w:tc>
        <w:tc>
          <w:tcPr>
            <w:tcW w:w="340" w:type="dxa"/>
            <w:tcBorders>
              <w:top w:val="dotted" w:sz="4" w:space="0" w:color="auto"/>
              <w:left w:val="nil"/>
              <w:bottom w:val="nil"/>
              <w:right w:val="single" w:sz="4" w:space="0" w:color="auto"/>
            </w:tcBorders>
            <w:shd w:val="clear" w:color="auto" w:fill="auto"/>
            <w:vAlign w:val="center"/>
          </w:tcPr>
          <w:p w:rsidR="00FF4086" w:rsidRDefault="00FF4086" w:rsidP="00F83E26">
            <w:pPr>
              <w:jc w:val="center"/>
            </w:pPr>
            <w:r>
              <w:t>P</w:t>
            </w:r>
            <w:r w:rsidRPr="00346915">
              <w:rPr>
                <w:vertAlign w:val="subscript"/>
              </w:rPr>
              <w:t>1</w:t>
            </w:r>
          </w:p>
        </w:tc>
        <w:tc>
          <w:tcPr>
            <w:tcW w:w="340" w:type="dxa"/>
            <w:tcBorders>
              <w:top w:val="dotted" w:sz="4" w:space="0" w:color="auto"/>
              <w:left w:val="single" w:sz="4" w:space="0" w:color="auto"/>
              <w:bottom w:val="nil"/>
              <w:right w:val="nil"/>
            </w:tcBorders>
            <w:shd w:val="clear" w:color="auto" w:fill="auto"/>
            <w:vAlign w:val="center"/>
          </w:tcPr>
          <w:p w:rsidR="00FF4086" w:rsidRDefault="00FF4086" w:rsidP="00F83E26">
            <w:pPr>
              <w:jc w:val="center"/>
            </w:pPr>
          </w:p>
        </w:tc>
        <w:tc>
          <w:tcPr>
            <w:tcW w:w="340" w:type="dxa"/>
            <w:tcBorders>
              <w:top w:val="dotted" w:sz="4" w:space="0" w:color="auto"/>
              <w:left w:val="nil"/>
              <w:bottom w:val="nil"/>
              <w:right w:val="nil"/>
            </w:tcBorders>
            <w:shd w:val="clear" w:color="auto" w:fill="auto"/>
            <w:vAlign w:val="center"/>
          </w:tcPr>
          <w:p w:rsidR="00FF4086" w:rsidRDefault="00FF4086" w:rsidP="00F83E26">
            <w:pPr>
              <w:jc w:val="center"/>
            </w:pPr>
          </w:p>
        </w:tc>
        <w:tc>
          <w:tcPr>
            <w:tcW w:w="340" w:type="dxa"/>
            <w:tcBorders>
              <w:top w:val="dotted" w:sz="4" w:space="0" w:color="auto"/>
              <w:left w:val="nil"/>
              <w:bottom w:val="nil"/>
              <w:right w:val="nil"/>
            </w:tcBorders>
            <w:shd w:val="clear" w:color="auto" w:fill="auto"/>
            <w:vAlign w:val="center"/>
          </w:tcPr>
          <w:p w:rsidR="00FF4086" w:rsidRDefault="00FF4086" w:rsidP="00F83E26">
            <w:pPr>
              <w:jc w:val="center"/>
            </w:pPr>
          </w:p>
        </w:tc>
        <w:tc>
          <w:tcPr>
            <w:tcW w:w="340" w:type="dxa"/>
            <w:tcBorders>
              <w:top w:val="dotted" w:sz="4" w:space="0" w:color="auto"/>
              <w:left w:val="nil"/>
              <w:bottom w:val="nil"/>
              <w:right w:val="nil"/>
            </w:tcBorders>
            <w:shd w:val="clear" w:color="auto" w:fill="auto"/>
            <w:vAlign w:val="center"/>
          </w:tcPr>
          <w:p w:rsidR="00FF4086" w:rsidRDefault="00FF4086" w:rsidP="00F83E26">
            <w:pPr>
              <w:jc w:val="center"/>
            </w:pPr>
          </w:p>
        </w:tc>
        <w:tc>
          <w:tcPr>
            <w:tcW w:w="340" w:type="dxa"/>
            <w:tcBorders>
              <w:top w:val="dotted" w:sz="4" w:space="0" w:color="auto"/>
              <w:left w:val="nil"/>
              <w:bottom w:val="nil"/>
              <w:right w:val="single" w:sz="4" w:space="0" w:color="auto"/>
            </w:tcBorders>
            <w:shd w:val="clear" w:color="auto" w:fill="auto"/>
            <w:vAlign w:val="center"/>
          </w:tcPr>
          <w:p w:rsidR="00FF4086" w:rsidRDefault="00FF4086" w:rsidP="00F83E26">
            <w:pPr>
              <w:jc w:val="center"/>
            </w:pPr>
            <w:r>
              <w:t>P</w:t>
            </w:r>
            <w:r w:rsidRPr="00346915">
              <w:rPr>
                <w:vertAlign w:val="subscript"/>
              </w:rPr>
              <w:t>2</w:t>
            </w:r>
          </w:p>
        </w:tc>
        <w:tc>
          <w:tcPr>
            <w:tcW w:w="340" w:type="dxa"/>
            <w:tcBorders>
              <w:top w:val="dotted" w:sz="4" w:space="0" w:color="auto"/>
              <w:left w:val="single" w:sz="4" w:space="0" w:color="auto"/>
              <w:bottom w:val="nil"/>
              <w:right w:val="nil"/>
            </w:tcBorders>
            <w:shd w:val="clear" w:color="auto" w:fill="auto"/>
            <w:vAlign w:val="center"/>
          </w:tcPr>
          <w:p w:rsidR="00FF4086" w:rsidRDefault="00FF4086" w:rsidP="00F83E26">
            <w:pPr>
              <w:jc w:val="center"/>
            </w:pPr>
          </w:p>
        </w:tc>
        <w:tc>
          <w:tcPr>
            <w:tcW w:w="340" w:type="dxa"/>
            <w:tcBorders>
              <w:top w:val="dotted" w:sz="4" w:space="0" w:color="auto"/>
              <w:left w:val="nil"/>
              <w:bottom w:val="nil"/>
              <w:right w:val="nil"/>
            </w:tcBorders>
            <w:shd w:val="clear" w:color="auto" w:fill="auto"/>
            <w:vAlign w:val="center"/>
          </w:tcPr>
          <w:p w:rsidR="00FF4086" w:rsidRDefault="00FF4086" w:rsidP="00F83E26">
            <w:pPr>
              <w:jc w:val="center"/>
            </w:pPr>
          </w:p>
        </w:tc>
        <w:tc>
          <w:tcPr>
            <w:tcW w:w="340" w:type="dxa"/>
            <w:tcBorders>
              <w:top w:val="dotted" w:sz="4" w:space="0" w:color="auto"/>
              <w:left w:val="nil"/>
              <w:bottom w:val="nil"/>
              <w:right w:val="nil"/>
            </w:tcBorders>
            <w:shd w:val="clear" w:color="auto" w:fill="auto"/>
            <w:vAlign w:val="center"/>
          </w:tcPr>
          <w:p w:rsidR="00FF4086" w:rsidRDefault="00FF4086" w:rsidP="00F83E26">
            <w:pPr>
              <w:jc w:val="center"/>
            </w:pPr>
          </w:p>
        </w:tc>
        <w:tc>
          <w:tcPr>
            <w:tcW w:w="340" w:type="dxa"/>
            <w:tcBorders>
              <w:top w:val="dotted" w:sz="4" w:space="0" w:color="auto"/>
              <w:left w:val="nil"/>
              <w:bottom w:val="nil"/>
              <w:right w:val="single" w:sz="4" w:space="0" w:color="auto"/>
            </w:tcBorders>
            <w:shd w:val="clear" w:color="auto" w:fill="auto"/>
          </w:tcPr>
          <w:p w:rsidR="00FF4086" w:rsidRDefault="00FF4086" w:rsidP="00F83E26">
            <w:pPr>
              <w:jc w:val="center"/>
            </w:pPr>
            <w:r>
              <w:t>P</w:t>
            </w:r>
            <w:r w:rsidRPr="00346915">
              <w:rPr>
                <w:vertAlign w:val="subscript"/>
              </w:rPr>
              <w:t>3</w:t>
            </w:r>
          </w:p>
        </w:tc>
      </w:tr>
    </w:tbl>
    <w:p w:rsidR="00FF4086" w:rsidRDefault="00FF4086" w:rsidP="00FF4086">
      <w:pPr>
        <w:ind w:left="454"/>
      </w:pPr>
    </w:p>
    <w:p w:rsidR="00FF4086" w:rsidRDefault="00FF4086" w:rsidP="00FF4086">
      <w:pPr>
        <w:ind w:left="454"/>
      </w:pPr>
      <w:r>
        <w:t>Místem plnění „</w:t>
      </w:r>
      <w:r w:rsidRPr="001422BE">
        <w:t xml:space="preserve">Nasazení resortního elektronického systému </w:t>
      </w:r>
      <w:r>
        <w:t xml:space="preserve">spisové služby </w:t>
      </w:r>
      <w:r w:rsidRPr="001422BE">
        <w:t xml:space="preserve">na </w:t>
      </w:r>
      <w:r>
        <w:t>Úřadu práce České republiky“ je primárně sídlo ÚP.</w:t>
      </w:r>
    </w:p>
    <w:p w:rsidR="00FF4086" w:rsidRDefault="00FF4086" w:rsidP="00FF4086">
      <w:pPr>
        <w:pStyle w:val="Nadpis2"/>
      </w:pPr>
      <w:bookmarkStart w:id="23" w:name="_Toc456948914"/>
      <w:r>
        <w:t>Platební podmínky</w:t>
      </w:r>
      <w:bookmarkEnd w:id="23"/>
    </w:p>
    <w:p w:rsidR="00FF4086" w:rsidRDefault="00FF4086" w:rsidP="00FF4086">
      <w:pPr>
        <w:numPr>
          <w:ilvl w:val="1"/>
          <w:numId w:val="2"/>
        </w:numPr>
        <w:spacing w:after="0" w:line="276" w:lineRule="auto"/>
        <w:jc w:val="both"/>
      </w:pPr>
      <w:r>
        <w:t>Celková cena za plnění „</w:t>
      </w:r>
      <w:r w:rsidRPr="001422BE">
        <w:t xml:space="preserve">Nasazení resortního elektronického systému </w:t>
      </w:r>
      <w:r>
        <w:t xml:space="preserve">spisové služby </w:t>
      </w:r>
      <w:r w:rsidRPr="001422BE">
        <w:t xml:space="preserve">na </w:t>
      </w:r>
      <w:r>
        <w:t>Úřadu práce České republiky“ je cenou jednotkovou za dílo zahrnující cenu případných specifických rozšíření RESSS pro ÚP (včetně užívacích práv) a požadované související služby.</w:t>
      </w:r>
    </w:p>
    <w:p w:rsidR="00FF4086" w:rsidRDefault="00FF4086" w:rsidP="00FF4086">
      <w:pPr>
        <w:numPr>
          <w:ilvl w:val="1"/>
          <w:numId w:val="2"/>
        </w:numPr>
        <w:spacing w:after="0" w:line="276" w:lineRule="auto"/>
        <w:jc w:val="both"/>
      </w:pPr>
      <w:r>
        <w:t>Platební (fakturační) milníky plnění „</w:t>
      </w:r>
      <w:r w:rsidRPr="001422BE">
        <w:t xml:space="preserve">Nasazení resortního elektronického systému </w:t>
      </w:r>
      <w:r>
        <w:t xml:space="preserve">spisové služby </w:t>
      </w:r>
      <w:r w:rsidRPr="001422BE">
        <w:t xml:space="preserve">na </w:t>
      </w:r>
      <w:r>
        <w:t>Úřadu práce České republiky“ jsou vázány na dílčí akceptace plnění podle následující tabulky:</w:t>
      </w:r>
    </w:p>
    <w:p w:rsidR="00FF4086" w:rsidRDefault="00FF4086" w:rsidP="00FF4086">
      <w:pPr>
        <w:ind w:left="567"/>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3969"/>
        <w:gridCol w:w="2830"/>
      </w:tblGrid>
      <w:tr w:rsidR="00FF4086" w:rsidRPr="00BA537D" w:rsidTr="00F83E26">
        <w:tc>
          <w:tcPr>
            <w:tcW w:w="1696" w:type="dxa"/>
          </w:tcPr>
          <w:p w:rsidR="00FF4086" w:rsidRPr="00BA537D" w:rsidRDefault="00FF4086" w:rsidP="00F83E26">
            <w:pPr>
              <w:pStyle w:val="Small"/>
              <w:rPr>
                <w:b/>
              </w:rPr>
            </w:pPr>
            <w:r w:rsidRPr="00BA537D">
              <w:rPr>
                <w:b/>
              </w:rPr>
              <w:t>Platební milník</w:t>
            </w:r>
          </w:p>
        </w:tc>
        <w:tc>
          <w:tcPr>
            <w:tcW w:w="3969" w:type="dxa"/>
          </w:tcPr>
          <w:p w:rsidR="00FF4086" w:rsidRPr="00BA537D" w:rsidRDefault="00FF4086" w:rsidP="00F83E26">
            <w:pPr>
              <w:pStyle w:val="Small"/>
              <w:rPr>
                <w:b/>
              </w:rPr>
            </w:pPr>
            <w:r w:rsidRPr="00BA537D">
              <w:rPr>
                <w:b/>
              </w:rPr>
              <w:t>Dílčí akceptace plnění</w:t>
            </w:r>
          </w:p>
        </w:tc>
        <w:tc>
          <w:tcPr>
            <w:tcW w:w="2830" w:type="dxa"/>
          </w:tcPr>
          <w:p w:rsidR="00FF4086" w:rsidRPr="00BA537D" w:rsidRDefault="00FF4086" w:rsidP="00F83E26">
            <w:pPr>
              <w:pStyle w:val="Small"/>
              <w:rPr>
                <w:b/>
              </w:rPr>
            </w:pPr>
            <w:r w:rsidRPr="00BA537D">
              <w:rPr>
                <w:b/>
              </w:rPr>
              <w:t>Výše platby (fakturace)</w:t>
            </w:r>
          </w:p>
        </w:tc>
      </w:tr>
      <w:tr w:rsidR="00FF4086" w:rsidRPr="00BA537D" w:rsidTr="00F83E26">
        <w:tc>
          <w:tcPr>
            <w:tcW w:w="1696" w:type="dxa"/>
          </w:tcPr>
          <w:p w:rsidR="00FF4086" w:rsidRPr="00BA537D" w:rsidRDefault="00FF4086" w:rsidP="00F83E26">
            <w:pPr>
              <w:pStyle w:val="Small"/>
              <w:jc w:val="center"/>
            </w:pPr>
            <w:r w:rsidRPr="00BA537D">
              <w:t>P</w:t>
            </w:r>
            <w:r w:rsidRPr="00BA537D">
              <w:rPr>
                <w:vertAlign w:val="subscript"/>
              </w:rPr>
              <w:t>1</w:t>
            </w:r>
          </w:p>
        </w:tc>
        <w:tc>
          <w:tcPr>
            <w:tcW w:w="3969" w:type="dxa"/>
          </w:tcPr>
          <w:p w:rsidR="00FF4086" w:rsidRPr="00BA537D" w:rsidRDefault="00FF4086" w:rsidP="00F83E26">
            <w:pPr>
              <w:pStyle w:val="Small"/>
            </w:pPr>
            <w:r w:rsidRPr="00BA537D">
              <w:t>Akceptace analýzy</w:t>
            </w:r>
          </w:p>
        </w:tc>
        <w:tc>
          <w:tcPr>
            <w:tcW w:w="2830" w:type="dxa"/>
          </w:tcPr>
          <w:p w:rsidR="00FF4086" w:rsidRPr="00BA537D" w:rsidRDefault="00FF4086" w:rsidP="00F83E26">
            <w:pPr>
              <w:pStyle w:val="Small"/>
            </w:pPr>
            <w:r w:rsidRPr="00BA537D">
              <w:t>20% z celkové ceny</w:t>
            </w:r>
          </w:p>
        </w:tc>
      </w:tr>
      <w:tr w:rsidR="00FF4086" w:rsidRPr="00BA537D" w:rsidTr="00F83E26">
        <w:tc>
          <w:tcPr>
            <w:tcW w:w="1696" w:type="dxa"/>
          </w:tcPr>
          <w:p w:rsidR="00FF4086" w:rsidRPr="00BA537D" w:rsidRDefault="00FF4086" w:rsidP="00F83E26">
            <w:pPr>
              <w:pStyle w:val="Small"/>
              <w:jc w:val="center"/>
            </w:pPr>
            <w:r w:rsidRPr="00BA537D">
              <w:t>P</w:t>
            </w:r>
            <w:r w:rsidRPr="00BA537D">
              <w:rPr>
                <w:vertAlign w:val="subscript"/>
              </w:rPr>
              <w:t>2</w:t>
            </w:r>
          </w:p>
        </w:tc>
        <w:tc>
          <w:tcPr>
            <w:tcW w:w="3969" w:type="dxa"/>
          </w:tcPr>
          <w:p w:rsidR="00FF4086" w:rsidRPr="00BA537D" w:rsidRDefault="00FF4086" w:rsidP="00F83E26">
            <w:pPr>
              <w:pStyle w:val="Small"/>
            </w:pPr>
            <w:r w:rsidRPr="00BA537D">
              <w:t>Akceptace nasazení a migrací</w:t>
            </w:r>
          </w:p>
        </w:tc>
        <w:tc>
          <w:tcPr>
            <w:tcW w:w="2830" w:type="dxa"/>
          </w:tcPr>
          <w:p w:rsidR="00FF4086" w:rsidRPr="00BA537D" w:rsidRDefault="00FF4086" w:rsidP="00F83E26">
            <w:pPr>
              <w:pStyle w:val="Small"/>
            </w:pPr>
            <w:r w:rsidRPr="00BA537D">
              <w:t>50% z celkové ceny</w:t>
            </w:r>
          </w:p>
        </w:tc>
      </w:tr>
      <w:tr w:rsidR="00FF4086" w:rsidRPr="00BA537D" w:rsidTr="00F83E26">
        <w:tc>
          <w:tcPr>
            <w:tcW w:w="1696" w:type="dxa"/>
          </w:tcPr>
          <w:p w:rsidR="00FF4086" w:rsidRPr="00BA537D" w:rsidRDefault="00FF4086" w:rsidP="00F83E26">
            <w:pPr>
              <w:pStyle w:val="Small"/>
              <w:jc w:val="center"/>
            </w:pPr>
            <w:r w:rsidRPr="00BA537D">
              <w:t>P</w:t>
            </w:r>
            <w:r w:rsidRPr="00BA537D">
              <w:rPr>
                <w:vertAlign w:val="subscript"/>
              </w:rPr>
              <w:t>3</w:t>
            </w:r>
          </w:p>
        </w:tc>
        <w:tc>
          <w:tcPr>
            <w:tcW w:w="3969" w:type="dxa"/>
          </w:tcPr>
          <w:p w:rsidR="00FF4086" w:rsidRPr="00BA537D" w:rsidRDefault="00FF4086" w:rsidP="00F83E26">
            <w:pPr>
              <w:pStyle w:val="Small"/>
            </w:pPr>
            <w:r w:rsidRPr="00BA537D">
              <w:t>Akceptace školení</w:t>
            </w:r>
          </w:p>
        </w:tc>
        <w:tc>
          <w:tcPr>
            <w:tcW w:w="2830" w:type="dxa"/>
          </w:tcPr>
          <w:p w:rsidR="00FF4086" w:rsidRPr="00BA537D" w:rsidRDefault="00FF4086" w:rsidP="00F83E26">
            <w:pPr>
              <w:pStyle w:val="Small"/>
            </w:pPr>
            <w:r w:rsidRPr="00BA537D">
              <w:t>30% z celkové ceny</w:t>
            </w:r>
          </w:p>
        </w:tc>
      </w:tr>
    </w:tbl>
    <w:p w:rsidR="00FF4086" w:rsidRDefault="00FF4086" w:rsidP="00FF4086"/>
    <w:p w:rsidR="00FF4086" w:rsidRDefault="00FF4086" w:rsidP="00FF4086">
      <w:pPr>
        <w:pStyle w:val="Nadpis2"/>
      </w:pPr>
      <w:bookmarkStart w:id="24" w:name="_Toc456948915"/>
      <w:r>
        <w:t>Předání, převzetí a akceptace plnění</w:t>
      </w:r>
      <w:bookmarkEnd w:id="24"/>
    </w:p>
    <w:p w:rsidR="00FF4086" w:rsidRDefault="00FF4086" w:rsidP="00FF4086">
      <w:pPr>
        <w:numPr>
          <w:ilvl w:val="1"/>
          <w:numId w:val="2"/>
        </w:numPr>
        <w:spacing w:after="0" w:line="276" w:lineRule="auto"/>
        <w:jc w:val="both"/>
      </w:pPr>
      <w:r>
        <w:t>Vlastní akceptace a převzetí plnění „</w:t>
      </w:r>
      <w:r w:rsidRPr="001422BE">
        <w:t xml:space="preserve">Nasazení resortního elektronického systému </w:t>
      </w:r>
      <w:r>
        <w:t xml:space="preserve">spisové služby </w:t>
      </w:r>
      <w:r w:rsidRPr="001422BE">
        <w:t xml:space="preserve">na </w:t>
      </w:r>
      <w:r>
        <w:t>Úřadu práce České republiky“ budou realizovány na základě dílčích akceptací plnění způsoby vymezenými Rámcovou smlouvou. V rámci každé dílčí akceptace budou předávány a akceptovány dílčí výstupy.</w:t>
      </w:r>
      <w:r w:rsidRPr="00485757">
        <w:t xml:space="preserve"> </w:t>
      </w:r>
      <w:r>
        <w:t>Akceptace výstupů probíhá podle typu akceptace způsobem uvedeným v Rámcové smlouvě. Akceptace výstupů probíhá k termínu ukončení etapy, v rámci které je výstup realizován s tím, že akceptace musí být dokončena v termínu etapy.</w:t>
      </w:r>
    </w:p>
    <w:p w:rsidR="00FF4086" w:rsidRDefault="00FF4086" w:rsidP="00FF4086">
      <w:pPr>
        <w:numPr>
          <w:ilvl w:val="1"/>
          <w:numId w:val="2"/>
        </w:numPr>
        <w:spacing w:after="0" w:line="276" w:lineRule="auto"/>
        <w:jc w:val="both"/>
      </w:pPr>
      <w:r>
        <w:lastRenderedPageBreak/>
        <w:t>Dílčí akceptace plnění „</w:t>
      </w:r>
      <w:r w:rsidRPr="001422BE">
        <w:t xml:space="preserve">Nasazení resortního elektronického systému </w:t>
      </w:r>
      <w:r>
        <w:t xml:space="preserve">spisové služby </w:t>
      </w:r>
      <w:r w:rsidRPr="001422BE">
        <w:t xml:space="preserve">na </w:t>
      </w:r>
      <w:r>
        <w:t>Úřadu práce České republiky“ jsou tyto:</w:t>
      </w:r>
    </w:p>
    <w:p w:rsidR="00FF4086" w:rsidRDefault="00FF4086" w:rsidP="00FF4086">
      <w:pPr>
        <w:numPr>
          <w:ilvl w:val="2"/>
          <w:numId w:val="2"/>
        </w:numPr>
        <w:spacing w:after="0" w:line="276" w:lineRule="auto"/>
        <w:jc w:val="both"/>
      </w:pPr>
      <w:r>
        <w:t>Akceptace analýzy.</w:t>
      </w:r>
    </w:p>
    <w:p w:rsidR="00FF4086" w:rsidRDefault="00FF4086" w:rsidP="00FF4086">
      <w:pPr>
        <w:numPr>
          <w:ilvl w:val="2"/>
          <w:numId w:val="2"/>
        </w:numPr>
        <w:spacing w:after="0" w:line="276" w:lineRule="auto"/>
        <w:jc w:val="both"/>
      </w:pPr>
      <w:r>
        <w:t>Akceptace nasazení a migrací.</w:t>
      </w:r>
    </w:p>
    <w:p w:rsidR="00FF4086" w:rsidRDefault="00FF4086" w:rsidP="00FF4086">
      <w:pPr>
        <w:numPr>
          <w:ilvl w:val="2"/>
          <w:numId w:val="2"/>
        </w:numPr>
        <w:spacing w:after="0" w:line="276" w:lineRule="auto"/>
        <w:jc w:val="both"/>
      </w:pPr>
      <w:r>
        <w:t>Akceptace školení.</w:t>
      </w:r>
    </w:p>
    <w:p w:rsidR="00FF4086" w:rsidRDefault="00FF4086" w:rsidP="00FF4086">
      <w:pPr>
        <w:numPr>
          <w:ilvl w:val="1"/>
          <w:numId w:val="2"/>
        </w:numPr>
        <w:spacing w:after="0" w:line="276" w:lineRule="auto"/>
        <w:jc w:val="both"/>
      </w:pPr>
      <w:r>
        <w:t>„Akceptace analýzy“ zahrnuje předání a akceptaci výstupů realizovaných Dodavatelem v etapě „Provedení detailní analýzy“ a je provedena ke konci této etapy. Následující tabulka uvádí výčet výstupů určených k předání a akceptaci.</w:t>
      </w:r>
    </w:p>
    <w:p w:rsidR="00FF4086" w:rsidRDefault="00FF4086" w:rsidP="00FF4086">
      <w:pPr>
        <w:ind w:left="567"/>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3833"/>
        <w:gridCol w:w="2824"/>
      </w:tblGrid>
      <w:tr w:rsidR="00FF4086" w:rsidRPr="00BA537D" w:rsidTr="00F83E26">
        <w:tc>
          <w:tcPr>
            <w:tcW w:w="1838" w:type="dxa"/>
          </w:tcPr>
          <w:p w:rsidR="00FF4086" w:rsidRPr="00BA537D" w:rsidRDefault="00FF4086" w:rsidP="00F83E26">
            <w:pPr>
              <w:pStyle w:val="Small"/>
              <w:rPr>
                <w:b/>
              </w:rPr>
            </w:pPr>
            <w:r w:rsidRPr="00BA537D">
              <w:rPr>
                <w:b/>
              </w:rPr>
              <w:t>Výstup</w:t>
            </w:r>
          </w:p>
        </w:tc>
        <w:tc>
          <w:tcPr>
            <w:tcW w:w="3833" w:type="dxa"/>
          </w:tcPr>
          <w:p w:rsidR="00FF4086" w:rsidRPr="00BA537D" w:rsidRDefault="00FF4086" w:rsidP="00F83E26">
            <w:pPr>
              <w:pStyle w:val="Small"/>
              <w:rPr>
                <w:b/>
              </w:rPr>
            </w:pPr>
            <w:r w:rsidRPr="00BA537D">
              <w:rPr>
                <w:b/>
              </w:rPr>
              <w:t>Etapa zpracování výstupu</w:t>
            </w:r>
          </w:p>
        </w:tc>
        <w:tc>
          <w:tcPr>
            <w:tcW w:w="2824" w:type="dxa"/>
          </w:tcPr>
          <w:p w:rsidR="00FF4086" w:rsidRPr="00BA537D" w:rsidRDefault="00FF4086" w:rsidP="00F83E26">
            <w:pPr>
              <w:pStyle w:val="Small"/>
              <w:rPr>
                <w:b/>
              </w:rPr>
            </w:pPr>
            <w:r w:rsidRPr="00BA537D">
              <w:rPr>
                <w:b/>
              </w:rPr>
              <w:t>Typ předání / akceptace</w:t>
            </w:r>
          </w:p>
        </w:tc>
      </w:tr>
      <w:tr w:rsidR="00FF4086" w:rsidRPr="00BA537D" w:rsidTr="00F83E26">
        <w:tc>
          <w:tcPr>
            <w:tcW w:w="1838" w:type="dxa"/>
          </w:tcPr>
          <w:p w:rsidR="00FF4086" w:rsidRPr="00BA537D" w:rsidRDefault="00FF4086" w:rsidP="00F83E26">
            <w:pPr>
              <w:pStyle w:val="Small"/>
            </w:pPr>
            <w:r w:rsidRPr="00BA537D">
              <w:t>Analytický model</w:t>
            </w:r>
          </w:p>
        </w:tc>
        <w:tc>
          <w:tcPr>
            <w:tcW w:w="3833" w:type="dxa"/>
          </w:tcPr>
          <w:p w:rsidR="00FF4086" w:rsidRPr="00BA537D" w:rsidRDefault="00FF4086" w:rsidP="00F83E26">
            <w:pPr>
              <w:pStyle w:val="Small"/>
            </w:pPr>
            <w:r w:rsidRPr="00BA537D">
              <w:t>Provedení detailní analýzy</w:t>
            </w:r>
          </w:p>
        </w:tc>
        <w:tc>
          <w:tcPr>
            <w:tcW w:w="2824" w:type="dxa"/>
          </w:tcPr>
          <w:p w:rsidR="00FF4086" w:rsidRPr="00BA537D" w:rsidRDefault="00FF4086" w:rsidP="00F83E26">
            <w:pPr>
              <w:pStyle w:val="Small"/>
            </w:pPr>
            <w:r w:rsidRPr="00BA537D">
              <w:t>Akceptace dokumentu</w:t>
            </w:r>
          </w:p>
        </w:tc>
      </w:tr>
    </w:tbl>
    <w:p w:rsidR="00FF4086" w:rsidRDefault="00FF4086" w:rsidP="00FF4086">
      <w:pPr>
        <w:ind w:left="567"/>
      </w:pPr>
    </w:p>
    <w:p w:rsidR="00FF4086" w:rsidRDefault="00FF4086" w:rsidP="00FF4086">
      <w:pPr>
        <w:numPr>
          <w:ilvl w:val="1"/>
          <w:numId w:val="2"/>
        </w:numPr>
        <w:spacing w:after="0" w:line="276" w:lineRule="auto"/>
        <w:jc w:val="both"/>
      </w:pPr>
      <w:r>
        <w:t>„Akceptace nasazení a migrací“ zahrnuje předání a akceptaci výstupů zpracovaných Dodavatelem v etapách „</w:t>
      </w:r>
      <w:r w:rsidRPr="00DC4B3A">
        <w:t>Návrh a implementace specifických rozšíření</w:t>
      </w:r>
      <w:r>
        <w:t xml:space="preserve">“, „Nasazení produkční instance RESSS“, „Nasazení testovací instance RESSS“, „Nasazení školící instance RESSS“, „Provedení migrace dat“, „Provedení migrace anonymizovaného vzorku dat“ a „Příprava testovacího plánu a scénářů“. „Akceptace nasazení a migrací“ je provedena ke konci etapy „Provedení migrace dat“. </w:t>
      </w:r>
      <w:r w:rsidRPr="007602A3">
        <w:t>Následující tabulka uvádí výčet výstupů určených k předání a akceptaci.</w:t>
      </w:r>
    </w:p>
    <w:p w:rsidR="00FF4086" w:rsidRDefault="00FF4086" w:rsidP="00FF4086">
      <w:pPr>
        <w:ind w:left="567"/>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3833"/>
        <w:gridCol w:w="2824"/>
      </w:tblGrid>
      <w:tr w:rsidR="00FF4086" w:rsidRPr="00BA537D" w:rsidTr="00F83E26">
        <w:tc>
          <w:tcPr>
            <w:tcW w:w="1838" w:type="dxa"/>
          </w:tcPr>
          <w:p w:rsidR="00FF4086" w:rsidRPr="00BA537D" w:rsidRDefault="00FF4086" w:rsidP="00F83E26">
            <w:pPr>
              <w:pStyle w:val="Small"/>
              <w:jc w:val="left"/>
              <w:rPr>
                <w:b/>
              </w:rPr>
            </w:pPr>
            <w:r w:rsidRPr="00BA537D">
              <w:rPr>
                <w:b/>
              </w:rPr>
              <w:t>Výstup</w:t>
            </w:r>
          </w:p>
        </w:tc>
        <w:tc>
          <w:tcPr>
            <w:tcW w:w="3833" w:type="dxa"/>
          </w:tcPr>
          <w:p w:rsidR="00FF4086" w:rsidRPr="00BA537D" w:rsidRDefault="00FF4086" w:rsidP="00F83E26">
            <w:pPr>
              <w:pStyle w:val="Small"/>
              <w:jc w:val="left"/>
              <w:rPr>
                <w:b/>
              </w:rPr>
            </w:pPr>
            <w:r w:rsidRPr="00BA537D">
              <w:rPr>
                <w:b/>
              </w:rPr>
              <w:t>Etapa zpracování výstupu</w:t>
            </w:r>
          </w:p>
        </w:tc>
        <w:tc>
          <w:tcPr>
            <w:tcW w:w="2824" w:type="dxa"/>
          </w:tcPr>
          <w:p w:rsidR="00FF4086" w:rsidRPr="00BA537D" w:rsidRDefault="00FF4086" w:rsidP="00F83E26">
            <w:pPr>
              <w:pStyle w:val="Small"/>
              <w:jc w:val="left"/>
              <w:rPr>
                <w:b/>
              </w:rPr>
            </w:pPr>
            <w:r w:rsidRPr="00BA537D">
              <w:rPr>
                <w:b/>
              </w:rPr>
              <w:t>Typ předání / akceptace</w:t>
            </w:r>
          </w:p>
        </w:tc>
      </w:tr>
      <w:tr w:rsidR="00FF4086" w:rsidRPr="00BA537D" w:rsidTr="00F83E26">
        <w:tc>
          <w:tcPr>
            <w:tcW w:w="1838" w:type="dxa"/>
          </w:tcPr>
          <w:p w:rsidR="00FF4086" w:rsidRPr="00BA537D" w:rsidRDefault="00FF4086" w:rsidP="00F83E26">
            <w:pPr>
              <w:pStyle w:val="Small"/>
              <w:jc w:val="left"/>
            </w:pPr>
            <w:r w:rsidRPr="00BA537D">
              <w:t>Model návrhu</w:t>
            </w:r>
          </w:p>
        </w:tc>
        <w:tc>
          <w:tcPr>
            <w:tcW w:w="3833" w:type="dxa"/>
          </w:tcPr>
          <w:p w:rsidR="00FF4086" w:rsidRPr="00BA537D" w:rsidRDefault="00FF4086" w:rsidP="00F83E26">
            <w:pPr>
              <w:pStyle w:val="Small"/>
              <w:jc w:val="left"/>
            </w:pPr>
            <w:r w:rsidRPr="00BA537D">
              <w:t>Návrh a implementace specifických rozšíření</w:t>
            </w:r>
          </w:p>
        </w:tc>
        <w:tc>
          <w:tcPr>
            <w:tcW w:w="2824" w:type="dxa"/>
          </w:tcPr>
          <w:p w:rsidR="00FF4086" w:rsidRPr="00BA537D" w:rsidRDefault="00FF4086" w:rsidP="00F83E26">
            <w:pPr>
              <w:pStyle w:val="Small"/>
              <w:jc w:val="left"/>
            </w:pPr>
            <w:r w:rsidRPr="00BA537D">
              <w:t>Akceptace dokumentu</w:t>
            </w:r>
          </w:p>
        </w:tc>
      </w:tr>
      <w:tr w:rsidR="00FF4086" w:rsidRPr="00BA537D" w:rsidTr="00F83E26">
        <w:tc>
          <w:tcPr>
            <w:tcW w:w="1838" w:type="dxa"/>
          </w:tcPr>
          <w:p w:rsidR="00FF4086" w:rsidRPr="00BA537D" w:rsidRDefault="00FF4086" w:rsidP="00F83E26">
            <w:pPr>
              <w:pStyle w:val="Small"/>
              <w:jc w:val="left"/>
            </w:pPr>
            <w:r w:rsidRPr="00BA537D">
              <w:t>Plán testů</w:t>
            </w:r>
          </w:p>
        </w:tc>
        <w:tc>
          <w:tcPr>
            <w:tcW w:w="3833" w:type="dxa"/>
          </w:tcPr>
          <w:p w:rsidR="00FF4086" w:rsidRPr="00BA537D" w:rsidRDefault="00FF4086" w:rsidP="00F83E26">
            <w:pPr>
              <w:pStyle w:val="Small"/>
              <w:jc w:val="left"/>
            </w:pPr>
            <w:r w:rsidRPr="00BA537D">
              <w:t>Příprava testovacího plánu a scénářů</w:t>
            </w:r>
          </w:p>
        </w:tc>
        <w:tc>
          <w:tcPr>
            <w:tcW w:w="2824" w:type="dxa"/>
          </w:tcPr>
          <w:p w:rsidR="00FF4086" w:rsidRPr="00BA537D" w:rsidRDefault="00FF4086" w:rsidP="00F83E26">
            <w:pPr>
              <w:pStyle w:val="Small"/>
              <w:jc w:val="left"/>
            </w:pPr>
            <w:r w:rsidRPr="00BA537D">
              <w:t>Akceptace dokumentu</w:t>
            </w:r>
          </w:p>
        </w:tc>
      </w:tr>
      <w:tr w:rsidR="00FF4086" w:rsidRPr="00BA537D" w:rsidTr="00F83E26">
        <w:tc>
          <w:tcPr>
            <w:tcW w:w="1838" w:type="dxa"/>
          </w:tcPr>
          <w:p w:rsidR="00FF4086" w:rsidRPr="00BA537D" w:rsidRDefault="00FF4086" w:rsidP="00F83E26">
            <w:pPr>
              <w:pStyle w:val="Small"/>
              <w:jc w:val="left"/>
            </w:pPr>
            <w:r w:rsidRPr="00BA537D">
              <w:t>Testovací scénáře</w:t>
            </w:r>
          </w:p>
        </w:tc>
        <w:tc>
          <w:tcPr>
            <w:tcW w:w="3833" w:type="dxa"/>
          </w:tcPr>
          <w:p w:rsidR="00FF4086" w:rsidRPr="00BA537D" w:rsidRDefault="00FF4086" w:rsidP="00F83E26">
            <w:pPr>
              <w:pStyle w:val="Small"/>
              <w:jc w:val="left"/>
            </w:pPr>
            <w:r w:rsidRPr="00BA537D">
              <w:t>Příprava testovacího plánu a scénářů</w:t>
            </w:r>
          </w:p>
        </w:tc>
        <w:tc>
          <w:tcPr>
            <w:tcW w:w="2824" w:type="dxa"/>
          </w:tcPr>
          <w:p w:rsidR="00FF4086" w:rsidRPr="00BA537D" w:rsidRDefault="00FF4086" w:rsidP="00F83E26">
            <w:pPr>
              <w:pStyle w:val="Small"/>
              <w:jc w:val="left"/>
            </w:pPr>
            <w:r w:rsidRPr="00BA537D">
              <w:t>Akceptace dokumentu</w:t>
            </w:r>
          </w:p>
        </w:tc>
      </w:tr>
      <w:tr w:rsidR="00FF4086" w:rsidRPr="00BA537D" w:rsidTr="00F83E26">
        <w:tc>
          <w:tcPr>
            <w:tcW w:w="1838" w:type="dxa"/>
          </w:tcPr>
          <w:p w:rsidR="00FF4086" w:rsidRPr="00BA537D" w:rsidRDefault="00FF4086" w:rsidP="00F83E26">
            <w:pPr>
              <w:pStyle w:val="Small"/>
              <w:jc w:val="left"/>
            </w:pPr>
            <w:r w:rsidRPr="00BA537D">
              <w:t>Instalační média</w:t>
            </w:r>
          </w:p>
        </w:tc>
        <w:tc>
          <w:tcPr>
            <w:tcW w:w="3833" w:type="dxa"/>
          </w:tcPr>
          <w:p w:rsidR="00FF4086" w:rsidRPr="00BA537D" w:rsidRDefault="00FF4086" w:rsidP="00F83E26">
            <w:pPr>
              <w:pStyle w:val="Small"/>
              <w:jc w:val="left"/>
            </w:pPr>
            <w:r w:rsidRPr="00BA537D">
              <w:t>Návrh a implementace specifických rozšíření</w:t>
            </w:r>
          </w:p>
        </w:tc>
        <w:tc>
          <w:tcPr>
            <w:tcW w:w="2824" w:type="dxa"/>
          </w:tcPr>
          <w:p w:rsidR="00FF4086" w:rsidRPr="00BA537D" w:rsidRDefault="00FF4086" w:rsidP="00F83E26">
            <w:pPr>
              <w:pStyle w:val="Small"/>
              <w:jc w:val="left"/>
            </w:pPr>
            <w:r w:rsidRPr="00BA537D">
              <w:t>Předání</w:t>
            </w:r>
          </w:p>
        </w:tc>
      </w:tr>
      <w:tr w:rsidR="00FF4086" w:rsidRPr="00BA537D" w:rsidTr="00F83E26">
        <w:tc>
          <w:tcPr>
            <w:tcW w:w="1838" w:type="dxa"/>
          </w:tcPr>
          <w:p w:rsidR="00FF4086" w:rsidRPr="00BA537D" w:rsidRDefault="00FF4086" w:rsidP="00F83E26">
            <w:pPr>
              <w:pStyle w:val="Small"/>
              <w:jc w:val="left"/>
            </w:pPr>
            <w:r w:rsidRPr="00BA537D">
              <w:t>Užívací práva</w:t>
            </w:r>
          </w:p>
        </w:tc>
        <w:tc>
          <w:tcPr>
            <w:tcW w:w="3833" w:type="dxa"/>
          </w:tcPr>
          <w:p w:rsidR="00FF4086" w:rsidRPr="00BA537D" w:rsidRDefault="00FF4086" w:rsidP="00F83E26">
            <w:pPr>
              <w:pStyle w:val="Small"/>
              <w:jc w:val="left"/>
            </w:pPr>
            <w:r w:rsidRPr="00BA537D">
              <w:t>Návrh a implementace specifických rozšíření</w:t>
            </w:r>
          </w:p>
        </w:tc>
        <w:tc>
          <w:tcPr>
            <w:tcW w:w="2824" w:type="dxa"/>
          </w:tcPr>
          <w:p w:rsidR="00FF4086" w:rsidRPr="00BA537D" w:rsidRDefault="00FF4086" w:rsidP="00F83E26">
            <w:pPr>
              <w:pStyle w:val="Small"/>
              <w:jc w:val="left"/>
            </w:pPr>
            <w:r w:rsidRPr="00BA537D">
              <w:t>Předání</w:t>
            </w:r>
          </w:p>
        </w:tc>
      </w:tr>
      <w:tr w:rsidR="00FF4086" w:rsidRPr="00BA537D" w:rsidTr="00F83E26">
        <w:tc>
          <w:tcPr>
            <w:tcW w:w="1838" w:type="dxa"/>
          </w:tcPr>
          <w:p w:rsidR="00FF4086" w:rsidRPr="00BA537D" w:rsidRDefault="00FF4086" w:rsidP="00F83E26">
            <w:pPr>
              <w:pStyle w:val="Small"/>
              <w:jc w:val="left"/>
            </w:pPr>
            <w:r w:rsidRPr="00BA537D">
              <w:t>Zdrojové kódy</w:t>
            </w:r>
          </w:p>
        </w:tc>
        <w:tc>
          <w:tcPr>
            <w:tcW w:w="3833" w:type="dxa"/>
          </w:tcPr>
          <w:p w:rsidR="00FF4086" w:rsidRPr="00BA537D" w:rsidRDefault="00FF4086" w:rsidP="00F83E26">
            <w:pPr>
              <w:pStyle w:val="Small"/>
              <w:jc w:val="left"/>
            </w:pPr>
            <w:r w:rsidRPr="00BA537D">
              <w:t>Návrh a implementace specifických rozšíření</w:t>
            </w:r>
          </w:p>
        </w:tc>
        <w:tc>
          <w:tcPr>
            <w:tcW w:w="2824" w:type="dxa"/>
          </w:tcPr>
          <w:p w:rsidR="00FF4086" w:rsidRPr="00BA537D" w:rsidRDefault="00FF4086" w:rsidP="00F83E26">
            <w:pPr>
              <w:pStyle w:val="Small"/>
              <w:jc w:val="left"/>
            </w:pPr>
            <w:r w:rsidRPr="00BA537D">
              <w:t>Předání</w:t>
            </w:r>
          </w:p>
        </w:tc>
      </w:tr>
      <w:tr w:rsidR="00FF4086" w:rsidRPr="00BA537D" w:rsidTr="00F83E26">
        <w:tc>
          <w:tcPr>
            <w:tcW w:w="1838" w:type="dxa"/>
          </w:tcPr>
          <w:p w:rsidR="00FF4086" w:rsidRPr="00BA537D" w:rsidRDefault="00FF4086" w:rsidP="00F83E26">
            <w:pPr>
              <w:pStyle w:val="Small"/>
              <w:jc w:val="left"/>
            </w:pPr>
            <w:r w:rsidRPr="00BA537D">
              <w:t>Dokumentace</w:t>
            </w:r>
          </w:p>
        </w:tc>
        <w:tc>
          <w:tcPr>
            <w:tcW w:w="3833" w:type="dxa"/>
          </w:tcPr>
          <w:p w:rsidR="00FF4086" w:rsidRPr="00BA537D" w:rsidRDefault="00FF4086" w:rsidP="00F83E26">
            <w:pPr>
              <w:pStyle w:val="Small"/>
              <w:jc w:val="left"/>
            </w:pPr>
            <w:r w:rsidRPr="00BA537D">
              <w:t>Návrh a implementace specifických rozšíření</w:t>
            </w:r>
          </w:p>
        </w:tc>
        <w:tc>
          <w:tcPr>
            <w:tcW w:w="2824" w:type="dxa"/>
          </w:tcPr>
          <w:p w:rsidR="00FF4086" w:rsidRPr="00BA537D" w:rsidRDefault="00FF4086" w:rsidP="00F83E26">
            <w:pPr>
              <w:pStyle w:val="Small"/>
              <w:jc w:val="left"/>
            </w:pPr>
            <w:r w:rsidRPr="00BA537D">
              <w:t>Akceptace dokumentu</w:t>
            </w:r>
          </w:p>
        </w:tc>
      </w:tr>
      <w:tr w:rsidR="00FF4086" w:rsidRPr="00BA537D" w:rsidTr="00F83E26">
        <w:tc>
          <w:tcPr>
            <w:tcW w:w="1838" w:type="dxa"/>
          </w:tcPr>
          <w:p w:rsidR="00FF4086" w:rsidRPr="00BA537D" w:rsidRDefault="00FF4086" w:rsidP="00F83E26">
            <w:pPr>
              <w:pStyle w:val="Small"/>
              <w:jc w:val="left"/>
            </w:pPr>
            <w:r w:rsidRPr="00BA537D">
              <w:t>Produkční instance RESSS</w:t>
            </w:r>
          </w:p>
        </w:tc>
        <w:tc>
          <w:tcPr>
            <w:tcW w:w="3833" w:type="dxa"/>
          </w:tcPr>
          <w:p w:rsidR="00FF4086" w:rsidRPr="00BA537D" w:rsidRDefault="00FF4086" w:rsidP="00F83E26">
            <w:pPr>
              <w:pStyle w:val="Small"/>
              <w:jc w:val="left"/>
            </w:pPr>
            <w:r w:rsidRPr="00BA537D">
              <w:t>Nasazení produkční instance RESSS</w:t>
            </w:r>
          </w:p>
        </w:tc>
        <w:tc>
          <w:tcPr>
            <w:tcW w:w="2824" w:type="dxa"/>
          </w:tcPr>
          <w:p w:rsidR="00FF4086" w:rsidRPr="00BA537D" w:rsidRDefault="00FF4086" w:rsidP="00F83E26">
            <w:pPr>
              <w:pStyle w:val="Small"/>
              <w:jc w:val="left"/>
            </w:pPr>
            <w:r w:rsidRPr="00BA537D">
              <w:t>Akceptace softwarového díla</w:t>
            </w:r>
          </w:p>
        </w:tc>
      </w:tr>
      <w:tr w:rsidR="00FF4086" w:rsidRPr="00BA537D" w:rsidTr="00F83E26">
        <w:tc>
          <w:tcPr>
            <w:tcW w:w="1838" w:type="dxa"/>
          </w:tcPr>
          <w:p w:rsidR="00FF4086" w:rsidRPr="00BA537D" w:rsidRDefault="00FF4086" w:rsidP="00F83E26">
            <w:pPr>
              <w:pStyle w:val="Small"/>
              <w:jc w:val="left"/>
            </w:pPr>
            <w:r w:rsidRPr="00BA537D">
              <w:t>Testovací instance RESSS</w:t>
            </w:r>
          </w:p>
        </w:tc>
        <w:tc>
          <w:tcPr>
            <w:tcW w:w="3833" w:type="dxa"/>
          </w:tcPr>
          <w:p w:rsidR="00FF4086" w:rsidRPr="00BA537D" w:rsidRDefault="00FF4086" w:rsidP="00F83E26">
            <w:pPr>
              <w:pStyle w:val="Small"/>
              <w:jc w:val="left"/>
            </w:pPr>
            <w:r w:rsidRPr="00BA537D">
              <w:t>Nasazení testovací instance RESSS</w:t>
            </w:r>
          </w:p>
        </w:tc>
        <w:tc>
          <w:tcPr>
            <w:tcW w:w="2824" w:type="dxa"/>
          </w:tcPr>
          <w:p w:rsidR="00FF4086" w:rsidRPr="00BA537D" w:rsidRDefault="00FF4086" w:rsidP="00F83E26">
            <w:pPr>
              <w:pStyle w:val="Small"/>
              <w:jc w:val="left"/>
            </w:pPr>
            <w:r w:rsidRPr="00BA537D">
              <w:t>Akceptace softwarového díla</w:t>
            </w:r>
          </w:p>
        </w:tc>
      </w:tr>
      <w:tr w:rsidR="00FF4086" w:rsidRPr="00BA537D" w:rsidTr="00F83E26">
        <w:tc>
          <w:tcPr>
            <w:tcW w:w="1838" w:type="dxa"/>
          </w:tcPr>
          <w:p w:rsidR="00FF4086" w:rsidRPr="00BA537D" w:rsidRDefault="00FF4086" w:rsidP="00F83E26">
            <w:pPr>
              <w:pStyle w:val="Small"/>
              <w:jc w:val="left"/>
            </w:pPr>
            <w:r w:rsidRPr="00BA537D">
              <w:t>Školicí instance RESSS</w:t>
            </w:r>
          </w:p>
        </w:tc>
        <w:tc>
          <w:tcPr>
            <w:tcW w:w="3833" w:type="dxa"/>
          </w:tcPr>
          <w:p w:rsidR="00FF4086" w:rsidRPr="00BA537D" w:rsidRDefault="00FF4086" w:rsidP="00F83E26">
            <w:pPr>
              <w:pStyle w:val="Small"/>
              <w:jc w:val="left"/>
            </w:pPr>
            <w:r w:rsidRPr="00BA537D">
              <w:t>Nasazení školící instance RESSS</w:t>
            </w:r>
          </w:p>
        </w:tc>
        <w:tc>
          <w:tcPr>
            <w:tcW w:w="2824" w:type="dxa"/>
          </w:tcPr>
          <w:p w:rsidR="00FF4086" w:rsidRPr="00BA537D" w:rsidRDefault="00FF4086" w:rsidP="00F83E26">
            <w:pPr>
              <w:pStyle w:val="Small"/>
              <w:jc w:val="left"/>
            </w:pPr>
            <w:r w:rsidRPr="00BA537D">
              <w:t>Akceptace softwarového díla</w:t>
            </w:r>
          </w:p>
        </w:tc>
      </w:tr>
      <w:tr w:rsidR="00FF4086" w:rsidRPr="00BA537D" w:rsidTr="00F83E26">
        <w:tc>
          <w:tcPr>
            <w:tcW w:w="1838" w:type="dxa"/>
          </w:tcPr>
          <w:p w:rsidR="00FF4086" w:rsidRPr="00BA537D" w:rsidRDefault="00FF4086" w:rsidP="00F83E26">
            <w:pPr>
              <w:pStyle w:val="Small"/>
              <w:jc w:val="left"/>
            </w:pPr>
            <w:r w:rsidRPr="00BA537D">
              <w:t>Přenesená data do produkční instance RESSS</w:t>
            </w:r>
          </w:p>
        </w:tc>
        <w:tc>
          <w:tcPr>
            <w:tcW w:w="3833" w:type="dxa"/>
          </w:tcPr>
          <w:p w:rsidR="00FF4086" w:rsidRPr="00BA537D" w:rsidRDefault="00FF4086" w:rsidP="00F83E26">
            <w:pPr>
              <w:pStyle w:val="Small"/>
              <w:jc w:val="left"/>
            </w:pPr>
            <w:r w:rsidRPr="00BA537D">
              <w:t>Provedení migrace dat</w:t>
            </w:r>
          </w:p>
        </w:tc>
        <w:tc>
          <w:tcPr>
            <w:tcW w:w="2824" w:type="dxa"/>
          </w:tcPr>
          <w:p w:rsidR="00FF4086" w:rsidRPr="00BA537D" w:rsidRDefault="00FF4086" w:rsidP="00F83E26">
            <w:pPr>
              <w:pStyle w:val="Small"/>
              <w:jc w:val="left"/>
            </w:pPr>
            <w:r w:rsidRPr="00BA537D">
              <w:t>Akceptace jednorázové služby</w:t>
            </w:r>
          </w:p>
        </w:tc>
      </w:tr>
      <w:tr w:rsidR="00FF4086" w:rsidRPr="00BA537D" w:rsidTr="00F83E26">
        <w:tc>
          <w:tcPr>
            <w:tcW w:w="1838" w:type="dxa"/>
          </w:tcPr>
          <w:p w:rsidR="00FF4086" w:rsidRPr="00BA537D" w:rsidRDefault="00FF4086" w:rsidP="00F83E26">
            <w:pPr>
              <w:pStyle w:val="Small"/>
              <w:jc w:val="left"/>
            </w:pPr>
            <w:r w:rsidRPr="00BA537D">
              <w:t>Přenesená data do testovací a školicí instance RESSS</w:t>
            </w:r>
          </w:p>
        </w:tc>
        <w:tc>
          <w:tcPr>
            <w:tcW w:w="3833" w:type="dxa"/>
          </w:tcPr>
          <w:p w:rsidR="00FF4086" w:rsidRPr="00BA537D" w:rsidRDefault="00FF4086" w:rsidP="00F83E26">
            <w:pPr>
              <w:pStyle w:val="Small"/>
              <w:jc w:val="left"/>
            </w:pPr>
            <w:r w:rsidRPr="00BA537D">
              <w:t>Provedení anonymizovaného vzorku dat</w:t>
            </w:r>
          </w:p>
        </w:tc>
        <w:tc>
          <w:tcPr>
            <w:tcW w:w="2824" w:type="dxa"/>
          </w:tcPr>
          <w:p w:rsidR="00FF4086" w:rsidRPr="00BA537D" w:rsidRDefault="00FF4086" w:rsidP="00F83E26">
            <w:pPr>
              <w:pStyle w:val="Small"/>
              <w:jc w:val="left"/>
            </w:pPr>
            <w:r w:rsidRPr="00BA537D">
              <w:t>Akceptace jednorázové služby</w:t>
            </w:r>
          </w:p>
        </w:tc>
      </w:tr>
    </w:tbl>
    <w:p w:rsidR="00FF4086" w:rsidRPr="007602A3" w:rsidRDefault="00FF4086" w:rsidP="00FF4086"/>
    <w:p w:rsidR="00FF4086" w:rsidRDefault="00FF4086" w:rsidP="00FF4086">
      <w:pPr>
        <w:numPr>
          <w:ilvl w:val="1"/>
          <w:numId w:val="2"/>
        </w:numPr>
        <w:spacing w:after="0" w:line="276" w:lineRule="auto"/>
        <w:jc w:val="both"/>
      </w:pPr>
      <w:r>
        <w:t xml:space="preserve">„Akceptace školení“ zahrnuje předání a akceptaci výstupů realizovaných Dodavatelem v rámci etapy „Příprava plánu školení a provedení školení“. „Akceptace školení“ je </w:t>
      </w:r>
      <w:proofErr w:type="gramStart"/>
      <w:r>
        <w:t>provedena  ke</w:t>
      </w:r>
      <w:proofErr w:type="gramEnd"/>
      <w:r>
        <w:t xml:space="preserve"> konci etapy „Příprava plánů školení a provedení školení“</w:t>
      </w:r>
      <w:r w:rsidRPr="007602A3">
        <w:t>.</w:t>
      </w:r>
      <w:r>
        <w:t xml:space="preserve"> </w:t>
      </w:r>
      <w:r w:rsidRPr="007602A3">
        <w:t>Následující tabulka uvádí výčet výstupů určených k předání a akceptaci.</w:t>
      </w:r>
    </w:p>
    <w:p w:rsidR="00FF4086" w:rsidRDefault="00FF4086" w:rsidP="00FF4086">
      <w:pPr>
        <w:ind w:left="567"/>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3833"/>
        <w:gridCol w:w="2824"/>
      </w:tblGrid>
      <w:tr w:rsidR="00FF4086" w:rsidRPr="00BA537D" w:rsidTr="00F83E26">
        <w:trPr>
          <w:tblHeader/>
        </w:trPr>
        <w:tc>
          <w:tcPr>
            <w:tcW w:w="1838" w:type="dxa"/>
          </w:tcPr>
          <w:p w:rsidR="00FF4086" w:rsidRPr="00BA537D" w:rsidRDefault="00FF4086" w:rsidP="00F83E26">
            <w:pPr>
              <w:rPr>
                <w:b/>
                <w:sz w:val="18"/>
              </w:rPr>
            </w:pPr>
            <w:r w:rsidRPr="00BA537D">
              <w:rPr>
                <w:b/>
                <w:sz w:val="18"/>
              </w:rPr>
              <w:lastRenderedPageBreak/>
              <w:t>Výstup</w:t>
            </w:r>
          </w:p>
        </w:tc>
        <w:tc>
          <w:tcPr>
            <w:tcW w:w="3833" w:type="dxa"/>
          </w:tcPr>
          <w:p w:rsidR="00FF4086" w:rsidRPr="00BA537D" w:rsidRDefault="00FF4086" w:rsidP="00F83E26">
            <w:pPr>
              <w:rPr>
                <w:b/>
                <w:sz w:val="18"/>
              </w:rPr>
            </w:pPr>
            <w:r w:rsidRPr="00BA537D">
              <w:rPr>
                <w:b/>
                <w:sz w:val="18"/>
              </w:rPr>
              <w:t>Etapa zpracování výstupu</w:t>
            </w:r>
          </w:p>
        </w:tc>
        <w:tc>
          <w:tcPr>
            <w:tcW w:w="2824" w:type="dxa"/>
          </w:tcPr>
          <w:p w:rsidR="00FF4086" w:rsidRPr="00BA537D" w:rsidRDefault="00FF4086" w:rsidP="00F83E26">
            <w:pPr>
              <w:rPr>
                <w:b/>
                <w:sz w:val="18"/>
              </w:rPr>
            </w:pPr>
            <w:r w:rsidRPr="00BA537D">
              <w:rPr>
                <w:b/>
                <w:sz w:val="18"/>
              </w:rPr>
              <w:t>Typ předání / akceptace</w:t>
            </w:r>
          </w:p>
        </w:tc>
      </w:tr>
      <w:tr w:rsidR="00FF4086" w:rsidRPr="00BA537D" w:rsidTr="00F83E26">
        <w:tc>
          <w:tcPr>
            <w:tcW w:w="1838" w:type="dxa"/>
          </w:tcPr>
          <w:p w:rsidR="00FF4086" w:rsidRPr="00BA537D" w:rsidRDefault="00FF4086" w:rsidP="00F83E26">
            <w:pPr>
              <w:rPr>
                <w:sz w:val="18"/>
              </w:rPr>
            </w:pPr>
            <w:r w:rsidRPr="00BA537D">
              <w:rPr>
                <w:sz w:val="18"/>
              </w:rPr>
              <w:t>Školicí materiály</w:t>
            </w:r>
          </w:p>
        </w:tc>
        <w:tc>
          <w:tcPr>
            <w:tcW w:w="3833" w:type="dxa"/>
          </w:tcPr>
          <w:p w:rsidR="00FF4086" w:rsidRPr="00BA537D" w:rsidRDefault="00FF4086" w:rsidP="00F83E26">
            <w:pPr>
              <w:rPr>
                <w:sz w:val="18"/>
              </w:rPr>
            </w:pPr>
            <w:r w:rsidRPr="00BA537D">
              <w:rPr>
                <w:sz w:val="18"/>
              </w:rPr>
              <w:t>Návrh a implementace specifických rozšíření</w:t>
            </w:r>
          </w:p>
        </w:tc>
        <w:tc>
          <w:tcPr>
            <w:tcW w:w="2824" w:type="dxa"/>
          </w:tcPr>
          <w:p w:rsidR="00FF4086" w:rsidRPr="00BA537D" w:rsidRDefault="00FF4086" w:rsidP="00F83E26">
            <w:pPr>
              <w:rPr>
                <w:sz w:val="18"/>
              </w:rPr>
            </w:pPr>
            <w:r w:rsidRPr="00BA537D">
              <w:rPr>
                <w:sz w:val="18"/>
              </w:rPr>
              <w:t>Akceptace dokumentu</w:t>
            </w:r>
          </w:p>
        </w:tc>
      </w:tr>
      <w:tr w:rsidR="00FF4086" w:rsidRPr="00BA537D" w:rsidTr="00F83E26">
        <w:tc>
          <w:tcPr>
            <w:tcW w:w="1838" w:type="dxa"/>
          </w:tcPr>
          <w:p w:rsidR="00FF4086" w:rsidRPr="00BA537D" w:rsidRDefault="00FF4086" w:rsidP="00F83E26">
            <w:pPr>
              <w:rPr>
                <w:sz w:val="18"/>
              </w:rPr>
            </w:pPr>
            <w:r w:rsidRPr="00BA537D">
              <w:rPr>
                <w:sz w:val="18"/>
              </w:rPr>
              <w:t>Plán školení</w:t>
            </w:r>
          </w:p>
        </w:tc>
        <w:tc>
          <w:tcPr>
            <w:tcW w:w="3833" w:type="dxa"/>
          </w:tcPr>
          <w:p w:rsidR="00FF4086" w:rsidRPr="00BA537D" w:rsidRDefault="00FF4086" w:rsidP="00F83E26">
            <w:pPr>
              <w:rPr>
                <w:sz w:val="18"/>
              </w:rPr>
            </w:pPr>
            <w:r w:rsidRPr="00BA537D">
              <w:rPr>
                <w:sz w:val="18"/>
              </w:rPr>
              <w:t>Příprava plánu školení a provedení školení</w:t>
            </w:r>
          </w:p>
        </w:tc>
        <w:tc>
          <w:tcPr>
            <w:tcW w:w="2824" w:type="dxa"/>
          </w:tcPr>
          <w:p w:rsidR="00FF4086" w:rsidRPr="00BA537D" w:rsidRDefault="00FF4086" w:rsidP="00F83E26">
            <w:pPr>
              <w:rPr>
                <w:sz w:val="18"/>
              </w:rPr>
            </w:pPr>
            <w:r w:rsidRPr="00BA537D">
              <w:rPr>
                <w:sz w:val="18"/>
              </w:rPr>
              <w:t>Akceptace dokumentu</w:t>
            </w:r>
          </w:p>
        </w:tc>
      </w:tr>
      <w:tr w:rsidR="00FF4086" w:rsidRPr="00BA537D" w:rsidTr="00F83E26">
        <w:tc>
          <w:tcPr>
            <w:tcW w:w="1838" w:type="dxa"/>
          </w:tcPr>
          <w:p w:rsidR="00FF4086" w:rsidRPr="00BA537D" w:rsidRDefault="00FF4086" w:rsidP="00F83E26">
            <w:pPr>
              <w:rPr>
                <w:sz w:val="18"/>
              </w:rPr>
            </w:pPr>
            <w:r w:rsidRPr="00BA537D">
              <w:rPr>
                <w:sz w:val="18"/>
              </w:rPr>
              <w:t>Provedení školení</w:t>
            </w:r>
          </w:p>
        </w:tc>
        <w:tc>
          <w:tcPr>
            <w:tcW w:w="3833" w:type="dxa"/>
          </w:tcPr>
          <w:p w:rsidR="00FF4086" w:rsidRPr="00BA537D" w:rsidRDefault="00FF4086" w:rsidP="00F83E26">
            <w:pPr>
              <w:rPr>
                <w:sz w:val="18"/>
              </w:rPr>
            </w:pPr>
            <w:r w:rsidRPr="00BA537D">
              <w:rPr>
                <w:sz w:val="18"/>
              </w:rPr>
              <w:t>Příprava plánu školení a provedení školení</w:t>
            </w:r>
          </w:p>
        </w:tc>
        <w:tc>
          <w:tcPr>
            <w:tcW w:w="2824" w:type="dxa"/>
          </w:tcPr>
          <w:p w:rsidR="00FF4086" w:rsidRPr="00BA537D" w:rsidRDefault="00FF4086" w:rsidP="00F83E26">
            <w:pPr>
              <w:rPr>
                <w:sz w:val="18"/>
              </w:rPr>
            </w:pPr>
            <w:r w:rsidRPr="00BA537D">
              <w:rPr>
                <w:sz w:val="18"/>
              </w:rPr>
              <w:t>Akceptace jednorázové služby</w:t>
            </w:r>
          </w:p>
        </w:tc>
      </w:tr>
    </w:tbl>
    <w:p w:rsidR="0093052C" w:rsidRDefault="0093052C" w:rsidP="0093052C"/>
    <w:p w:rsidR="00FF4086" w:rsidRPr="00122386" w:rsidRDefault="00FF4086" w:rsidP="0093052C"/>
    <w:p w:rsidR="0093052C" w:rsidRPr="00EE1EA3" w:rsidRDefault="0093052C" w:rsidP="006D7851">
      <w:pPr>
        <w:pStyle w:val="Nadpis1"/>
      </w:pPr>
      <w:bookmarkStart w:id="25" w:name="_Toc456948916"/>
      <w:r w:rsidRPr="00794C2C">
        <w:t>Nasazení resortního elektr</w:t>
      </w:r>
      <w:r>
        <w:t xml:space="preserve">onického systému spisové služby </w:t>
      </w:r>
      <w:r w:rsidRPr="00794C2C">
        <w:t xml:space="preserve">na </w:t>
      </w:r>
      <w:r>
        <w:t>České správě sociálního zabezpečení</w:t>
      </w:r>
      <w:bookmarkEnd w:id="25"/>
    </w:p>
    <w:p w:rsidR="0093052C" w:rsidRPr="00EE1EA3" w:rsidRDefault="0093052C" w:rsidP="006D7851">
      <w:pPr>
        <w:pStyle w:val="Nadpis2"/>
      </w:pPr>
      <w:bookmarkStart w:id="26" w:name="_Toc456948917"/>
      <w:r>
        <w:t>Předmět a podmínky plnění</w:t>
      </w:r>
      <w:bookmarkEnd w:id="26"/>
    </w:p>
    <w:p w:rsidR="0093052C" w:rsidRDefault="0093052C" w:rsidP="006D7851">
      <w:pPr>
        <w:numPr>
          <w:ilvl w:val="1"/>
          <w:numId w:val="4"/>
        </w:numPr>
        <w:spacing w:after="0" w:line="276" w:lineRule="auto"/>
        <w:jc w:val="both"/>
      </w:pPr>
      <w:r w:rsidRPr="001422BE">
        <w:t xml:space="preserve">Předmětem plnění „Nasazení resortního elektronického systému spisové služby (dále jen RESSS) na </w:t>
      </w:r>
      <w:r>
        <w:t>České správě sociálního zabezpečení</w:t>
      </w:r>
      <w:r w:rsidRPr="001422BE">
        <w:t>“ je poskytnutí služeb za účelem nasazení RESSS pro produkč</w:t>
      </w:r>
      <w:r>
        <w:t>ní využití, testování a školení a případná dodávka specifických rozšíření RESSS pro potřeby ČSSZ.</w:t>
      </w:r>
    </w:p>
    <w:p w:rsidR="0093052C" w:rsidRDefault="0093052C" w:rsidP="0093052C">
      <w:pPr>
        <w:numPr>
          <w:ilvl w:val="1"/>
          <w:numId w:val="2"/>
        </w:numPr>
        <w:spacing w:after="0" w:line="276" w:lineRule="auto"/>
        <w:jc w:val="both"/>
      </w:pPr>
      <w:r>
        <w:t xml:space="preserve">Plnění bude splňovat požadavky na něj kladené, které jsou uvedeny v Příloze číslo 1 </w:t>
      </w:r>
      <w:r w:rsidR="00CE3E96">
        <w:t>Rámcov</w:t>
      </w:r>
      <w:r>
        <w:t xml:space="preserve">é smlouvy </w:t>
      </w:r>
      <w:r w:rsidRPr="0090410B">
        <w:t>Závazné funkční a technické požadavky zadavatele</w:t>
      </w:r>
      <w:r>
        <w:t>.</w:t>
      </w:r>
    </w:p>
    <w:p w:rsidR="0093052C" w:rsidRDefault="0093052C" w:rsidP="0093052C">
      <w:pPr>
        <w:numPr>
          <w:ilvl w:val="1"/>
          <w:numId w:val="2"/>
        </w:numPr>
        <w:spacing w:after="0" w:line="276" w:lineRule="auto"/>
        <w:jc w:val="both"/>
      </w:pPr>
      <w:r>
        <w:t>V rámci nasazení RESSS pro potřeby ČSSZ budou Dodavatelem poskytnuty následující související služby:</w:t>
      </w:r>
    </w:p>
    <w:p w:rsidR="0093052C" w:rsidRDefault="0093052C" w:rsidP="0093052C">
      <w:pPr>
        <w:numPr>
          <w:ilvl w:val="2"/>
          <w:numId w:val="2"/>
        </w:numPr>
        <w:spacing w:after="0" w:line="276" w:lineRule="auto"/>
        <w:jc w:val="both"/>
      </w:pPr>
      <w:r>
        <w:t>„Provedení detailní analýzy“ požadavků kladených na nasazení RESSS v prostředí ČSSZ a zpracování cílového modelu nasazení RESSS.</w:t>
      </w:r>
    </w:p>
    <w:p w:rsidR="0093052C" w:rsidRDefault="0093052C" w:rsidP="0093052C">
      <w:pPr>
        <w:numPr>
          <w:ilvl w:val="2"/>
          <w:numId w:val="2"/>
        </w:numPr>
        <w:spacing w:after="0" w:line="276" w:lineRule="auto"/>
        <w:jc w:val="both"/>
      </w:pPr>
      <w:r>
        <w:t>Případný „Návrh a implementace specifických rozšíření“ v souladu s detailními požadavky a modelem nasazení RESSS zpracovaných v rámci detailní analýzy.</w:t>
      </w:r>
    </w:p>
    <w:p w:rsidR="0093052C" w:rsidRDefault="0093052C" w:rsidP="0093052C">
      <w:pPr>
        <w:numPr>
          <w:ilvl w:val="2"/>
          <w:numId w:val="2"/>
        </w:numPr>
        <w:spacing w:after="0" w:line="276" w:lineRule="auto"/>
        <w:jc w:val="both"/>
      </w:pPr>
      <w:r>
        <w:t>„Nasazení produkční instance RESSS“ včetně případných specifických rozšíření do testovacího prostředí ČSSZ a jeho zprovoznění pro účely produkčního využití.</w:t>
      </w:r>
    </w:p>
    <w:p w:rsidR="0093052C" w:rsidRDefault="0093052C" w:rsidP="0093052C">
      <w:pPr>
        <w:numPr>
          <w:ilvl w:val="2"/>
          <w:numId w:val="2"/>
        </w:numPr>
        <w:spacing w:after="0" w:line="276" w:lineRule="auto"/>
        <w:jc w:val="both"/>
      </w:pPr>
      <w:r>
        <w:t>„Nasazení testovací instance RESSS“ včetně případných specifických rozšíření do testovacího prostředí ČSSZ a jeho zprovoznění pro účely testování.</w:t>
      </w:r>
    </w:p>
    <w:p w:rsidR="0093052C" w:rsidRDefault="0093052C" w:rsidP="0093052C">
      <w:pPr>
        <w:numPr>
          <w:ilvl w:val="2"/>
          <w:numId w:val="2"/>
        </w:numPr>
        <w:spacing w:after="0" w:line="276" w:lineRule="auto"/>
        <w:jc w:val="both"/>
      </w:pPr>
      <w:r>
        <w:t>„Nasazení integrační instance RESSS“ včetně případných specifických rozšíření do testovacího prostředí ČSSZ a jeho zprovoznění pro účely školení.</w:t>
      </w:r>
    </w:p>
    <w:p w:rsidR="0093052C" w:rsidRDefault="0093052C" w:rsidP="0093052C">
      <w:pPr>
        <w:numPr>
          <w:ilvl w:val="2"/>
          <w:numId w:val="2"/>
        </w:numPr>
        <w:spacing w:after="0" w:line="276" w:lineRule="auto"/>
        <w:jc w:val="both"/>
      </w:pPr>
      <w:r>
        <w:t>„Provedení migrace dat“ ze stávající implementace elektronického systému spisové služby na ČSSZ do nasazeného RESSS určeného pro produkční využití.</w:t>
      </w:r>
    </w:p>
    <w:p w:rsidR="0093052C" w:rsidRDefault="0093052C" w:rsidP="0093052C">
      <w:pPr>
        <w:numPr>
          <w:ilvl w:val="2"/>
          <w:numId w:val="2"/>
        </w:numPr>
        <w:spacing w:after="0" w:line="276" w:lineRule="auto"/>
        <w:jc w:val="both"/>
      </w:pPr>
      <w:r>
        <w:t xml:space="preserve">„Provedení migrace anonymizovaného vzorku dat“ ze stávající implementace elektronického systému spisové služby na ČSSZ do nasazeného RESSS pro potřeby testování a školení.  </w:t>
      </w:r>
    </w:p>
    <w:p w:rsidR="0093052C" w:rsidRDefault="0093052C" w:rsidP="0093052C">
      <w:pPr>
        <w:numPr>
          <w:ilvl w:val="2"/>
          <w:numId w:val="2"/>
        </w:numPr>
        <w:spacing w:after="0" w:line="276" w:lineRule="auto"/>
        <w:jc w:val="both"/>
      </w:pPr>
      <w:r>
        <w:t>„Příprava testovacího plánu a scénářů“ za účelem ověření činnosti nasazeného RESSS.</w:t>
      </w:r>
    </w:p>
    <w:p w:rsidR="0093052C" w:rsidRDefault="0093052C" w:rsidP="0093052C">
      <w:pPr>
        <w:numPr>
          <w:ilvl w:val="2"/>
          <w:numId w:val="2"/>
        </w:numPr>
        <w:spacing w:after="0" w:line="276" w:lineRule="auto"/>
        <w:jc w:val="both"/>
      </w:pPr>
      <w:r>
        <w:t>„Poskytnutí součinnosti pro testování“ za účelem ověření funkčnosti, výkonnosti, stability a bezpečnosti nasazeného RESSS.</w:t>
      </w:r>
    </w:p>
    <w:p w:rsidR="0093052C" w:rsidRDefault="0093052C" w:rsidP="0093052C">
      <w:pPr>
        <w:numPr>
          <w:ilvl w:val="2"/>
          <w:numId w:val="2"/>
        </w:numPr>
        <w:spacing w:after="0" w:line="276" w:lineRule="auto"/>
        <w:jc w:val="both"/>
      </w:pPr>
      <w:r>
        <w:t>„Příprava plánů školení a provedení školení“ uživatelů, metodiků a administrátorů Objednatele.</w:t>
      </w:r>
    </w:p>
    <w:p w:rsidR="0093052C" w:rsidRDefault="0093052C" w:rsidP="0093052C">
      <w:pPr>
        <w:numPr>
          <w:ilvl w:val="1"/>
          <w:numId w:val="2"/>
        </w:numPr>
        <w:spacing w:after="0" w:line="276" w:lineRule="auto"/>
        <w:jc w:val="both"/>
      </w:pPr>
      <w:r>
        <w:t>V rámci služby „Provedení detailní analýzy“ provede Dodavatel detailní analýzu požadavků na nasazení RESSS v ČSSZ</w:t>
      </w:r>
      <w:r w:rsidRPr="00F47509">
        <w:t xml:space="preserve"> </w:t>
      </w:r>
      <w:r>
        <w:t>kladených na řešení v </w:t>
      </w:r>
      <w:proofErr w:type="gramStart"/>
      <w:r>
        <w:t xml:space="preserve">bodě </w:t>
      </w:r>
      <w:r>
        <w:fldChar w:fldCharType="begin"/>
      </w:r>
      <w:r>
        <w:instrText xml:space="preserve"> REF _Ref447114937 \r \h </w:instrText>
      </w:r>
      <w:r>
        <w:fldChar w:fldCharType="separate"/>
      </w:r>
      <w:r w:rsidR="00C470E0">
        <w:t>1.2</w:t>
      </w:r>
      <w:r>
        <w:fldChar w:fldCharType="end"/>
      </w:r>
      <w:r>
        <w:t>.</w:t>
      </w:r>
      <w:proofErr w:type="gramEnd"/>
      <w:r>
        <w:t xml:space="preserve"> Detailní analýza bude provedena v součinnosti s metodickými a odbornými pracovníky ČSSZ. V rámci analýzy vyhotoví Dodavatel souhrnný „Analytický model“ dodávaného řešení způsobem, rozsahem a kvalitou odpovídající kapitole 7.1 „Specifikace požadovaných modelů pro softwarové dílo“ standardu architektury </w:t>
      </w:r>
      <w:r>
        <w:lastRenderedPageBreak/>
        <w:t xml:space="preserve">Objednatele s názvem </w:t>
      </w:r>
      <w:r w:rsidR="00B23264">
        <w:t>„Modelování informačních systémů“, který je v příloze č. 14 Zadávací dokumentace</w:t>
      </w:r>
      <w:r>
        <w:t>. Dodavatel zpracuje „Katalog požadavků“ a modely, u nichž je uvedeno, že jsou výstupem analytické fáze projektu s tím, že relevantní detailní modely nemusí zpracovávat pro ty části dodávaného řešení, které nevznikají zakázkovým vývojem na základě detailních požadavků Objednatele a ty části, které jsou součástí analytického modelu RESSS (v nezměněné podobě). Model bude předmětem akceptace dílčího plnění ze strany Objednatele.</w:t>
      </w:r>
    </w:p>
    <w:p w:rsidR="0093052C" w:rsidRDefault="0093052C" w:rsidP="0093052C">
      <w:pPr>
        <w:numPr>
          <w:ilvl w:val="1"/>
          <w:numId w:val="2"/>
        </w:numPr>
        <w:spacing w:after="0" w:line="276" w:lineRule="auto"/>
        <w:jc w:val="both"/>
      </w:pPr>
      <w:r>
        <w:t>V rámci služby „Návrh a implementace specifických rozšíření“ provede Dodavatel návrh případně zakázkově vyvíjených částí RESSS specifických pro nasazení RESSS pro potřeby ČSSZ a jejich následnou implementaci tak, aby se staly integrální součástí RESSS nasazené na ČSSZ. V rámci návrhu u zakázkově vyvíjených specifických rozšíření RESSS vyhotoví Dodavatel „M</w:t>
      </w:r>
      <w:r w:rsidRPr="00C41615">
        <w:t xml:space="preserve">odel </w:t>
      </w:r>
      <w:r>
        <w:t xml:space="preserve">návrhu“ rozšíření </w:t>
      </w:r>
      <w:r w:rsidRPr="00C41615">
        <w:t xml:space="preserve">způsobem, rozsahem a kvalitou odpovídající kapitole 7.1 „Specifikace požadovaných modelů pro softwarové dílo“ standardu architektury Objednatele s názvem </w:t>
      </w:r>
      <w:r w:rsidR="00B23264">
        <w:t>„Modelování informačních systémů“, který je v příloze č. 14 Zadávací dokumentace</w:t>
      </w:r>
      <w:r w:rsidRPr="00C41615">
        <w:t xml:space="preserve">. </w:t>
      </w:r>
      <w:r>
        <w:t>Dodavatel</w:t>
      </w:r>
      <w:r w:rsidRPr="00C41615">
        <w:t xml:space="preserve"> zpracuje</w:t>
      </w:r>
      <w:r>
        <w:t xml:space="preserve"> ty modely, </w:t>
      </w:r>
      <w:r w:rsidRPr="00C41615">
        <w:t xml:space="preserve">u nichž je </w:t>
      </w:r>
      <w:r>
        <w:t xml:space="preserve">ve standardu </w:t>
      </w:r>
      <w:r w:rsidRPr="00C41615">
        <w:t>uvede</w:t>
      </w:r>
      <w:r>
        <w:t xml:space="preserve">no, že jsou výstupem </w:t>
      </w:r>
      <w:r w:rsidRPr="00C41615">
        <w:t xml:space="preserve">fáze </w:t>
      </w:r>
      <w:r>
        <w:t xml:space="preserve">návrhu </w:t>
      </w:r>
      <w:r w:rsidRPr="00C41615">
        <w:t>projektu. Model bude předmětem akceptace dílčího plnění ze strany Objednatele.</w:t>
      </w:r>
    </w:p>
    <w:p w:rsidR="0093052C" w:rsidRDefault="0093052C" w:rsidP="0093052C">
      <w:pPr>
        <w:numPr>
          <w:ilvl w:val="1"/>
          <w:numId w:val="2"/>
        </w:numPr>
        <w:spacing w:after="0" w:line="276" w:lineRule="auto"/>
        <w:jc w:val="both"/>
      </w:pPr>
      <w:r>
        <w:t>V rámci služby „Návrh a implementace specifických rozšíření“ Dodavatel implementuje (vyvine) softwarové dílo specifických rozšíření v souladu s detailními požadavky ČSSZ a návrhem díla a připraví jeho instalační média.</w:t>
      </w:r>
    </w:p>
    <w:p w:rsidR="0093052C" w:rsidRDefault="0093052C" w:rsidP="0093052C">
      <w:pPr>
        <w:numPr>
          <w:ilvl w:val="1"/>
          <w:numId w:val="2"/>
        </w:numPr>
        <w:spacing w:after="0" w:line="276" w:lineRule="auto"/>
        <w:ind w:left="426" w:hanging="426"/>
        <w:jc w:val="both"/>
      </w:pPr>
      <w:r>
        <w:t>V případě dodávky specifických rozšíření RESSS pro potřeby ČSSZ bude dodávka softwarového díla specifických rozšíření zahrnovat:</w:t>
      </w:r>
    </w:p>
    <w:p w:rsidR="0093052C" w:rsidRDefault="0093052C" w:rsidP="0093052C">
      <w:pPr>
        <w:numPr>
          <w:ilvl w:val="2"/>
          <w:numId w:val="2"/>
        </w:numPr>
        <w:spacing w:after="0" w:line="276" w:lineRule="auto"/>
        <w:jc w:val="both"/>
      </w:pPr>
      <w:r>
        <w:t>Předání specifických rozšíření jako softwarového díla ve spustitelné podobě ve formě modulů, k začlenění do RESSS a to na dvou kopiích instalačních médií.</w:t>
      </w:r>
    </w:p>
    <w:p w:rsidR="0093052C" w:rsidRDefault="0093052C" w:rsidP="0093052C">
      <w:pPr>
        <w:numPr>
          <w:ilvl w:val="2"/>
          <w:numId w:val="2"/>
        </w:numPr>
        <w:spacing w:after="0" w:line="276" w:lineRule="auto"/>
        <w:jc w:val="both"/>
      </w:pPr>
      <w:r>
        <w:t>Předání užívacích práv – licencí k softwarovému dílu specifických rozšíření v souladu s </w:t>
      </w:r>
      <w:r w:rsidR="00CE3E96">
        <w:t>Rámcov</w:t>
      </w:r>
      <w:r>
        <w:t>ou smlouvou.</w:t>
      </w:r>
    </w:p>
    <w:p w:rsidR="0093052C" w:rsidRDefault="0093052C" w:rsidP="0093052C">
      <w:pPr>
        <w:numPr>
          <w:ilvl w:val="2"/>
          <w:numId w:val="2"/>
        </w:numPr>
        <w:spacing w:after="0" w:line="276" w:lineRule="auto"/>
        <w:jc w:val="both"/>
      </w:pPr>
      <w:r>
        <w:t>Předání zdrojových kódů a dalších výstupů nezbytných pro sestavení (kompilaci) softwarového díla specifických rozšíření v souladu s </w:t>
      </w:r>
      <w:r w:rsidR="00CE3E96">
        <w:t>Rámcov</w:t>
      </w:r>
      <w:r>
        <w:t>ou smlouvou na dvou kopiích datových médií.</w:t>
      </w:r>
    </w:p>
    <w:p w:rsidR="0093052C" w:rsidRDefault="0093052C" w:rsidP="0093052C">
      <w:pPr>
        <w:numPr>
          <w:ilvl w:val="2"/>
          <w:numId w:val="2"/>
        </w:numPr>
        <w:spacing w:after="0" w:line="276" w:lineRule="auto"/>
        <w:jc w:val="both"/>
      </w:pPr>
      <w:r>
        <w:t>Předání dokumentace k softwarovému dílu specifických rozšíření ve formě elektronických dokumentů v dohodnutých formátech na datovém nosiči zahrnující:</w:t>
      </w:r>
    </w:p>
    <w:p w:rsidR="0093052C" w:rsidRDefault="0093052C" w:rsidP="0093052C">
      <w:pPr>
        <w:numPr>
          <w:ilvl w:val="3"/>
          <w:numId w:val="2"/>
        </w:numPr>
        <w:spacing w:after="0" w:line="276" w:lineRule="auto"/>
        <w:jc w:val="both"/>
      </w:pPr>
      <w:r>
        <w:t>Instalační příručku.</w:t>
      </w:r>
    </w:p>
    <w:p w:rsidR="0093052C" w:rsidRDefault="0093052C" w:rsidP="0093052C">
      <w:pPr>
        <w:numPr>
          <w:ilvl w:val="3"/>
          <w:numId w:val="2"/>
        </w:numPr>
        <w:spacing w:after="0" w:line="276" w:lineRule="auto"/>
        <w:jc w:val="both"/>
      </w:pPr>
      <w:r>
        <w:t>Příručku administrátora (správce).</w:t>
      </w:r>
    </w:p>
    <w:p w:rsidR="0093052C" w:rsidRDefault="0093052C" w:rsidP="0093052C">
      <w:pPr>
        <w:numPr>
          <w:ilvl w:val="3"/>
          <w:numId w:val="2"/>
        </w:numPr>
        <w:spacing w:after="0" w:line="276" w:lineRule="auto"/>
        <w:jc w:val="both"/>
      </w:pPr>
      <w:r>
        <w:t xml:space="preserve">Příručku programátora. </w:t>
      </w:r>
    </w:p>
    <w:p w:rsidR="0093052C" w:rsidRDefault="0093052C" w:rsidP="0093052C">
      <w:pPr>
        <w:numPr>
          <w:ilvl w:val="3"/>
          <w:numId w:val="2"/>
        </w:numPr>
        <w:spacing w:after="0" w:line="276" w:lineRule="auto"/>
        <w:jc w:val="both"/>
      </w:pPr>
      <w:r>
        <w:t>Uživatelskou příručku.</w:t>
      </w:r>
    </w:p>
    <w:p w:rsidR="0093052C" w:rsidRPr="00C41615" w:rsidRDefault="0093052C" w:rsidP="0093052C">
      <w:pPr>
        <w:numPr>
          <w:ilvl w:val="2"/>
          <w:numId w:val="2"/>
        </w:numPr>
        <w:spacing w:after="0" w:line="276" w:lineRule="auto"/>
        <w:jc w:val="both"/>
      </w:pPr>
      <w:r>
        <w:t>Předání školících materiálů k softwarovému dílu specifických rozšíření ve formě elektronických dokumentů v dohodnutých formátech.</w:t>
      </w:r>
    </w:p>
    <w:p w:rsidR="0093052C" w:rsidRDefault="0093052C" w:rsidP="0093052C">
      <w:pPr>
        <w:numPr>
          <w:ilvl w:val="1"/>
          <w:numId w:val="2"/>
        </w:numPr>
        <w:spacing w:after="0" w:line="276" w:lineRule="auto"/>
        <w:jc w:val="both"/>
      </w:pPr>
      <w:r>
        <w:t>V rámci služby „Nasazení produkční instance RESSS“ provede Dodavatel za součinnosti ČSSZ nasazení (instalaci) systému RESSS do produkčního prostředí ČSSZ připraveného na základě pokynů a požadavků Dodavatele. Následně Dodavatel zprovozní systém RESSS pro potřeby jeho produkčního využití.</w:t>
      </w:r>
    </w:p>
    <w:p w:rsidR="0093052C" w:rsidRDefault="0093052C" w:rsidP="0093052C">
      <w:pPr>
        <w:numPr>
          <w:ilvl w:val="1"/>
          <w:numId w:val="2"/>
        </w:numPr>
        <w:spacing w:after="0" w:line="276" w:lineRule="auto"/>
        <w:jc w:val="both"/>
      </w:pPr>
      <w:r>
        <w:t>V rámci služby „Nasazení testovací instance RESSS“ provede Dodavatel za součinnosti ČSSZ nasazení (instalaci) systému RESSS do testovacího prostředí ČSSZ připraveného na základě pokynů a požadavků Dodavatele. Následně Dodavatel zprovozní systém RESSS pro potřeby jeho testování.</w:t>
      </w:r>
    </w:p>
    <w:p w:rsidR="0093052C" w:rsidRDefault="0093052C" w:rsidP="0093052C">
      <w:pPr>
        <w:numPr>
          <w:ilvl w:val="1"/>
          <w:numId w:val="2"/>
        </w:numPr>
        <w:spacing w:after="0" w:line="276" w:lineRule="auto"/>
        <w:jc w:val="both"/>
      </w:pPr>
      <w:r>
        <w:t>V rámci služby „Nasazení integrační instance RESSS“ provede Dodavatel za součinnosti ČSSZ nasazení (instalaci) systému RESSS do integračního prostředí ČSSZ připraveného na základě pokynů a požadavků Dodavatele. Následně Dodavatel zprovozní systém RESSS pro potřeby integrací v rámci ČSSZ.</w:t>
      </w:r>
    </w:p>
    <w:p w:rsidR="0093052C" w:rsidRDefault="0093052C" w:rsidP="0093052C">
      <w:pPr>
        <w:numPr>
          <w:ilvl w:val="1"/>
          <w:numId w:val="2"/>
        </w:numPr>
        <w:spacing w:after="0" w:line="276" w:lineRule="auto"/>
        <w:jc w:val="both"/>
      </w:pPr>
      <w:r>
        <w:lastRenderedPageBreak/>
        <w:t>V rámci služby „Provedení migrace dat“ zajistí Dodavatel přenesení dat a dokumentů ze stávajícího (k době produkčního nasazení RESSS) elektronického systému spisové služby do nasazené instance RESSS určeného pro produkční využití. Pro účely migrace ČSSZ zajistí součinnost stávajícího řešitele elektronické spisové služby nezbytnou pro provedení migrace.</w:t>
      </w:r>
    </w:p>
    <w:p w:rsidR="0093052C" w:rsidRDefault="0093052C" w:rsidP="0093052C">
      <w:pPr>
        <w:numPr>
          <w:ilvl w:val="1"/>
          <w:numId w:val="2"/>
        </w:numPr>
        <w:spacing w:after="0" w:line="276" w:lineRule="auto"/>
        <w:jc w:val="both"/>
      </w:pPr>
      <w:r>
        <w:t xml:space="preserve">V rámci služby „Provedení migrace anonymizovaného vzorku dat“ zajistí Dodavatel vymezení a přenesení anonymizovaného reprezentativního vzorku dat a dokumentů ze stávajícího (k době produkčního nasazení RESSS) elektronického systému spisové služby do nasazené instance RESSS určeného pro testování a školení. Pro účely vymezení vzorku dat a jeho migraci ČSSZ zajistí součinnost stávajícího řešitele elektronické spisové služby nezbytnou pro provedení migrace. </w:t>
      </w:r>
    </w:p>
    <w:p w:rsidR="0093052C" w:rsidRDefault="0093052C" w:rsidP="0093052C">
      <w:pPr>
        <w:numPr>
          <w:ilvl w:val="1"/>
          <w:numId w:val="2"/>
        </w:numPr>
        <w:spacing w:after="0" w:line="276" w:lineRule="auto"/>
        <w:jc w:val="both"/>
      </w:pPr>
      <w:r>
        <w:t xml:space="preserve">V rámci služby „Příprava testovacích plánů a scénářů“ připraví Dodavatel plán testů za účelem ověření požadované funkčnosti nasazeného systému RESSS včetně popisu testovacích scénářů ověřujících jednotlivé dílčí funkcionality. Do plánu testů Dodavatel zahrne též testy výkonnostní (zátěžové), integrační a </w:t>
      </w:r>
      <w:r w:rsidRPr="00426213">
        <w:t>bezpečnostní a to včetně metodického popisu vykonání těchto typů testů. Plán testů a testovací</w:t>
      </w:r>
      <w:r>
        <w:t xml:space="preserve"> scénáře budou akceptovány dodavatelem. Na základě plánu testů a testovacích scénářů budou Objednatelem akceptovány nasazené instance systém RESSS pro potřeby ČSSZ.</w:t>
      </w:r>
    </w:p>
    <w:p w:rsidR="0093052C" w:rsidRDefault="0093052C" w:rsidP="0093052C">
      <w:pPr>
        <w:numPr>
          <w:ilvl w:val="1"/>
          <w:numId w:val="2"/>
        </w:numPr>
        <w:spacing w:after="0" w:line="276" w:lineRule="auto"/>
        <w:jc w:val="both"/>
      </w:pPr>
      <w:r>
        <w:t>V rámci služby „Poskytnutí součinnosti pro testování“ poskytne Dodavatel součinnost pro provedení testů prováděných na základě jím připraveného testovacího plánu a scénářů. Součinnost bude poskytnuta pracovníkům ČSSZ či třetích stran pověřených provedením testů.</w:t>
      </w:r>
    </w:p>
    <w:p w:rsidR="0093052C" w:rsidRDefault="0093052C" w:rsidP="0093052C">
      <w:pPr>
        <w:numPr>
          <w:ilvl w:val="1"/>
          <w:numId w:val="2"/>
        </w:numPr>
        <w:spacing w:after="0" w:line="276" w:lineRule="auto"/>
        <w:jc w:val="both"/>
      </w:pPr>
      <w:r>
        <w:t xml:space="preserve">V rámci služby „Příprava plánů školení a provedení školení“ připraví Dodavatel plán školení uživatelů, metodiků a správců ČSSZ a jejich následné vyškolení v souladu s plánem. Školení bude provedeno v </w:t>
      </w:r>
      <w:r w:rsidRPr="008C75C8">
        <w:t xml:space="preserve">rozsahu </w:t>
      </w:r>
      <w:ins w:id="27" w:author="." w:date="2016-09-22T10:09:00Z">
        <w:r w:rsidR="005D411E">
          <w:t>uvedeném v </w:t>
        </w:r>
      </w:ins>
      <w:ins w:id="28" w:author="." w:date="2016-09-22T10:16:00Z">
        <w:r w:rsidR="007A6573">
          <w:t>Příloze číslo 1 Rámcové smlouvy Závazné funkční a technické požadavky zadavatele</w:t>
        </w:r>
      </w:ins>
      <w:ins w:id="29" w:author="." w:date="2016-09-22T10:09:00Z">
        <w:r w:rsidR="005D411E">
          <w:t xml:space="preserve"> v požadavku </w:t>
        </w:r>
        <w:r w:rsidR="005D411E">
          <w:t>SCZZS</w:t>
        </w:r>
        <w:r w:rsidR="005D411E" w:rsidRPr="005D411E">
          <w:t>002</w:t>
        </w:r>
      </w:ins>
      <w:del w:id="30" w:author="." w:date="2016-09-22T10:09:00Z">
        <w:r w:rsidRPr="008C75C8" w:rsidDel="005D411E">
          <w:delText>5 600 pracovníků</w:delText>
        </w:r>
      </w:del>
      <w:r>
        <w:t>. Pro potřeby školení zpracuje Dodavatel školící dokumentaci, kterou předá ČSSZ a která bude předmětem akceptace Objednatelem.</w:t>
      </w:r>
    </w:p>
    <w:p w:rsidR="0093052C" w:rsidRDefault="0093052C" w:rsidP="0093052C">
      <w:pPr>
        <w:numPr>
          <w:ilvl w:val="1"/>
          <w:numId w:val="2"/>
        </w:numPr>
        <w:spacing w:after="0" w:line="276" w:lineRule="auto"/>
        <w:jc w:val="both"/>
      </w:pPr>
      <w:r>
        <w:t>Školení prováděna před nasazením integrační instance RESSS na ČSSZ budou prováděna s využitím testovací instance vzniklé v rámci plnění „Softwarové řešení Resortního elektronického systému spisové služby“.</w:t>
      </w:r>
    </w:p>
    <w:p w:rsidR="0093052C" w:rsidRDefault="0093052C" w:rsidP="006D7851">
      <w:pPr>
        <w:pStyle w:val="Nadpis2"/>
      </w:pPr>
      <w:bookmarkStart w:id="31" w:name="_Toc456948918"/>
      <w:r>
        <w:t>Termín a místo plnění</w:t>
      </w:r>
      <w:bookmarkEnd w:id="31"/>
    </w:p>
    <w:p w:rsidR="0093052C" w:rsidRDefault="0093052C" w:rsidP="0093052C">
      <w:pPr>
        <w:numPr>
          <w:ilvl w:val="1"/>
          <w:numId w:val="2"/>
        </w:numPr>
        <w:spacing w:after="0" w:line="276" w:lineRule="auto"/>
        <w:jc w:val="both"/>
      </w:pPr>
      <w:r>
        <w:t>Termín plnění „</w:t>
      </w:r>
      <w:r w:rsidRPr="001422BE">
        <w:t xml:space="preserve">Nasazení resortního elektronického systému </w:t>
      </w:r>
      <w:r>
        <w:t xml:space="preserve">spisové služby </w:t>
      </w:r>
      <w:r w:rsidRPr="001422BE">
        <w:t xml:space="preserve">na </w:t>
      </w:r>
      <w:r>
        <w:t>České správě sociálního zabezpečení“ je dán hlavním harmonogramem plnění, který odpovídá službám poskytovaných Dodavatelem v rámci plnění a zahrnuje etapy uvedené v následující tabulce.</w:t>
      </w:r>
    </w:p>
    <w:p w:rsidR="0093052C" w:rsidRDefault="0093052C" w:rsidP="0093052C">
      <w:pPr>
        <w:ind w:left="454"/>
      </w:pPr>
      <w:r>
        <w:t>Pro každou etapu tabulka v příslušném řádku znázorňuje délku etapy a interval jejího průběhu v jednotkách měsíců od zahájení plnění. Každý měsíc trvání plnění je reprezentován jednou buňkou tabulky. Černé buňky znázorňují měsíce, kdy probíhá etapa. Linie označené P</w:t>
      </w:r>
      <w:r w:rsidRPr="00F8409C">
        <w:rPr>
          <w:vertAlign w:val="subscript"/>
        </w:rPr>
        <w:t>1</w:t>
      </w:r>
      <w:r>
        <w:t>, P</w:t>
      </w:r>
      <w:r w:rsidRPr="00F8409C">
        <w:rPr>
          <w:vertAlign w:val="subscript"/>
        </w:rPr>
        <w:t>2</w:t>
      </w:r>
      <w:r>
        <w:t xml:space="preserve"> a P</w:t>
      </w:r>
      <w:r w:rsidRPr="00F8409C">
        <w:rPr>
          <w:vertAlign w:val="subscript"/>
        </w:rPr>
        <w:t>3</w:t>
      </w:r>
      <w:r>
        <w:t>, pak označují termíny dále v dokumentu uvedených platebních milníků.</w:t>
      </w:r>
      <w:r w:rsidRPr="00426213">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394"/>
        <w:gridCol w:w="340"/>
        <w:gridCol w:w="340"/>
        <w:gridCol w:w="340"/>
        <w:gridCol w:w="340"/>
        <w:gridCol w:w="340"/>
        <w:gridCol w:w="340"/>
        <w:gridCol w:w="340"/>
        <w:gridCol w:w="340"/>
        <w:gridCol w:w="340"/>
        <w:gridCol w:w="340"/>
        <w:gridCol w:w="340"/>
        <w:gridCol w:w="340"/>
        <w:gridCol w:w="340"/>
      </w:tblGrid>
      <w:tr w:rsidR="0093052C" w:rsidRPr="005B6191" w:rsidTr="003A7F8C">
        <w:trPr>
          <w:trHeight w:hRule="exact" w:val="340"/>
          <w:jc w:val="center"/>
        </w:trPr>
        <w:tc>
          <w:tcPr>
            <w:tcW w:w="4394" w:type="dxa"/>
            <w:tcBorders>
              <w:top w:val="nil"/>
              <w:left w:val="nil"/>
              <w:bottom w:val="nil"/>
              <w:right w:val="nil"/>
            </w:tcBorders>
            <w:shd w:val="clear" w:color="auto" w:fill="auto"/>
            <w:tcMar>
              <w:left w:w="113" w:type="dxa"/>
              <w:right w:w="113" w:type="dxa"/>
            </w:tcMar>
            <w:vAlign w:val="center"/>
          </w:tcPr>
          <w:p w:rsidR="0093052C" w:rsidRPr="005B6191" w:rsidRDefault="0093052C" w:rsidP="003A7F8C">
            <w:pPr>
              <w:rPr>
                <w:b/>
              </w:rPr>
            </w:pPr>
          </w:p>
        </w:tc>
        <w:tc>
          <w:tcPr>
            <w:tcW w:w="340" w:type="dxa"/>
            <w:tcBorders>
              <w:top w:val="nil"/>
              <w:left w:val="nil"/>
              <w:bottom w:val="dotted" w:sz="4" w:space="0" w:color="auto"/>
              <w:right w:val="nil"/>
            </w:tcBorders>
            <w:shd w:val="clear" w:color="auto" w:fill="auto"/>
            <w:vAlign w:val="center"/>
          </w:tcPr>
          <w:p w:rsidR="0093052C" w:rsidRPr="005B6191" w:rsidRDefault="0093052C" w:rsidP="003A7F8C">
            <w:pPr>
              <w:jc w:val="center"/>
              <w:rPr>
                <w:b/>
              </w:rPr>
            </w:pPr>
            <w:r w:rsidRPr="005B6191">
              <w:t>1</w:t>
            </w:r>
          </w:p>
        </w:tc>
        <w:tc>
          <w:tcPr>
            <w:tcW w:w="340" w:type="dxa"/>
            <w:tcBorders>
              <w:top w:val="nil"/>
              <w:left w:val="nil"/>
              <w:bottom w:val="dotted" w:sz="4" w:space="0" w:color="auto"/>
              <w:right w:val="nil"/>
            </w:tcBorders>
            <w:shd w:val="clear" w:color="auto" w:fill="auto"/>
            <w:vAlign w:val="center"/>
          </w:tcPr>
          <w:p w:rsidR="0093052C" w:rsidRPr="005B6191" w:rsidRDefault="0093052C" w:rsidP="003A7F8C">
            <w:pPr>
              <w:jc w:val="center"/>
              <w:rPr>
                <w:b/>
              </w:rPr>
            </w:pPr>
            <w:r w:rsidRPr="005B6191">
              <w:t>2</w:t>
            </w:r>
          </w:p>
        </w:tc>
        <w:tc>
          <w:tcPr>
            <w:tcW w:w="340" w:type="dxa"/>
            <w:tcBorders>
              <w:top w:val="nil"/>
              <w:left w:val="nil"/>
              <w:bottom w:val="dotted" w:sz="4" w:space="0" w:color="auto"/>
              <w:right w:val="nil"/>
            </w:tcBorders>
            <w:shd w:val="clear" w:color="auto" w:fill="auto"/>
            <w:vAlign w:val="center"/>
          </w:tcPr>
          <w:p w:rsidR="0093052C" w:rsidRPr="005B6191" w:rsidRDefault="0093052C" w:rsidP="003A7F8C">
            <w:pPr>
              <w:jc w:val="center"/>
              <w:rPr>
                <w:b/>
              </w:rPr>
            </w:pPr>
            <w:r w:rsidRPr="005B6191">
              <w:t>3</w:t>
            </w:r>
          </w:p>
        </w:tc>
        <w:tc>
          <w:tcPr>
            <w:tcW w:w="340" w:type="dxa"/>
            <w:tcBorders>
              <w:top w:val="nil"/>
              <w:left w:val="nil"/>
              <w:bottom w:val="dotted" w:sz="4" w:space="0" w:color="auto"/>
              <w:right w:val="nil"/>
            </w:tcBorders>
            <w:shd w:val="clear" w:color="auto" w:fill="auto"/>
            <w:vAlign w:val="center"/>
          </w:tcPr>
          <w:p w:rsidR="0093052C" w:rsidRPr="005B6191" w:rsidRDefault="0093052C" w:rsidP="003A7F8C">
            <w:pPr>
              <w:jc w:val="center"/>
              <w:rPr>
                <w:b/>
              </w:rPr>
            </w:pPr>
            <w:r w:rsidRPr="005B6191">
              <w:t>4</w:t>
            </w:r>
          </w:p>
        </w:tc>
        <w:tc>
          <w:tcPr>
            <w:tcW w:w="340" w:type="dxa"/>
            <w:tcBorders>
              <w:top w:val="nil"/>
              <w:left w:val="nil"/>
              <w:bottom w:val="dotted" w:sz="4" w:space="0" w:color="auto"/>
              <w:right w:val="nil"/>
            </w:tcBorders>
            <w:shd w:val="clear" w:color="auto" w:fill="auto"/>
            <w:vAlign w:val="center"/>
          </w:tcPr>
          <w:p w:rsidR="0093052C" w:rsidRPr="005B6191" w:rsidRDefault="0093052C" w:rsidP="003A7F8C">
            <w:pPr>
              <w:jc w:val="center"/>
              <w:rPr>
                <w:b/>
              </w:rPr>
            </w:pPr>
            <w:r w:rsidRPr="005B6191">
              <w:t>5</w:t>
            </w:r>
          </w:p>
        </w:tc>
        <w:tc>
          <w:tcPr>
            <w:tcW w:w="340" w:type="dxa"/>
            <w:tcBorders>
              <w:top w:val="nil"/>
              <w:left w:val="nil"/>
              <w:bottom w:val="dotted" w:sz="4" w:space="0" w:color="auto"/>
              <w:right w:val="nil"/>
            </w:tcBorders>
            <w:shd w:val="clear" w:color="auto" w:fill="auto"/>
            <w:vAlign w:val="center"/>
          </w:tcPr>
          <w:p w:rsidR="0093052C" w:rsidRPr="005B6191" w:rsidRDefault="0093052C" w:rsidP="003A7F8C">
            <w:pPr>
              <w:jc w:val="center"/>
              <w:rPr>
                <w:b/>
              </w:rPr>
            </w:pPr>
            <w:r w:rsidRPr="005B6191">
              <w:t>6</w:t>
            </w:r>
          </w:p>
        </w:tc>
        <w:tc>
          <w:tcPr>
            <w:tcW w:w="340" w:type="dxa"/>
            <w:tcBorders>
              <w:top w:val="nil"/>
              <w:left w:val="nil"/>
              <w:bottom w:val="dotted" w:sz="4" w:space="0" w:color="auto"/>
              <w:right w:val="nil"/>
            </w:tcBorders>
            <w:shd w:val="clear" w:color="auto" w:fill="auto"/>
            <w:vAlign w:val="center"/>
          </w:tcPr>
          <w:p w:rsidR="0093052C" w:rsidRPr="005B6191" w:rsidRDefault="0093052C" w:rsidP="003A7F8C">
            <w:pPr>
              <w:jc w:val="center"/>
              <w:rPr>
                <w:b/>
              </w:rPr>
            </w:pPr>
            <w:r w:rsidRPr="005B6191">
              <w:t>7</w:t>
            </w:r>
          </w:p>
        </w:tc>
        <w:tc>
          <w:tcPr>
            <w:tcW w:w="340" w:type="dxa"/>
            <w:tcBorders>
              <w:top w:val="nil"/>
              <w:left w:val="nil"/>
              <w:bottom w:val="dotted" w:sz="4" w:space="0" w:color="auto"/>
              <w:right w:val="nil"/>
            </w:tcBorders>
            <w:shd w:val="clear" w:color="auto" w:fill="auto"/>
            <w:vAlign w:val="center"/>
          </w:tcPr>
          <w:p w:rsidR="0093052C" w:rsidRPr="005B6191" w:rsidRDefault="0093052C" w:rsidP="003A7F8C">
            <w:pPr>
              <w:jc w:val="center"/>
              <w:rPr>
                <w:b/>
              </w:rPr>
            </w:pPr>
            <w:r w:rsidRPr="005B6191">
              <w:t>8</w:t>
            </w:r>
          </w:p>
        </w:tc>
        <w:tc>
          <w:tcPr>
            <w:tcW w:w="340" w:type="dxa"/>
            <w:tcBorders>
              <w:top w:val="nil"/>
              <w:left w:val="nil"/>
              <w:bottom w:val="dotted" w:sz="4" w:space="0" w:color="auto"/>
              <w:right w:val="nil"/>
            </w:tcBorders>
            <w:shd w:val="clear" w:color="auto" w:fill="auto"/>
            <w:vAlign w:val="center"/>
          </w:tcPr>
          <w:p w:rsidR="0093052C" w:rsidRPr="005B6191" w:rsidRDefault="0093052C" w:rsidP="003A7F8C">
            <w:pPr>
              <w:jc w:val="center"/>
              <w:rPr>
                <w:b/>
              </w:rPr>
            </w:pPr>
            <w:r w:rsidRPr="005B6191">
              <w:t>9</w:t>
            </w:r>
          </w:p>
        </w:tc>
        <w:tc>
          <w:tcPr>
            <w:tcW w:w="340" w:type="dxa"/>
            <w:tcBorders>
              <w:top w:val="nil"/>
              <w:left w:val="nil"/>
              <w:bottom w:val="dotted" w:sz="4" w:space="0" w:color="auto"/>
              <w:right w:val="nil"/>
            </w:tcBorders>
            <w:shd w:val="clear" w:color="auto" w:fill="auto"/>
            <w:vAlign w:val="center"/>
          </w:tcPr>
          <w:p w:rsidR="0093052C" w:rsidRPr="005B6191" w:rsidRDefault="0093052C" w:rsidP="003A7F8C">
            <w:pPr>
              <w:jc w:val="center"/>
              <w:rPr>
                <w:b/>
              </w:rPr>
            </w:pPr>
            <w:r w:rsidRPr="005B6191">
              <w:t>10</w:t>
            </w:r>
          </w:p>
        </w:tc>
        <w:tc>
          <w:tcPr>
            <w:tcW w:w="340" w:type="dxa"/>
            <w:tcBorders>
              <w:top w:val="nil"/>
              <w:left w:val="nil"/>
              <w:bottom w:val="dotted" w:sz="4" w:space="0" w:color="auto"/>
              <w:right w:val="nil"/>
            </w:tcBorders>
            <w:shd w:val="clear" w:color="auto" w:fill="auto"/>
            <w:vAlign w:val="center"/>
          </w:tcPr>
          <w:p w:rsidR="0093052C" w:rsidRPr="005B6191" w:rsidRDefault="0093052C" w:rsidP="003A7F8C">
            <w:pPr>
              <w:jc w:val="center"/>
              <w:rPr>
                <w:b/>
              </w:rPr>
            </w:pPr>
            <w:r w:rsidRPr="005B6191">
              <w:t>11</w:t>
            </w:r>
          </w:p>
        </w:tc>
        <w:tc>
          <w:tcPr>
            <w:tcW w:w="340" w:type="dxa"/>
            <w:tcBorders>
              <w:top w:val="nil"/>
              <w:left w:val="nil"/>
              <w:bottom w:val="dotted" w:sz="4" w:space="0" w:color="auto"/>
              <w:right w:val="nil"/>
            </w:tcBorders>
            <w:shd w:val="clear" w:color="auto" w:fill="auto"/>
            <w:vAlign w:val="center"/>
          </w:tcPr>
          <w:p w:rsidR="0093052C" w:rsidRPr="005B6191" w:rsidRDefault="0093052C" w:rsidP="003A7F8C">
            <w:pPr>
              <w:jc w:val="center"/>
              <w:rPr>
                <w:b/>
              </w:rPr>
            </w:pPr>
            <w:r w:rsidRPr="005B6191">
              <w:t>12</w:t>
            </w:r>
          </w:p>
        </w:tc>
        <w:tc>
          <w:tcPr>
            <w:tcW w:w="340" w:type="dxa"/>
            <w:tcBorders>
              <w:top w:val="nil"/>
              <w:left w:val="nil"/>
              <w:bottom w:val="dotted" w:sz="4" w:space="0" w:color="auto"/>
              <w:right w:val="nil"/>
            </w:tcBorders>
            <w:shd w:val="clear" w:color="auto" w:fill="auto"/>
          </w:tcPr>
          <w:p w:rsidR="0093052C" w:rsidRPr="00346915" w:rsidRDefault="0093052C" w:rsidP="003A7F8C">
            <w:pPr>
              <w:jc w:val="center"/>
              <w:rPr>
                <w:b/>
              </w:rPr>
            </w:pPr>
            <w:r w:rsidRPr="004B1BAE">
              <w:t>13</w:t>
            </w:r>
          </w:p>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Default="0093052C" w:rsidP="003A7F8C">
            <w:r w:rsidRPr="00346915">
              <w:rPr>
                <w:sz w:val="18"/>
              </w:rPr>
              <w:t>Provedení detailní analýzy</w:t>
            </w:r>
          </w:p>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tcPr>
          <w:p w:rsidR="0093052C" w:rsidRDefault="0093052C" w:rsidP="003A7F8C"/>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Pr="00346915" w:rsidRDefault="0093052C" w:rsidP="003A7F8C">
            <w:pPr>
              <w:rPr>
                <w:sz w:val="18"/>
              </w:rPr>
            </w:pPr>
            <w:r w:rsidRPr="00346915">
              <w:rPr>
                <w:sz w:val="18"/>
              </w:rPr>
              <w:t>Návrh a implementace specifických rozšíření</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tcPr>
          <w:p w:rsidR="0093052C" w:rsidRDefault="0093052C" w:rsidP="003A7F8C"/>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Pr="00346915" w:rsidRDefault="0093052C" w:rsidP="003A7F8C">
            <w:pPr>
              <w:rPr>
                <w:sz w:val="18"/>
              </w:rPr>
            </w:pPr>
            <w:r w:rsidRPr="00346915">
              <w:rPr>
                <w:sz w:val="18"/>
              </w:rPr>
              <w:t>Příprava testovacího plánu a scénářů</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tcPr>
          <w:p w:rsidR="0093052C" w:rsidRDefault="0093052C" w:rsidP="003A7F8C"/>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Pr="00346915" w:rsidRDefault="0093052C" w:rsidP="003A7F8C">
            <w:pPr>
              <w:rPr>
                <w:sz w:val="18"/>
              </w:rPr>
            </w:pPr>
            <w:r w:rsidRPr="00346915">
              <w:rPr>
                <w:sz w:val="18"/>
              </w:rPr>
              <w:t>Provedení migrace anonymizovaného vzorku dat</w:t>
            </w:r>
          </w:p>
          <w:p w:rsidR="0093052C" w:rsidRPr="00346915" w:rsidRDefault="0093052C" w:rsidP="003A7F8C">
            <w:pPr>
              <w:rPr>
                <w:sz w:val="18"/>
              </w:rPr>
            </w:pP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tcPr>
          <w:p w:rsidR="0093052C" w:rsidRDefault="0093052C" w:rsidP="003A7F8C"/>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Pr="00346915" w:rsidRDefault="0093052C" w:rsidP="003A7F8C">
            <w:pPr>
              <w:rPr>
                <w:sz w:val="18"/>
              </w:rPr>
            </w:pPr>
            <w:r w:rsidRPr="00346915">
              <w:rPr>
                <w:sz w:val="18"/>
              </w:rPr>
              <w:t>Nasazení testovací instance RESSS</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tcPr>
          <w:p w:rsidR="0093052C" w:rsidRDefault="0093052C" w:rsidP="003A7F8C"/>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Pr="00346915" w:rsidRDefault="0093052C" w:rsidP="003A7F8C">
            <w:pPr>
              <w:rPr>
                <w:sz w:val="18"/>
              </w:rPr>
            </w:pPr>
            <w:r w:rsidRPr="00346915">
              <w:rPr>
                <w:sz w:val="18"/>
              </w:rPr>
              <w:t>Poskytnutí součinnosti pro testování</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tcPr>
          <w:p w:rsidR="0093052C" w:rsidRDefault="0093052C" w:rsidP="003A7F8C"/>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Pr="00346915" w:rsidRDefault="0093052C" w:rsidP="003A7F8C">
            <w:pPr>
              <w:rPr>
                <w:sz w:val="18"/>
              </w:rPr>
            </w:pPr>
            <w:r w:rsidRPr="00346915">
              <w:rPr>
                <w:sz w:val="18"/>
              </w:rPr>
              <w:t>Provedení migrace dat</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tcPr>
          <w:p w:rsidR="0093052C" w:rsidRDefault="0093052C" w:rsidP="003A7F8C"/>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Pr="00346915" w:rsidRDefault="0093052C" w:rsidP="003A7F8C">
            <w:pPr>
              <w:rPr>
                <w:sz w:val="18"/>
              </w:rPr>
            </w:pPr>
            <w:r w:rsidRPr="00346915">
              <w:rPr>
                <w:sz w:val="18"/>
              </w:rPr>
              <w:lastRenderedPageBreak/>
              <w:t>Nasazení produkční instance RESSS</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tcPr>
          <w:p w:rsidR="0093052C" w:rsidRDefault="0093052C" w:rsidP="003A7F8C"/>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Pr="00346915" w:rsidRDefault="0093052C" w:rsidP="003A7F8C">
            <w:pPr>
              <w:rPr>
                <w:sz w:val="18"/>
              </w:rPr>
            </w:pPr>
            <w:r w:rsidRPr="00346915">
              <w:rPr>
                <w:sz w:val="18"/>
              </w:rPr>
              <w:t>Nasazení integrační instance RESSS</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tcPr>
          <w:p w:rsidR="0093052C" w:rsidRDefault="0093052C" w:rsidP="003A7F8C"/>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Pr="00346915" w:rsidRDefault="0093052C" w:rsidP="003A7F8C">
            <w:pPr>
              <w:rPr>
                <w:sz w:val="18"/>
              </w:rPr>
            </w:pPr>
            <w:r w:rsidRPr="00346915">
              <w:rPr>
                <w:sz w:val="18"/>
              </w:rPr>
              <w:t>Příprava plánů školení a provedení školení</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tcPr>
          <w:p w:rsidR="0093052C" w:rsidRDefault="0093052C" w:rsidP="003A7F8C"/>
        </w:tc>
      </w:tr>
      <w:tr w:rsidR="0093052C" w:rsidTr="003A7F8C">
        <w:trPr>
          <w:trHeight w:hRule="exact" w:val="340"/>
          <w:jc w:val="center"/>
        </w:trPr>
        <w:tc>
          <w:tcPr>
            <w:tcW w:w="4394" w:type="dxa"/>
            <w:tcBorders>
              <w:top w:val="nil"/>
              <w:left w:val="nil"/>
              <w:bottom w:val="nil"/>
              <w:right w:val="nil"/>
            </w:tcBorders>
            <w:shd w:val="clear" w:color="auto" w:fill="auto"/>
            <w:tcMar>
              <w:left w:w="113" w:type="dxa"/>
              <w:right w:w="113" w:type="dxa"/>
            </w:tcMar>
            <w:vAlign w:val="center"/>
          </w:tcPr>
          <w:p w:rsidR="0093052C" w:rsidRPr="00346915" w:rsidRDefault="0093052C" w:rsidP="003A7F8C">
            <w:pPr>
              <w:jc w:val="center"/>
              <w:rPr>
                <w:sz w:val="18"/>
              </w:rPr>
            </w:pPr>
          </w:p>
        </w:tc>
        <w:tc>
          <w:tcPr>
            <w:tcW w:w="340" w:type="dxa"/>
            <w:tcBorders>
              <w:top w:val="dotted" w:sz="4" w:space="0" w:color="auto"/>
              <w:left w:val="nil"/>
              <w:bottom w:val="nil"/>
              <w:right w:val="nil"/>
            </w:tcBorders>
            <w:shd w:val="clear" w:color="auto" w:fill="auto"/>
            <w:vAlign w:val="center"/>
          </w:tcPr>
          <w:p w:rsidR="0093052C" w:rsidRDefault="0093052C" w:rsidP="003A7F8C">
            <w:pPr>
              <w:jc w:val="center"/>
            </w:pPr>
          </w:p>
        </w:tc>
        <w:tc>
          <w:tcPr>
            <w:tcW w:w="340" w:type="dxa"/>
            <w:tcBorders>
              <w:top w:val="dotted" w:sz="4" w:space="0" w:color="auto"/>
              <w:left w:val="nil"/>
              <w:bottom w:val="nil"/>
              <w:right w:val="nil"/>
            </w:tcBorders>
            <w:shd w:val="clear" w:color="auto" w:fill="auto"/>
            <w:vAlign w:val="center"/>
          </w:tcPr>
          <w:p w:rsidR="0093052C" w:rsidRDefault="0093052C" w:rsidP="003A7F8C">
            <w:pPr>
              <w:jc w:val="center"/>
            </w:pPr>
          </w:p>
        </w:tc>
        <w:tc>
          <w:tcPr>
            <w:tcW w:w="340" w:type="dxa"/>
            <w:tcBorders>
              <w:top w:val="dotted" w:sz="4" w:space="0" w:color="auto"/>
              <w:left w:val="nil"/>
              <w:bottom w:val="nil"/>
              <w:right w:val="nil"/>
            </w:tcBorders>
            <w:shd w:val="clear" w:color="auto" w:fill="auto"/>
            <w:vAlign w:val="center"/>
          </w:tcPr>
          <w:p w:rsidR="0093052C" w:rsidRDefault="0093052C" w:rsidP="003A7F8C">
            <w:pPr>
              <w:jc w:val="center"/>
            </w:pPr>
          </w:p>
        </w:tc>
        <w:tc>
          <w:tcPr>
            <w:tcW w:w="340" w:type="dxa"/>
            <w:tcBorders>
              <w:top w:val="dotted" w:sz="4" w:space="0" w:color="auto"/>
              <w:left w:val="nil"/>
              <w:bottom w:val="nil"/>
              <w:right w:val="single" w:sz="4" w:space="0" w:color="auto"/>
            </w:tcBorders>
            <w:shd w:val="clear" w:color="auto" w:fill="auto"/>
            <w:vAlign w:val="center"/>
          </w:tcPr>
          <w:p w:rsidR="0093052C" w:rsidRDefault="0093052C" w:rsidP="003A7F8C">
            <w:pPr>
              <w:jc w:val="center"/>
            </w:pPr>
            <w:r>
              <w:t>P</w:t>
            </w:r>
            <w:r w:rsidRPr="00346915">
              <w:rPr>
                <w:vertAlign w:val="subscript"/>
              </w:rPr>
              <w:t>1</w:t>
            </w:r>
          </w:p>
        </w:tc>
        <w:tc>
          <w:tcPr>
            <w:tcW w:w="340" w:type="dxa"/>
            <w:tcBorders>
              <w:top w:val="dotted" w:sz="4" w:space="0" w:color="auto"/>
              <w:left w:val="single" w:sz="4" w:space="0" w:color="auto"/>
              <w:bottom w:val="nil"/>
              <w:right w:val="nil"/>
            </w:tcBorders>
            <w:shd w:val="clear" w:color="auto" w:fill="auto"/>
            <w:vAlign w:val="center"/>
          </w:tcPr>
          <w:p w:rsidR="0093052C" w:rsidRDefault="0093052C" w:rsidP="003A7F8C">
            <w:pPr>
              <w:jc w:val="center"/>
            </w:pPr>
          </w:p>
        </w:tc>
        <w:tc>
          <w:tcPr>
            <w:tcW w:w="340" w:type="dxa"/>
            <w:tcBorders>
              <w:top w:val="dotted" w:sz="4" w:space="0" w:color="auto"/>
              <w:left w:val="nil"/>
              <w:bottom w:val="nil"/>
              <w:right w:val="nil"/>
            </w:tcBorders>
            <w:shd w:val="clear" w:color="auto" w:fill="auto"/>
            <w:vAlign w:val="center"/>
          </w:tcPr>
          <w:p w:rsidR="0093052C" w:rsidRDefault="0093052C" w:rsidP="003A7F8C">
            <w:pPr>
              <w:jc w:val="center"/>
            </w:pPr>
          </w:p>
        </w:tc>
        <w:tc>
          <w:tcPr>
            <w:tcW w:w="340" w:type="dxa"/>
            <w:tcBorders>
              <w:top w:val="dotted" w:sz="4" w:space="0" w:color="auto"/>
              <w:left w:val="nil"/>
              <w:bottom w:val="nil"/>
              <w:right w:val="nil"/>
            </w:tcBorders>
            <w:shd w:val="clear" w:color="auto" w:fill="auto"/>
            <w:vAlign w:val="center"/>
          </w:tcPr>
          <w:p w:rsidR="0093052C" w:rsidRDefault="0093052C" w:rsidP="003A7F8C">
            <w:pPr>
              <w:jc w:val="center"/>
            </w:pPr>
          </w:p>
        </w:tc>
        <w:tc>
          <w:tcPr>
            <w:tcW w:w="340" w:type="dxa"/>
            <w:tcBorders>
              <w:top w:val="dotted" w:sz="4" w:space="0" w:color="auto"/>
              <w:left w:val="nil"/>
              <w:bottom w:val="nil"/>
              <w:right w:val="nil"/>
            </w:tcBorders>
            <w:shd w:val="clear" w:color="auto" w:fill="auto"/>
            <w:vAlign w:val="center"/>
          </w:tcPr>
          <w:p w:rsidR="0093052C" w:rsidRDefault="0093052C" w:rsidP="003A7F8C">
            <w:pPr>
              <w:jc w:val="center"/>
            </w:pPr>
          </w:p>
        </w:tc>
        <w:tc>
          <w:tcPr>
            <w:tcW w:w="340" w:type="dxa"/>
            <w:tcBorders>
              <w:top w:val="dotted" w:sz="4" w:space="0" w:color="auto"/>
              <w:left w:val="nil"/>
              <w:bottom w:val="nil"/>
              <w:right w:val="single" w:sz="4" w:space="0" w:color="auto"/>
            </w:tcBorders>
            <w:shd w:val="clear" w:color="auto" w:fill="auto"/>
            <w:vAlign w:val="center"/>
          </w:tcPr>
          <w:p w:rsidR="0093052C" w:rsidRDefault="0093052C" w:rsidP="003A7F8C">
            <w:pPr>
              <w:jc w:val="center"/>
            </w:pPr>
            <w:r>
              <w:t>P</w:t>
            </w:r>
            <w:r w:rsidRPr="00346915">
              <w:rPr>
                <w:vertAlign w:val="subscript"/>
              </w:rPr>
              <w:t>2</w:t>
            </w:r>
          </w:p>
        </w:tc>
        <w:tc>
          <w:tcPr>
            <w:tcW w:w="340" w:type="dxa"/>
            <w:tcBorders>
              <w:top w:val="dotted" w:sz="4" w:space="0" w:color="auto"/>
              <w:left w:val="single" w:sz="4" w:space="0" w:color="auto"/>
              <w:bottom w:val="nil"/>
              <w:right w:val="nil"/>
            </w:tcBorders>
            <w:shd w:val="clear" w:color="auto" w:fill="auto"/>
            <w:vAlign w:val="center"/>
          </w:tcPr>
          <w:p w:rsidR="0093052C" w:rsidRDefault="0093052C" w:rsidP="003A7F8C">
            <w:pPr>
              <w:jc w:val="center"/>
            </w:pPr>
          </w:p>
        </w:tc>
        <w:tc>
          <w:tcPr>
            <w:tcW w:w="340" w:type="dxa"/>
            <w:tcBorders>
              <w:top w:val="dotted" w:sz="4" w:space="0" w:color="auto"/>
              <w:left w:val="nil"/>
              <w:bottom w:val="nil"/>
              <w:right w:val="nil"/>
            </w:tcBorders>
            <w:shd w:val="clear" w:color="auto" w:fill="auto"/>
            <w:vAlign w:val="center"/>
          </w:tcPr>
          <w:p w:rsidR="0093052C" w:rsidRDefault="0093052C" w:rsidP="003A7F8C">
            <w:pPr>
              <w:jc w:val="center"/>
            </w:pPr>
          </w:p>
        </w:tc>
        <w:tc>
          <w:tcPr>
            <w:tcW w:w="340" w:type="dxa"/>
            <w:tcBorders>
              <w:top w:val="dotted" w:sz="4" w:space="0" w:color="auto"/>
              <w:left w:val="nil"/>
              <w:bottom w:val="nil"/>
              <w:right w:val="nil"/>
            </w:tcBorders>
            <w:shd w:val="clear" w:color="auto" w:fill="auto"/>
            <w:vAlign w:val="center"/>
          </w:tcPr>
          <w:p w:rsidR="0093052C" w:rsidRDefault="0093052C" w:rsidP="003A7F8C">
            <w:pPr>
              <w:jc w:val="center"/>
            </w:pPr>
          </w:p>
        </w:tc>
        <w:tc>
          <w:tcPr>
            <w:tcW w:w="340" w:type="dxa"/>
            <w:tcBorders>
              <w:top w:val="dotted" w:sz="4" w:space="0" w:color="auto"/>
              <w:left w:val="nil"/>
              <w:bottom w:val="nil"/>
              <w:right w:val="single" w:sz="4" w:space="0" w:color="auto"/>
            </w:tcBorders>
            <w:shd w:val="clear" w:color="auto" w:fill="auto"/>
          </w:tcPr>
          <w:p w:rsidR="0093052C" w:rsidRDefault="0093052C" w:rsidP="003A7F8C">
            <w:pPr>
              <w:jc w:val="center"/>
            </w:pPr>
            <w:r>
              <w:t>P</w:t>
            </w:r>
            <w:r w:rsidRPr="00346915">
              <w:rPr>
                <w:vertAlign w:val="subscript"/>
              </w:rPr>
              <w:t>3</w:t>
            </w:r>
          </w:p>
        </w:tc>
      </w:tr>
    </w:tbl>
    <w:p w:rsidR="0093052C" w:rsidRDefault="0093052C" w:rsidP="0093052C">
      <w:pPr>
        <w:ind w:left="454"/>
      </w:pPr>
    </w:p>
    <w:p w:rsidR="0093052C" w:rsidRDefault="0093052C" w:rsidP="0093052C">
      <w:pPr>
        <w:ind w:left="454"/>
      </w:pPr>
      <w:r>
        <w:t>Místem plnění „</w:t>
      </w:r>
      <w:r w:rsidRPr="001422BE">
        <w:t xml:space="preserve">Nasazení resortního elektronického systému </w:t>
      </w:r>
      <w:r>
        <w:t xml:space="preserve">spisové služby </w:t>
      </w:r>
      <w:r w:rsidRPr="001422BE">
        <w:t xml:space="preserve">na </w:t>
      </w:r>
      <w:r>
        <w:t>České správě sociálního zabezpečení“ je primárně sídlo ČSSZ.</w:t>
      </w:r>
    </w:p>
    <w:p w:rsidR="0093052C" w:rsidRDefault="00860495" w:rsidP="006D7851">
      <w:pPr>
        <w:pStyle w:val="Nadpis2"/>
      </w:pPr>
      <w:bookmarkStart w:id="32" w:name="_Toc456948919"/>
      <w:r>
        <w:t>Platební podmínky</w:t>
      </w:r>
      <w:bookmarkEnd w:id="32"/>
    </w:p>
    <w:p w:rsidR="0093052C" w:rsidRDefault="0093052C" w:rsidP="0093052C">
      <w:pPr>
        <w:numPr>
          <w:ilvl w:val="1"/>
          <w:numId w:val="2"/>
        </w:numPr>
        <w:spacing w:after="0" w:line="276" w:lineRule="auto"/>
        <w:jc w:val="both"/>
      </w:pPr>
      <w:r>
        <w:t>Celková cena za plnění „</w:t>
      </w:r>
      <w:r w:rsidRPr="001422BE">
        <w:t xml:space="preserve">Nasazení resortního elektronického systému </w:t>
      </w:r>
      <w:r>
        <w:t xml:space="preserve">spisové služby </w:t>
      </w:r>
      <w:r w:rsidRPr="001422BE">
        <w:t xml:space="preserve">na </w:t>
      </w:r>
      <w:r>
        <w:t>České správě sociálního zabezpečení“ je cenou jednotkovou za dílo zahrnující cenu případných specifických rozšíření RESSS pro ČSSZ (včetně užívacích práv) a požadované související služby.</w:t>
      </w:r>
    </w:p>
    <w:p w:rsidR="0093052C" w:rsidRDefault="0093052C" w:rsidP="0093052C">
      <w:pPr>
        <w:numPr>
          <w:ilvl w:val="1"/>
          <w:numId w:val="2"/>
        </w:numPr>
        <w:spacing w:after="0" w:line="276" w:lineRule="auto"/>
        <w:jc w:val="both"/>
      </w:pPr>
      <w:r>
        <w:t>Platební (fakturační) milníky plnění „</w:t>
      </w:r>
      <w:r w:rsidRPr="001422BE">
        <w:t xml:space="preserve">Nasazení resortního elektronického systému </w:t>
      </w:r>
      <w:r>
        <w:t xml:space="preserve">spisové služby </w:t>
      </w:r>
      <w:r w:rsidRPr="001422BE">
        <w:t xml:space="preserve">na </w:t>
      </w:r>
      <w:r>
        <w:t>České správě sociálního zabezpečení“ jsou vázány na dílčí akceptace plnění podle následující tabulky:</w:t>
      </w:r>
    </w:p>
    <w:p w:rsidR="0093052C" w:rsidRDefault="0093052C" w:rsidP="0093052C">
      <w:pPr>
        <w:ind w:left="567"/>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3969"/>
        <w:gridCol w:w="2830"/>
      </w:tblGrid>
      <w:tr w:rsidR="0093052C" w:rsidRPr="00BA537D" w:rsidTr="003A7F8C">
        <w:tc>
          <w:tcPr>
            <w:tcW w:w="1696" w:type="dxa"/>
          </w:tcPr>
          <w:p w:rsidR="0093052C" w:rsidRPr="00BA537D" w:rsidRDefault="0093052C" w:rsidP="003A7F8C">
            <w:pPr>
              <w:pStyle w:val="Small"/>
              <w:rPr>
                <w:b/>
              </w:rPr>
            </w:pPr>
            <w:r w:rsidRPr="00BA537D">
              <w:rPr>
                <w:b/>
              </w:rPr>
              <w:t>Platební milník</w:t>
            </w:r>
          </w:p>
        </w:tc>
        <w:tc>
          <w:tcPr>
            <w:tcW w:w="3969" w:type="dxa"/>
          </w:tcPr>
          <w:p w:rsidR="0093052C" w:rsidRPr="00BA537D" w:rsidRDefault="0093052C" w:rsidP="003A7F8C">
            <w:pPr>
              <w:pStyle w:val="Small"/>
              <w:rPr>
                <w:b/>
              </w:rPr>
            </w:pPr>
            <w:r w:rsidRPr="00BA537D">
              <w:rPr>
                <w:b/>
              </w:rPr>
              <w:t>Dílčí akceptace plnění</w:t>
            </w:r>
          </w:p>
        </w:tc>
        <w:tc>
          <w:tcPr>
            <w:tcW w:w="2830" w:type="dxa"/>
          </w:tcPr>
          <w:p w:rsidR="0093052C" w:rsidRPr="00BA537D" w:rsidRDefault="0093052C" w:rsidP="003A7F8C">
            <w:pPr>
              <w:pStyle w:val="Small"/>
              <w:rPr>
                <w:b/>
              </w:rPr>
            </w:pPr>
            <w:r w:rsidRPr="00BA537D">
              <w:rPr>
                <w:b/>
              </w:rPr>
              <w:t>Výše platby (fakturace)</w:t>
            </w:r>
          </w:p>
        </w:tc>
      </w:tr>
      <w:tr w:rsidR="0093052C" w:rsidRPr="00BA537D" w:rsidTr="003A7F8C">
        <w:tc>
          <w:tcPr>
            <w:tcW w:w="1696" w:type="dxa"/>
          </w:tcPr>
          <w:p w:rsidR="0093052C" w:rsidRPr="00BA537D" w:rsidRDefault="0093052C" w:rsidP="003A7F8C">
            <w:pPr>
              <w:pStyle w:val="Small"/>
              <w:jc w:val="center"/>
            </w:pPr>
            <w:r w:rsidRPr="00BA537D">
              <w:t>P</w:t>
            </w:r>
            <w:r w:rsidRPr="00BA537D">
              <w:rPr>
                <w:vertAlign w:val="subscript"/>
              </w:rPr>
              <w:t>1</w:t>
            </w:r>
          </w:p>
        </w:tc>
        <w:tc>
          <w:tcPr>
            <w:tcW w:w="3969" w:type="dxa"/>
          </w:tcPr>
          <w:p w:rsidR="0093052C" w:rsidRPr="00BA537D" w:rsidRDefault="0093052C" w:rsidP="003A7F8C">
            <w:pPr>
              <w:pStyle w:val="Small"/>
            </w:pPr>
            <w:r w:rsidRPr="00BA537D">
              <w:t>Akceptace analýzy</w:t>
            </w:r>
          </w:p>
        </w:tc>
        <w:tc>
          <w:tcPr>
            <w:tcW w:w="2830" w:type="dxa"/>
          </w:tcPr>
          <w:p w:rsidR="0093052C" w:rsidRPr="00BA537D" w:rsidRDefault="0093052C" w:rsidP="003A7F8C">
            <w:pPr>
              <w:pStyle w:val="Small"/>
            </w:pPr>
            <w:r w:rsidRPr="00BA537D">
              <w:t>20% z celkové ceny</w:t>
            </w:r>
          </w:p>
        </w:tc>
      </w:tr>
      <w:tr w:rsidR="0093052C" w:rsidRPr="00BA537D" w:rsidTr="003A7F8C">
        <w:tc>
          <w:tcPr>
            <w:tcW w:w="1696" w:type="dxa"/>
          </w:tcPr>
          <w:p w:rsidR="0093052C" w:rsidRPr="00BA537D" w:rsidRDefault="0093052C" w:rsidP="003A7F8C">
            <w:pPr>
              <w:pStyle w:val="Small"/>
              <w:jc w:val="center"/>
            </w:pPr>
            <w:r w:rsidRPr="00BA537D">
              <w:t>P</w:t>
            </w:r>
            <w:r w:rsidRPr="00BA537D">
              <w:rPr>
                <w:vertAlign w:val="subscript"/>
              </w:rPr>
              <w:t>2</w:t>
            </w:r>
          </w:p>
        </w:tc>
        <w:tc>
          <w:tcPr>
            <w:tcW w:w="3969" w:type="dxa"/>
          </w:tcPr>
          <w:p w:rsidR="0093052C" w:rsidRPr="00BA537D" w:rsidRDefault="0093052C" w:rsidP="003A7F8C">
            <w:pPr>
              <w:pStyle w:val="Small"/>
            </w:pPr>
            <w:r w:rsidRPr="00BA537D">
              <w:t>Akceptace nasazení a migrací</w:t>
            </w:r>
          </w:p>
        </w:tc>
        <w:tc>
          <w:tcPr>
            <w:tcW w:w="2830" w:type="dxa"/>
          </w:tcPr>
          <w:p w:rsidR="0093052C" w:rsidRPr="00BA537D" w:rsidRDefault="0093052C" w:rsidP="003A7F8C">
            <w:pPr>
              <w:pStyle w:val="Small"/>
            </w:pPr>
            <w:r w:rsidRPr="00BA537D">
              <w:t>50% z celkové ceny</w:t>
            </w:r>
          </w:p>
        </w:tc>
      </w:tr>
      <w:tr w:rsidR="0093052C" w:rsidRPr="00BA537D" w:rsidTr="003A7F8C">
        <w:tc>
          <w:tcPr>
            <w:tcW w:w="1696" w:type="dxa"/>
          </w:tcPr>
          <w:p w:rsidR="0093052C" w:rsidRPr="00BA537D" w:rsidRDefault="0093052C" w:rsidP="003A7F8C">
            <w:pPr>
              <w:pStyle w:val="Small"/>
              <w:jc w:val="center"/>
            </w:pPr>
            <w:r w:rsidRPr="00BA537D">
              <w:t>P</w:t>
            </w:r>
            <w:r w:rsidRPr="00BA537D">
              <w:rPr>
                <w:vertAlign w:val="subscript"/>
              </w:rPr>
              <w:t>3</w:t>
            </w:r>
          </w:p>
        </w:tc>
        <w:tc>
          <w:tcPr>
            <w:tcW w:w="3969" w:type="dxa"/>
          </w:tcPr>
          <w:p w:rsidR="0093052C" w:rsidRPr="00BA537D" w:rsidRDefault="0093052C" w:rsidP="003A7F8C">
            <w:pPr>
              <w:pStyle w:val="Small"/>
            </w:pPr>
            <w:r w:rsidRPr="00BA537D">
              <w:t>Akceptace školení</w:t>
            </w:r>
          </w:p>
        </w:tc>
        <w:tc>
          <w:tcPr>
            <w:tcW w:w="2830" w:type="dxa"/>
          </w:tcPr>
          <w:p w:rsidR="0093052C" w:rsidRPr="00BA537D" w:rsidRDefault="0093052C" w:rsidP="003A7F8C">
            <w:pPr>
              <w:pStyle w:val="Small"/>
            </w:pPr>
            <w:r w:rsidRPr="00BA537D">
              <w:t>30% z celkové ceny</w:t>
            </w:r>
          </w:p>
        </w:tc>
      </w:tr>
    </w:tbl>
    <w:p w:rsidR="0093052C" w:rsidRDefault="0093052C" w:rsidP="0093052C"/>
    <w:p w:rsidR="0093052C" w:rsidRDefault="0093052C" w:rsidP="006D7851">
      <w:pPr>
        <w:pStyle w:val="Nadpis2"/>
      </w:pPr>
      <w:bookmarkStart w:id="33" w:name="_Toc456948920"/>
      <w:r>
        <w:t>Předání, převzetí a akceptace plnění</w:t>
      </w:r>
      <w:bookmarkEnd w:id="33"/>
    </w:p>
    <w:p w:rsidR="0093052C" w:rsidRDefault="0093052C" w:rsidP="0093052C">
      <w:pPr>
        <w:numPr>
          <w:ilvl w:val="1"/>
          <w:numId w:val="2"/>
        </w:numPr>
        <w:spacing w:after="0" w:line="276" w:lineRule="auto"/>
        <w:jc w:val="both"/>
      </w:pPr>
      <w:r>
        <w:t>Vlastní akceptace a převzetí plnění „</w:t>
      </w:r>
      <w:r w:rsidRPr="001422BE">
        <w:t xml:space="preserve">Nasazení resortního elektronického systému </w:t>
      </w:r>
      <w:r>
        <w:t xml:space="preserve">spisové služby </w:t>
      </w:r>
      <w:r w:rsidRPr="001422BE">
        <w:t xml:space="preserve">na </w:t>
      </w:r>
      <w:r>
        <w:t xml:space="preserve">České správě sociálního zabezpečení“ budou realizovány na základě dílčích akceptací plnění způsoby vymezenými </w:t>
      </w:r>
      <w:r w:rsidR="00CE3E96">
        <w:t>Rámcov</w:t>
      </w:r>
      <w:r>
        <w:t>ou smlouvou. V rámci každé dílčí akceptace budou předávány a akceptovány dílčí výstupy.</w:t>
      </w:r>
      <w:r w:rsidRPr="00485757">
        <w:t xml:space="preserve"> </w:t>
      </w:r>
      <w:r>
        <w:t>Akceptace výstupů probíhá podle typu akceptace způsobem uvedeným v </w:t>
      </w:r>
      <w:r w:rsidR="00CE3E96">
        <w:t>Rámcov</w:t>
      </w:r>
      <w:r>
        <w:t>é smlouvě. Akceptace výstupů probíhá k termínu ukončení etapy, v rámci které je výstup realizován s tím, že akceptace musí být dokončena v termínu etapy.</w:t>
      </w:r>
    </w:p>
    <w:p w:rsidR="0093052C" w:rsidRDefault="0093052C" w:rsidP="0093052C">
      <w:pPr>
        <w:numPr>
          <w:ilvl w:val="1"/>
          <w:numId w:val="2"/>
        </w:numPr>
        <w:spacing w:after="0" w:line="276" w:lineRule="auto"/>
        <w:jc w:val="both"/>
      </w:pPr>
      <w:r>
        <w:t>Dílčí akceptace plnění „</w:t>
      </w:r>
      <w:r w:rsidRPr="001422BE">
        <w:t xml:space="preserve">Nasazení resortního elektronického systému </w:t>
      </w:r>
      <w:r>
        <w:t xml:space="preserve">spisové služby </w:t>
      </w:r>
      <w:r w:rsidRPr="001422BE">
        <w:t xml:space="preserve">na </w:t>
      </w:r>
      <w:r>
        <w:t>České správě sociálního zabezpečení“ jsou tyto:</w:t>
      </w:r>
    </w:p>
    <w:p w:rsidR="0093052C" w:rsidRDefault="0093052C" w:rsidP="0093052C">
      <w:pPr>
        <w:numPr>
          <w:ilvl w:val="2"/>
          <w:numId w:val="2"/>
        </w:numPr>
        <w:spacing w:after="0" w:line="276" w:lineRule="auto"/>
        <w:jc w:val="both"/>
      </w:pPr>
      <w:r>
        <w:t>Akceptace analýzy.</w:t>
      </w:r>
    </w:p>
    <w:p w:rsidR="0093052C" w:rsidRDefault="0093052C" w:rsidP="0093052C">
      <w:pPr>
        <w:numPr>
          <w:ilvl w:val="2"/>
          <w:numId w:val="2"/>
        </w:numPr>
        <w:spacing w:after="0" w:line="276" w:lineRule="auto"/>
        <w:jc w:val="both"/>
      </w:pPr>
      <w:r>
        <w:t>Akceptace nasazení a migrací.</w:t>
      </w:r>
    </w:p>
    <w:p w:rsidR="0093052C" w:rsidRDefault="0093052C" w:rsidP="0093052C">
      <w:pPr>
        <w:numPr>
          <w:ilvl w:val="2"/>
          <w:numId w:val="2"/>
        </w:numPr>
        <w:spacing w:after="0" w:line="276" w:lineRule="auto"/>
        <w:jc w:val="both"/>
      </w:pPr>
      <w:r>
        <w:t>Akceptace školení.</w:t>
      </w:r>
    </w:p>
    <w:p w:rsidR="0093052C" w:rsidRDefault="0093052C" w:rsidP="0093052C">
      <w:pPr>
        <w:numPr>
          <w:ilvl w:val="1"/>
          <w:numId w:val="2"/>
        </w:numPr>
        <w:spacing w:after="0" w:line="276" w:lineRule="auto"/>
        <w:jc w:val="both"/>
      </w:pPr>
      <w:r>
        <w:t>„Akceptace analýzy“ zahrnuje předání a akceptaci výstupů realizovaných Dodavatelem v etapě „Provedení detailní analýzy“ a je provedena ke konci této etapy. Následující tabulka uvádí výčet výstupů určených k předání a akceptaci.</w:t>
      </w:r>
    </w:p>
    <w:p w:rsidR="0093052C" w:rsidRDefault="0093052C" w:rsidP="0093052C">
      <w:pPr>
        <w:ind w:left="567"/>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3833"/>
        <w:gridCol w:w="2824"/>
      </w:tblGrid>
      <w:tr w:rsidR="0093052C" w:rsidRPr="00BA537D" w:rsidTr="003A7F8C">
        <w:tc>
          <w:tcPr>
            <w:tcW w:w="1838" w:type="dxa"/>
          </w:tcPr>
          <w:p w:rsidR="0093052C" w:rsidRPr="00BA537D" w:rsidRDefault="0093052C" w:rsidP="003A7F8C">
            <w:pPr>
              <w:pStyle w:val="Small"/>
              <w:rPr>
                <w:b/>
              </w:rPr>
            </w:pPr>
            <w:r w:rsidRPr="00BA537D">
              <w:rPr>
                <w:b/>
              </w:rPr>
              <w:t>Výstup</w:t>
            </w:r>
          </w:p>
        </w:tc>
        <w:tc>
          <w:tcPr>
            <w:tcW w:w="3833" w:type="dxa"/>
          </w:tcPr>
          <w:p w:rsidR="0093052C" w:rsidRPr="00BA537D" w:rsidRDefault="0093052C" w:rsidP="003A7F8C">
            <w:pPr>
              <w:pStyle w:val="Small"/>
              <w:rPr>
                <w:b/>
              </w:rPr>
            </w:pPr>
            <w:r w:rsidRPr="00BA537D">
              <w:rPr>
                <w:b/>
              </w:rPr>
              <w:t>Etapa zpracování výstupu</w:t>
            </w:r>
          </w:p>
        </w:tc>
        <w:tc>
          <w:tcPr>
            <w:tcW w:w="2824" w:type="dxa"/>
          </w:tcPr>
          <w:p w:rsidR="0093052C" w:rsidRPr="00BA537D" w:rsidRDefault="0093052C" w:rsidP="003A7F8C">
            <w:pPr>
              <w:pStyle w:val="Small"/>
              <w:rPr>
                <w:b/>
              </w:rPr>
            </w:pPr>
            <w:r w:rsidRPr="00BA537D">
              <w:rPr>
                <w:b/>
              </w:rPr>
              <w:t>Typ předání / akceptace</w:t>
            </w:r>
          </w:p>
        </w:tc>
      </w:tr>
      <w:tr w:rsidR="0093052C" w:rsidRPr="00BA537D" w:rsidTr="003A7F8C">
        <w:tc>
          <w:tcPr>
            <w:tcW w:w="1838" w:type="dxa"/>
          </w:tcPr>
          <w:p w:rsidR="0093052C" w:rsidRPr="00BA537D" w:rsidRDefault="0093052C" w:rsidP="003A7F8C">
            <w:pPr>
              <w:pStyle w:val="Small"/>
            </w:pPr>
            <w:r w:rsidRPr="00BA537D">
              <w:t>Analytický model</w:t>
            </w:r>
          </w:p>
        </w:tc>
        <w:tc>
          <w:tcPr>
            <w:tcW w:w="3833" w:type="dxa"/>
          </w:tcPr>
          <w:p w:rsidR="0093052C" w:rsidRPr="00BA537D" w:rsidRDefault="0093052C" w:rsidP="003A7F8C">
            <w:pPr>
              <w:pStyle w:val="Small"/>
            </w:pPr>
            <w:r w:rsidRPr="00BA537D">
              <w:t>Provedení detailní analýzy</w:t>
            </w:r>
          </w:p>
        </w:tc>
        <w:tc>
          <w:tcPr>
            <w:tcW w:w="2824" w:type="dxa"/>
          </w:tcPr>
          <w:p w:rsidR="0093052C" w:rsidRPr="00BA537D" w:rsidRDefault="0093052C" w:rsidP="003A7F8C">
            <w:pPr>
              <w:pStyle w:val="Small"/>
            </w:pPr>
            <w:r w:rsidRPr="00BA537D">
              <w:t>Akceptace dokumentu</w:t>
            </w:r>
          </w:p>
        </w:tc>
      </w:tr>
    </w:tbl>
    <w:p w:rsidR="0093052C" w:rsidRDefault="0093052C" w:rsidP="0093052C">
      <w:pPr>
        <w:ind w:left="567"/>
      </w:pPr>
    </w:p>
    <w:p w:rsidR="0093052C" w:rsidRDefault="0093052C" w:rsidP="0093052C">
      <w:pPr>
        <w:numPr>
          <w:ilvl w:val="1"/>
          <w:numId w:val="2"/>
        </w:numPr>
        <w:spacing w:after="0" w:line="276" w:lineRule="auto"/>
        <w:jc w:val="both"/>
      </w:pPr>
      <w:r>
        <w:t>„Akceptace nasazení a migrací“ zahrnuje předání a akceptaci výstupů zpracovaných Dodavatelem v etapách „</w:t>
      </w:r>
      <w:r w:rsidRPr="00DC4B3A">
        <w:t>Návrh a implementace specifických rozšíření</w:t>
      </w:r>
      <w:r>
        <w:t xml:space="preserve">“, „Nasazení produkční instance RESSS“, „Nasazení testovací instance RESSS“, „Nasazení integrační instance RESSS“, „Provedení migrace dat“, „Provedení migrace anonymizovaného vzorku dat“ a „Příprava testovacího plánu a </w:t>
      </w:r>
      <w:r>
        <w:lastRenderedPageBreak/>
        <w:t xml:space="preserve">scénářů“. „Akceptace nasazení a migrací“ je provedena ke konci etapy „Provedení migrace dat“. </w:t>
      </w:r>
      <w:r w:rsidRPr="007602A3">
        <w:t>Následující tabulka uvádí výčet výstupů určených k předání a akceptaci.</w:t>
      </w:r>
    </w:p>
    <w:p w:rsidR="0093052C" w:rsidRDefault="0093052C" w:rsidP="0093052C">
      <w:pPr>
        <w:ind w:left="567"/>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3833"/>
        <w:gridCol w:w="2824"/>
      </w:tblGrid>
      <w:tr w:rsidR="0093052C" w:rsidRPr="00BA537D" w:rsidTr="003A7F8C">
        <w:tc>
          <w:tcPr>
            <w:tcW w:w="1838" w:type="dxa"/>
          </w:tcPr>
          <w:p w:rsidR="0093052C" w:rsidRPr="00BA537D" w:rsidRDefault="0093052C" w:rsidP="003A7F8C">
            <w:pPr>
              <w:pStyle w:val="Small"/>
              <w:jc w:val="left"/>
              <w:rPr>
                <w:b/>
              </w:rPr>
            </w:pPr>
            <w:r w:rsidRPr="00BA537D">
              <w:rPr>
                <w:b/>
              </w:rPr>
              <w:t>Výstup</w:t>
            </w:r>
          </w:p>
        </w:tc>
        <w:tc>
          <w:tcPr>
            <w:tcW w:w="3833" w:type="dxa"/>
          </w:tcPr>
          <w:p w:rsidR="0093052C" w:rsidRPr="00BA537D" w:rsidRDefault="0093052C" w:rsidP="003A7F8C">
            <w:pPr>
              <w:pStyle w:val="Small"/>
              <w:jc w:val="left"/>
              <w:rPr>
                <w:b/>
              </w:rPr>
            </w:pPr>
            <w:r w:rsidRPr="00BA537D">
              <w:rPr>
                <w:b/>
              </w:rPr>
              <w:t>Etapa zpracování výstupu</w:t>
            </w:r>
          </w:p>
        </w:tc>
        <w:tc>
          <w:tcPr>
            <w:tcW w:w="2824" w:type="dxa"/>
          </w:tcPr>
          <w:p w:rsidR="0093052C" w:rsidRPr="00BA537D" w:rsidRDefault="0093052C" w:rsidP="003A7F8C">
            <w:pPr>
              <w:pStyle w:val="Small"/>
              <w:jc w:val="left"/>
              <w:rPr>
                <w:b/>
              </w:rPr>
            </w:pPr>
            <w:r w:rsidRPr="00BA537D">
              <w:rPr>
                <w:b/>
              </w:rPr>
              <w:t>Typ předání / akceptace</w:t>
            </w:r>
          </w:p>
        </w:tc>
      </w:tr>
      <w:tr w:rsidR="0093052C" w:rsidRPr="00BA537D" w:rsidTr="003A7F8C">
        <w:tc>
          <w:tcPr>
            <w:tcW w:w="1838" w:type="dxa"/>
          </w:tcPr>
          <w:p w:rsidR="0093052C" w:rsidRPr="00BA537D" w:rsidRDefault="0093052C" w:rsidP="003A7F8C">
            <w:pPr>
              <w:pStyle w:val="Small"/>
              <w:jc w:val="left"/>
            </w:pPr>
            <w:r w:rsidRPr="00BA537D">
              <w:t>Model návrhu</w:t>
            </w:r>
          </w:p>
        </w:tc>
        <w:tc>
          <w:tcPr>
            <w:tcW w:w="3833" w:type="dxa"/>
          </w:tcPr>
          <w:p w:rsidR="0093052C" w:rsidRPr="00BA537D" w:rsidRDefault="0093052C" w:rsidP="003A7F8C">
            <w:pPr>
              <w:pStyle w:val="Small"/>
              <w:jc w:val="left"/>
            </w:pPr>
            <w:r w:rsidRPr="00BA537D">
              <w:t>Návrh a implementace specifických rozšíření</w:t>
            </w:r>
          </w:p>
        </w:tc>
        <w:tc>
          <w:tcPr>
            <w:tcW w:w="2824" w:type="dxa"/>
          </w:tcPr>
          <w:p w:rsidR="0093052C" w:rsidRPr="00BA537D" w:rsidRDefault="0093052C" w:rsidP="003A7F8C">
            <w:pPr>
              <w:pStyle w:val="Small"/>
              <w:jc w:val="left"/>
            </w:pPr>
            <w:r w:rsidRPr="00BA537D">
              <w:t>Akceptace dokumentu</w:t>
            </w:r>
          </w:p>
        </w:tc>
      </w:tr>
      <w:tr w:rsidR="0093052C" w:rsidRPr="00BA537D" w:rsidTr="003A7F8C">
        <w:tc>
          <w:tcPr>
            <w:tcW w:w="1838" w:type="dxa"/>
          </w:tcPr>
          <w:p w:rsidR="0093052C" w:rsidRPr="00BA537D" w:rsidRDefault="0093052C" w:rsidP="003A7F8C">
            <w:pPr>
              <w:pStyle w:val="Small"/>
              <w:jc w:val="left"/>
            </w:pPr>
            <w:r w:rsidRPr="00BA537D">
              <w:t>Plán testů</w:t>
            </w:r>
          </w:p>
        </w:tc>
        <w:tc>
          <w:tcPr>
            <w:tcW w:w="3833" w:type="dxa"/>
          </w:tcPr>
          <w:p w:rsidR="0093052C" w:rsidRPr="00BA537D" w:rsidRDefault="0093052C" w:rsidP="003A7F8C">
            <w:pPr>
              <w:pStyle w:val="Small"/>
              <w:jc w:val="left"/>
            </w:pPr>
            <w:r w:rsidRPr="00BA537D">
              <w:t>Příprava testovacího plánu a scénářů</w:t>
            </w:r>
          </w:p>
        </w:tc>
        <w:tc>
          <w:tcPr>
            <w:tcW w:w="2824" w:type="dxa"/>
          </w:tcPr>
          <w:p w:rsidR="0093052C" w:rsidRPr="00BA537D" w:rsidRDefault="0093052C" w:rsidP="003A7F8C">
            <w:pPr>
              <w:pStyle w:val="Small"/>
              <w:jc w:val="left"/>
            </w:pPr>
            <w:r w:rsidRPr="00BA537D">
              <w:t>Akceptace dokumentu</w:t>
            </w:r>
          </w:p>
        </w:tc>
      </w:tr>
      <w:tr w:rsidR="0093052C" w:rsidRPr="00BA537D" w:rsidTr="003A7F8C">
        <w:tc>
          <w:tcPr>
            <w:tcW w:w="1838" w:type="dxa"/>
          </w:tcPr>
          <w:p w:rsidR="0093052C" w:rsidRPr="00BA537D" w:rsidRDefault="0093052C" w:rsidP="003A7F8C">
            <w:pPr>
              <w:pStyle w:val="Small"/>
              <w:jc w:val="left"/>
            </w:pPr>
            <w:r w:rsidRPr="00BA537D">
              <w:t>Testovací scénáře</w:t>
            </w:r>
          </w:p>
        </w:tc>
        <w:tc>
          <w:tcPr>
            <w:tcW w:w="3833" w:type="dxa"/>
          </w:tcPr>
          <w:p w:rsidR="0093052C" w:rsidRPr="00BA537D" w:rsidRDefault="0093052C" w:rsidP="003A7F8C">
            <w:pPr>
              <w:pStyle w:val="Small"/>
              <w:jc w:val="left"/>
            </w:pPr>
            <w:r w:rsidRPr="00BA537D">
              <w:t>Příprava testovacího plánu a scénářů</w:t>
            </w:r>
          </w:p>
        </w:tc>
        <w:tc>
          <w:tcPr>
            <w:tcW w:w="2824" w:type="dxa"/>
          </w:tcPr>
          <w:p w:rsidR="0093052C" w:rsidRPr="00BA537D" w:rsidRDefault="0093052C" w:rsidP="003A7F8C">
            <w:pPr>
              <w:pStyle w:val="Small"/>
              <w:jc w:val="left"/>
            </w:pPr>
            <w:r w:rsidRPr="00BA537D">
              <w:t>Akceptace dokumentu</w:t>
            </w:r>
          </w:p>
        </w:tc>
      </w:tr>
      <w:tr w:rsidR="0093052C" w:rsidRPr="00BA537D" w:rsidTr="003A7F8C">
        <w:tc>
          <w:tcPr>
            <w:tcW w:w="1838" w:type="dxa"/>
          </w:tcPr>
          <w:p w:rsidR="0093052C" w:rsidRPr="00BA537D" w:rsidRDefault="0093052C" w:rsidP="003A7F8C">
            <w:pPr>
              <w:pStyle w:val="Small"/>
              <w:jc w:val="left"/>
            </w:pPr>
            <w:r w:rsidRPr="00BA537D">
              <w:t>Instalační média</w:t>
            </w:r>
          </w:p>
        </w:tc>
        <w:tc>
          <w:tcPr>
            <w:tcW w:w="3833" w:type="dxa"/>
          </w:tcPr>
          <w:p w:rsidR="0093052C" w:rsidRPr="00BA537D" w:rsidRDefault="0093052C" w:rsidP="003A7F8C">
            <w:pPr>
              <w:pStyle w:val="Small"/>
              <w:jc w:val="left"/>
            </w:pPr>
            <w:r w:rsidRPr="00BA537D">
              <w:t>Návrh a implementace specifických rozšíření</w:t>
            </w:r>
          </w:p>
        </w:tc>
        <w:tc>
          <w:tcPr>
            <w:tcW w:w="2824" w:type="dxa"/>
          </w:tcPr>
          <w:p w:rsidR="0093052C" w:rsidRPr="00BA537D" w:rsidRDefault="0093052C" w:rsidP="003A7F8C">
            <w:pPr>
              <w:pStyle w:val="Small"/>
              <w:jc w:val="left"/>
            </w:pPr>
            <w:r w:rsidRPr="00BA537D">
              <w:t>Předání</w:t>
            </w:r>
          </w:p>
        </w:tc>
      </w:tr>
      <w:tr w:rsidR="0093052C" w:rsidRPr="00BA537D" w:rsidTr="003A7F8C">
        <w:tc>
          <w:tcPr>
            <w:tcW w:w="1838" w:type="dxa"/>
          </w:tcPr>
          <w:p w:rsidR="0093052C" w:rsidRPr="00BA537D" w:rsidRDefault="0093052C" w:rsidP="003A7F8C">
            <w:pPr>
              <w:pStyle w:val="Small"/>
              <w:jc w:val="left"/>
            </w:pPr>
            <w:r w:rsidRPr="00BA537D">
              <w:t>Užívací práva</w:t>
            </w:r>
          </w:p>
        </w:tc>
        <w:tc>
          <w:tcPr>
            <w:tcW w:w="3833" w:type="dxa"/>
          </w:tcPr>
          <w:p w:rsidR="0093052C" w:rsidRPr="00BA537D" w:rsidRDefault="0093052C" w:rsidP="003A7F8C">
            <w:pPr>
              <w:pStyle w:val="Small"/>
              <w:jc w:val="left"/>
            </w:pPr>
            <w:r w:rsidRPr="00BA537D">
              <w:t>Návrh a implementace specifických rozšíření</w:t>
            </w:r>
          </w:p>
        </w:tc>
        <w:tc>
          <w:tcPr>
            <w:tcW w:w="2824" w:type="dxa"/>
          </w:tcPr>
          <w:p w:rsidR="0093052C" w:rsidRPr="00BA537D" w:rsidRDefault="0093052C" w:rsidP="003A7F8C">
            <w:pPr>
              <w:pStyle w:val="Small"/>
              <w:jc w:val="left"/>
            </w:pPr>
            <w:r w:rsidRPr="00BA537D">
              <w:t>Předání</w:t>
            </w:r>
          </w:p>
        </w:tc>
      </w:tr>
      <w:tr w:rsidR="0093052C" w:rsidRPr="00BA537D" w:rsidTr="003A7F8C">
        <w:tc>
          <w:tcPr>
            <w:tcW w:w="1838" w:type="dxa"/>
          </w:tcPr>
          <w:p w:rsidR="0093052C" w:rsidRPr="00BA537D" w:rsidRDefault="0093052C" w:rsidP="003A7F8C">
            <w:pPr>
              <w:pStyle w:val="Small"/>
              <w:jc w:val="left"/>
            </w:pPr>
            <w:r w:rsidRPr="00BA537D">
              <w:t>Zdrojové kódy</w:t>
            </w:r>
          </w:p>
        </w:tc>
        <w:tc>
          <w:tcPr>
            <w:tcW w:w="3833" w:type="dxa"/>
          </w:tcPr>
          <w:p w:rsidR="0093052C" w:rsidRPr="00BA537D" w:rsidRDefault="0093052C" w:rsidP="003A7F8C">
            <w:pPr>
              <w:pStyle w:val="Small"/>
              <w:jc w:val="left"/>
            </w:pPr>
            <w:r w:rsidRPr="00BA537D">
              <w:t>Návrh a implementace specifických rozšíření</w:t>
            </w:r>
          </w:p>
        </w:tc>
        <w:tc>
          <w:tcPr>
            <w:tcW w:w="2824" w:type="dxa"/>
          </w:tcPr>
          <w:p w:rsidR="0093052C" w:rsidRPr="00BA537D" w:rsidRDefault="0093052C" w:rsidP="003A7F8C">
            <w:pPr>
              <w:pStyle w:val="Small"/>
              <w:jc w:val="left"/>
            </w:pPr>
            <w:r w:rsidRPr="00BA537D">
              <w:t>Předání</w:t>
            </w:r>
          </w:p>
        </w:tc>
      </w:tr>
      <w:tr w:rsidR="0093052C" w:rsidRPr="00BA537D" w:rsidTr="003A7F8C">
        <w:tc>
          <w:tcPr>
            <w:tcW w:w="1838" w:type="dxa"/>
          </w:tcPr>
          <w:p w:rsidR="0093052C" w:rsidRPr="00BA537D" w:rsidRDefault="0093052C" w:rsidP="003A7F8C">
            <w:pPr>
              <w:pStyle w:val="Small"/>
              <w:jc w:val="left"/>
            </w:pPr>
            <w:r w:rsidRPr="00BA537D">
              <w:t>Dokumentace</w:t>
            </w:r>
          </w:p>
        </w:tc>
        <w:tc>
          <w:tcPr>
            <w:tcW w:w="3833" w:type="dxa"/>
          </w:tcPr>
          <w:p w:rsidR="0093052C" w:rsidRPr="00BA537D" w:rsidRDefault="0093052C" w:rsidP="003A7F8C">
            <w:pPr>
              <w:pStyle w:val="Small"/>
              <w:jc w:val="left"/>
            </w:pPr>
            <w:r w:rsidRPr="00BA537D">
              <w:t>Návrh a implementace specifických rozšíření</w:t>
            </w:r>
          </w:p>
        </w:tc>
        <w:tc>
          <w:tcPr>
            <w:tcW w:w="2824" w:type="dxa"/>
          </w:tcPr>
          <w:p w:rsidR="0093052C" w:rsidRPr="00BA537D" w:rsidRDefault="0093052C" w:rsidP="003A7F8C">
            <w:pPr>
              <w:pStyle w:val="Small"/>
              <w:jc w:val="left"/>
            </w:pPr>
            <w:r w:rsidRPr="00BA537D">
              <w:t>Akceptace dokumentu</w:t>
            </w:r>
          </w:p>
        </w:tc>
      </w:tr>
      <w:tr w:rsidR="0093052C" w:rsidRPr="00BA537D" w:rsidTr="003A7F8C">
        <w:tc>
          <w:tcPr>
            <w:tcW w:w="1838" w:type="dxa"/>
          </w:tcPr>
          <w:p w:rsidR="0093052C" w:rsidRPr="00BA537D" w:rsidRDefault="0093052C" w:rsidP="003A7F8C">
            <w:pPr>
              <w:pStyle w:val="Small"/>
              <w:jc w:val="left"/>
            </w:pPr>
            <w:r w:rsidRPr="00BA537D">
              <w:t>Produkční instance RESSS</w:t>
            </w:r>
          </w:p>
        </w:tc>
        <w:tc>
          <w:tcPr>
            <w:tcW w:w="3833" w:type="dxa"/>
          </w:tcPr>
          <w:p w:rsidR="0093052C" w:rsidRPr="00BA537D" w:rsidRDefault="0093052C" w:rsidP="003A7F8C">
            <w:pPr>
              <w:pStyle w:val="Small"/>
              <w:jc w:val="left"/>
            </w:pPr>
            <w:r w:rsidRPr="00BA537D">
              <w:t>Nasazení produkční instance RESSS</w:t>
            </w:r>
          </w:p>
        </w:tc>
        <w:tc>
          <w:tcPr>
            <w:tcW w:w="2824" w:type="dxa"/>
          </w:tcPr>
          <w:p w:rsidR="0093052C" w:rsidRPr="00BA537D" w:rsidRDefault="0093052C" w:rsidP="003A7F8C">
            <w:pPr>
              <w:pStyle w:val="Small"/>
              <w:jc w:val="left"/>
            </w:pPr>
            <w:r w:rsidRPr="00BA537D">
              <w:t>Akceptace softwarového díla</w:t>
            </w:r>
          </w:p>
        </w:tc>
      </w:tr>
      <w:tr w:rsidR="0093052C" w:rsidRPr="00BA537D" w:rsidTr="003A7F8C">
        <w:tc>
          <w:tcPr>
            <w:tcW w:w="1838" w:type="dxa"/>
          </w:tcPr>
          <w:p w:rsidR="0093052C" w:rsidRPr="00BA537D" w:rsidRDefault="0093052C" w:rsidP="003A7F8C">
            <w:pPr>
              <w:pStyle w:val="Small"/>
              <w:jc w:val="left"/>
            </w:pPr>
            <w:r w:rsidRPr="00BA537D">
              <w:t>Testovací instance RESSS</w:t>
            </w:r>
          </w:p>
        </w:tc>
        <w:tc>
          <w:tcPr>
            <w:tcW w:w="3833" w:type="dxa"/>
          </w:tcPr>
          <w:p w:rsidR="0093052C" w:rsidRPr="00BA537D" w:rsidRDefault="0093052C" w:rsidP="003A7F8C">
            <w:pPr>
              <w:pStyle w:val="Small"/>
              <w:jc w:val="left"/>
            </w:pPr>
            <w:r w:rsidRPr="00BA537D">
              <w:t>Nasazení testovací instance RESSS</w:t>
            </w:r>
          </w:p>
        </w:tc>
        <w:tc>
          <w:tcPr>
            <w:tcW w:w="2824" w:type="dxa"/>
          </w:tcPr>
          <w:p w:rsidR="0093052C" w:rsidRPr="00BA537D" w:rsidRDefault="0093052C" w:rsidP="003A7F8C">
            <w:pPr>
              <w:pStyle w:val="Small"/>
              <w:jc w:val="left"/>
            </w:pPr>
            <w:r w:rsidRPr="00BA537D">
              <w:t>Akceptace softwarového díla</w:t>
            </w:r>
          </w:p>
        </w:tc>
      </w:tr>
      <w:tr w:rsidR="0093052C" w:rsidRPr="00BA537D" w:rsidTr="003A7F8C">
        <w:tc>
          <w:tcPr>
            <w:tcW w:w="1838" w:type="dxa"/>
          </w:tcPr>
          <w:p w:rsidR="0093052C" w:rsidRPr="00BA537D" w:rsidRDefault="0093052C" w:rsidP="003A7F8C">
            <w:pPr>
              <w:pStyle w:val="Small"/>
              <w:jc w:val="left"/>
            </w:pPr>
            <w:r w:rsidRPr="00BA537D">
              <w:t>Školicí instance RESSS</w:t>
            </w:r>
          </w:p>
        </w:tc>
        <w:tc>
          <w:tcPr>
            <w:tcW w:w="3833" w:type="dxa"/>
          </w:tcPr>
          <w:p w:rsidR="0093052C" w:rsidRPr="00BA537D" w:rsidRDefault="0093052C" w:rsidP="003A7F8C">
            <w:pPr>
              <w:pStyle w:val="Small"/>
              <w:jc w:val="left"/>
            </w:pPr>
            <w:r w:rsidRPr="00BA537D">
              <w:t xml:space="preserve">Nasazení </w:t>
            </w:r>
            <w:r>
              <w:t>integrační</w:t>
            </w:r>
            <w:r w:rsidRPr="00BA537D">
              <w:t xml:space="preserve"> instance RESSS</w:t>
            </w:r>
          </w:p>
        </w:tc>
        <w:tc>
          <w:tcPr>
            <w:tcW w:w="2824" w:type="dxa"/>
          </w:tcPr>
          <w:p w:rsidR="0093052C" w:rsidRPr="00BA537D" w:rsidRDefault="0093052C" w:rsidP="003A7F8C">
            <w:pPr>
              <w:pStyle w:val="Small"/>
              <w:jc w:val="left"/>
            </w:pPr>
            <w:r w:rsidRPr="00BA537D">
              <w:t>Akceptace softwarového díla</w:t>
            </w:r>
          </w:p>
        </w:tc>
      </w:tr>
      <w:tr w:rsidR="0093052C" w:rsidRPr="00BA537D" w:rsidTr="003A7F8C">
        <w:tc>
          <w:tcPr>
            <w:tcW w:w="1838" w:type="dxa"/>
          </w:tcPr>
          <w:p w:rsidR="0093052C" w:rsidRPr="00BA537D" w:rsidRDefault="0093052C" w:rsidP="003A7F8C">
            <w:pPr>
              <w:pStyle w:val="Small"/>
              <w:jc w:val="left"/>
            </w:pPr>
            <w:r w:rsidRPr="00BA537D">
              <w:t>Přenesená data do produkční instance RESSS</w:t>
            </w:r>
          </w:p>
        </w:tc>
        <w:tc>
          <w:tcPr>
            <w:tcW w:w="3833" w:type="dxa"/>
          </w:tcPr>
          <w:p w:rsidR="0093052C" w:rsidRPr="00BA537D" w:rsidRDefault="0093052C" w:rsidP="003A7F8C">
            <w:pPr>
              <w:pStyle w:val="Small"/>
              <w:jc w:val="left"/>
            </w:pPr>
            <w:r w:rsidRPr="00BA537D">
              <w:t>Provedení migrace dat</w:t>
            </w:r>
          </w:p>
        </w:tc>
        <w:tc>
          <w:tcPr>
            <w:tcW w:w="2824" w:type="dxa"/>
          </w:tcPr>
          <w:p w:rsidR="0093052C" w:rsidRPr="00BA537D" w:rsidRDefault="0093052C" w:rsidP="003A7F8C">
            <w:pPr>
              <w:pStyle w:val="Small"/>
              <w:jc w:val="left"/>
            </w:pPr>
            <w:r w:rsidRPr="00BA537D">
              <w:t>Akceptace jednorázové služby</w:t>
            </w:r>
          </w:p>
        </w:tc>
      </w:tr>
      <w:tr w:rsidR="0093052C" w:rsidRPr="00BA537D" w:rsidTr="003A7F8C">
        <w:tc>
          <w:tcPr>
            <w:tcW w:w="1838" w:type="dxa"/>
          </w:tcPr>
          <w:p w:rsidR="0093052C" w:rsidRPr="00BA537D" w:rsidRDefault="0093052C" w:rsidP="003A7F8C">
            <w:pPr>
              <w:pStyle w:val="Small"/>
              <w:jc w:val="left"/>
            </w:pPr>
            <w:r w:rsidRPr="00BA537D">
              <w:t>Přenesená data do testovací a školicí instance RESSS</w:t>
            </w:r>
          </w:p>
        </w:tc>
        <w:tc>
          <w:tcPr>
            <w:tcW w:w="3833" w:type="dxa"/>
          </w:tcPr>
          <w:p w:rsidR="0093052C" w:rsidRPr="00BA537D" w:rsidRDefault="0093052C" w:rsidP="003A7F8C">
            <w:pPr>
              <w:pStyle w:val="Small"/>
              <w:jc w:val="left"/>
            </w:pPr>
            <w:r w:rsidRPr="00BA537D">
              <w:t>Provedení anonymizovaného vzorku dat</w:t>
            </w:r>
          </w:p>
        </w:tc>
        <w:tc>
          <w:tcPr>
            <w:tcW w:w="2824" w:type="dxa"/>
          </w:tcPr>
          <w:p w:rsidR="0093052C" w:rsidRPr="00BA537D" w:rsidRDefault="0093052C" w:rsidP="003A7F8C">
            <w:pPr>
              <w:pStyle w:val="Small"/>
              <w:jc w:val="left"/>
            </w:pPr>
            <w:r w:rsidRPr="00BA537D">
              <w:t>Akceptace jednorázové služby</w:t>
            </w:r>
          </w:p>
        </w:tc>
      </w:tr>
    </w:tbl>
    <w:p w:rsidR="0093052C" w:rsidRPr="007602A3" w:rsidRDefault="0093052C" w:rsidP="0093052C"/>
    <w:p w:rsidR="0093052C" w:rsidRDefault="0093052C" w:rsidP="0093052C">
      <w:pPr>
        <w:numPr>
          <w:ilvl w:val="1"/>
          <w:numId w:val="2"/>
        </w:numPr>
        <w:spacing w:after="0" w:line="276" w:lineRule="auto"/>
        <w:jc w:val="both"/>
      </w:pPr>
      <w:r>
        <w:t xml:space="preserve">„Akceptace školení“ zahrnuje předání a akceptaci výstupů realizovaných Dodavatelem v rámci etapy „Příprava plánu školení a provedení školení“. „Akceptace školení“ je </w:t>
      </w:r>
      <w:proofErr w:type="gramStart"/>
      <w:r>
        <w:t>provedena  ke</w:t>
      </w:r>
      <w:proofErr w:type="gramEnd"/>
      <w:r>
        <w:t xml:space="preserve"> konci etapy „Příprava plánů školení a provedení školení“</w:t>
      </w:r>
      <w:r w:rsidRPr="007602A3">
        <w:t>.</w:t>
      </w:r>
      <w:r>
        <w:t xml:space="preserve"> </w:t>
      </w:r>
      <w:r w:rsidRPr="007602A3">
        <w:t>Následující tabulka uvádí výčet výstupů určených k předání a akceptaci.</w:t>
      </w:r>
    </w:p>
    <w:p w:rsidR="0093052C" w:rsidRDefault="0093052C" w:rsidP="0093052C">
      <w:pPr>
        <w:ind w:left="567"/>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3833"/>
        <w:gridCol w:w="2824"/>
      </w:tblGrid>
      <w:tr w:rsidR="0093052C" w:rsidRPr="00BA537D" w:rsidTr="003A7F8C">
        <w:trPr>
          <w:tblHeader/>
        </w:trPr>
        <w:tc>
          <w:tcPr>
            <w:tcW w:w="1838" w:type="dxa"/>
          </w:tcPr>
          <w:p w:rsidR="0093052C" w:rsidRPr="00BA537D" w:rsidRDefault="0093052C" w:rsidP="003A7F8C">
            <w:pPr>
              <w:rPr>
                <w:b/>
                <w:sz w:val="18"/>
              </w:rPr>
            </w:pPr>
            <w:r w:rsidRPr="00BA537D">
              <w:rPr>
                <w:b/>
                <w:sz w:val="18"/>
              </w:rPr>
              <w:t>Výstup</w:t>
            </w:r>
          </w:p>
        </w:tc>
        <w:tc>
          <w:tcPr>
            <w:tcW w:w="3833" w:type="dxa"/>
          </w:tcPr>
          <w:p w:rsidR="0093052C" w:rsidRPr="00BA537D" w:rsidRDefault="0093052C" w:rsidP="003A7F8C">
            <w:pPr>
              <w:rPr>
                <w:b/>
                <w:sz w:val="18"/>
              </w:rPr>
            </w:pPr>
            <w:r w:rsidRPr="00BA537D">
              <w:rPr>
                <w:b/>
                <w:sz w:val="18"/>
              </w:rPr>
              <w:t>Etapa zpracování výstupu</w:t>
            </w:r>
          </w:p>
        </w:tc>
        <w:tc>
          <w:tcPr>
            <w:tcW w:w="2824" w:type="dxa"/>
          </w:tcPr>
          <w:p w:rsidR="0093052C" w:rsidRPr="00BA537D" w:rsidRDefault="0093052C" w:rsidP="003A7F8C">
            <w:pPr>
              <w:rPr>
                <w:b/>
                <w:sz w:val="18"/>
              </w:rPr>
            </w:pPr>
            <w:r w:rsidRPr="00BA537D">
              <w:rPr>
                <w:b/>
                <w:sz w:val="18"/>
              </w:rPr>
              <w:t>Typ předání / akceptace</w:t>
            </w:r>
          </w:p>
        </w:tc>
      </w:tr>
      <w:tr w:rsidR="0093052C" w:rsidRPr="00BA537D" w:rsidTr="003A7F8C">
        <w:tc>
          <w:tcPr>
            <w:tcW w:w="1838" w:type="dxa"/>
          </w:tcPr>
          <w:p w:rsidR="0093052C" w:rsidRPr="00BA537D" w:rsidRDefault="0093052C" w:rsidP="003A7F8C">
            <w:pPr>
              <w:rPr>
                <w:sz w:val="18"/>
              </w:rPr>
            </w:pPr>
            <w:r w:rsidRPr="00BA537D">
              <w:rPr>
                <w:sz w:val="18"/>
              </w:rPr>
              <w:t>Školicí materiály</w:t>
            </w:r>
          </w:p>
        </w:tc>
        <w:tc>
          <w:tcPr>
            <w:tcW w:w="3833" w:type="dxa"/>
          </w:tcPr>
          <w:p w:rsidR="0093052C" w:rsidRPr="00BA537D" w:rsidRDefault="0093052C" w:rsidP="003A7F8C">
            <w:pPr>
              <w:rPr>
                <w:sz w:val="18"/>
              </w:rPr>
            </w:pPr>
            <w:r w:rsidRPr="00BA537D">
              <w:rPr>
                <w:sz w:val="18"/>
              </w:rPr>
              <w:t>Návrh a implementace specifických rozšíření</w:t>
            </w:r>
          </w:p>
        </w:tc>
        <w:tc>
          <w:tcPr>
            <w:tcW w:w="2824" w:type="dxa"/>
          </w:tcPr>
          <w:p w:rsidR="0093052C" w:rsidRPr="00BA537D" w:rsidRDefault="0093052C" w:rsidP="003A7F8C">
            <w:pPr>
              <w:rPr>
                <w:sz w:val="18"/>
              </w:rPr>
            </w:pPr>
            <w:r w:rsidRPr="00BA537D">
              <w:rPr>
                <w:sz w:val="18"/>
              </w:rPr>
              <w:t>Akceptace dokumentu</w:t>
            </w:r>
          </w:p>
        </w:tc>
      </w:tr>
      <w:tr w:rsidR="0093052C" w:rsidRPr="00BA537D" w:rsidTr="003A7F8C">
        <w:tc>
          <w:tcPr>
            <w:tcW w:w="1838" w:type="dxa"/>
          </w:tcPr>
          <w:p w:rsidR="0093052C" w:rsidRPr="00BA537D" w:rsidRDefault="0093052C" w:rsidP="003A7F8C">
            <w:pPr>
              <w:rPr>
                <w:sz w:val="18"/>
              </w:rPr>
            </w:pPr>
            <w:r w:rsidRPr="00BA537D">
              <w:rPr>
                <w:sz w:val="18"/>
              </w:rPr>
              <w:t>Plán školení</w:t>
            </w:r>
          </w:p>
        </w:tc>
        <w:tc>
          <w:tcPr>
            <w:tcW w:w="3833" w:type="dxa"/>
          </w:tcPr>
          <w:p w:rsidR="0093052C" w:rsidRPr="00BA537D" w:rsidRDefault="0093052C" w:rsidP="003A7F8C">
            <w:pPr>
              <w:rPr>
                <w:sz w:val="18"/>
              </w:rPr>
            </w:pPr>
            <w:r w:rsidRPr="00BA537D">
              <w:rPr>
                <w:sz w:val="18"/>
              </w:rPr>
              <w:t>Příprava plánu školení a provedení školení</w:t>
            </w:r>
          </w:p>
        </w:tc>
        <w:tc>
          <w:tcPr>
            <w:tcW w:w="2824" w:type="dxa"/>
          </w:tcPr>
          <w:p w:rsidR="0093052C" w:rsidRPr="00BA537D" w:rsidRDefault="0093052C" w:rsidP="003A7F8C">
            <w:pPr>
              <w:rPr>
                <w:sz w:val="18"/>
              </w:rPr>
            </w:pPr>
            <w:r w:rsidRPr="00BA537D">
              <w:rPr>
                <w:sz w:val="18"/>
              </w:rPr>
              <w:t>Akceptace dokumentu</w:t>
            </w:r>
          </w:p>
        </w:tc>
      </w:tr>
      <w:tr w:rsidR="0093052C" w:rsidRPr="00BA537D" w:rsidTr="003A7F8C">
        <w:tc>
          <w:tcPr>
            <w:tcW w:w="1838" w:type="dxa"/>
          </w:tcPr>
          <w:p w:rsidR="0093052C" w:rsidRPr="00BA537D" w:rsidRDefault="0093052C" w:rsidP="003A7F8C">
            <w:pPr>
              <w:rPr>
                <w:sz w:val="18"/>
              </w:rPr>
            </w:pPr>
            <w:r w:rsidRPr="00BA537D">
              <w:rPr>
                <w:sz w:val="18"/>
              </w:rPr>
              <w:t>Provedení školení</w:t>
            </w:r>
          </w:p>
        </w:tc>
        <w:tc>
          <w:tcPr>
            <w:tcW w:w="3833" w:type="dxa"/>
          </w:tcPr>
          <w:p w:rsidR="0093052C" w:rsidRPr="00BA537D" w:rsidRDefault="0093052C" w:rsidP="003A7F8C">
            <w:pPr>
              <w:rPr>
                <w:sz w:val="18"/>
              </w:rPr>
            </w:pPr>
            <w:r w:rsidRPr="00BA537D">
              <w:rPr>
                <w:sz w:val="18"/>
              </w:rPr>
              <w:t>Příprava plánu školení a provedení školení</w:t>
            </w:r>
          </w:p>
        </w:tc>
        <w:tc>
          <w:tcPr>
            <w:tcW w:w="2824" w:type="dxa"/>
          </w:tcPr>
          <w:p w:rsidR="0093052C" w:rsidRPr="00BA537D" w:rsidRDefault="0093052C" w:rsidP="003A7F8C">
            <w:pPr>
              <w:rPr>
                <w:sz w:val="18"/>
              </w:rPr>
            </w:pPr>
            <w:r w:rsidRPr="00BA537D">
              <w:rPr>
                <w:sz w:val="18"/>
              </w:rPr>
              <w:t>Akceptace jednorázové služby</w:t>
            </w:r>
          </w:p>
        </w:tc>
      </w:tr>
    </w:tbl>
    <w:p w:rsidR="0093052C" w:rsidRDefault="0093052C" w:rsidP="0093052C">
      <w:pPr>
        <w:ind w:left="567"/>
      </w:pPr>
    </w:p>
    <w:p w:rsidR="0093052C" w:rsidRPr="00122386" w:rsidRDefault="0093052C" w:rsidP="0093052C"/>
    <w:p w:rsidR="0093052C" w:rsidRDefault="0093052C" w:rsidP="0093052C">
      <w:pPr>
        <w:ind w:left="567"/>
      </w:pPr>
    </w:p>
    <w:p w:rsidR="0093052C" w:rsidRPr="00122386" w:rsidRDefault="0093052C" w:rsidP="0093052C"/>
    <w:p w:rsidR="0093052C" w:rsidRPr="00EE1EA3" w:rsidRDefault="0093052C" w:rsidP="006D7851">
      <w:pPr>
        <w:pStyle w:val="Nadpis1"/>
      </w:pPr>
      <w:bookmarkStart w:id="34" w:name="_Toc456948921"/>
      <w:r w:rsidRPr="00794C2C">
        <w:lastRenderedPageBreak/>
        <w:t>Nasazení resortního elektr</w:t>
      </w:r>
      <w:r>
        <w:t xml:space="preserve">onického systému spisové služby </w:t>
      </w:r>
      <w:r w:rsidRPr="00794C2C">
        <w:t xml:space="preserve">na </w:t>
      </w:r>
      <w:r>
        <w:t>Fondu dalšího vzdělávání</w:t>
      </w:r>
      <w:bookmarkEnd w:id="34"/>
    </w:p>
    <w:p w:rsidR="0093052C" w:rsidRPr="00EE1EA3" w:rsidRDefault="0093052C" w:rsidP="006D7851">
      <w:pPr>
        <w:pStyle w:val="Nadpis2"/>
      </w:pPr>
      <w:bookmarkStart w:id="35" w:name="_Toc456948922"/>
      <w:r>
        <w:t>Předmět a podmínky plnění</w:t>
      </w:r>
      <w:bookmarkEnd w:id="35"/>
    </w:p>
    <w:p w:rsidR="0093052C" w:rsidRDefault="0093052C" w:rsidP="006D7851">
      <w:pPr>
        <w:numPr>
          <w:ilvl w:val="1"/>
          <w:numId w:val="6"/>
        </w:numPr>
        <w:spacing w:after="0" w:line="276" w:lineRule="auto"/>
        <w:jc w:val="both"/>
      </w:pPr>
      <w:r w:rsidRPr="001422BE">
        <w:t xml:space="preserve">Předmětem plnění „Nasazení resortního elektronického systému spisové služby (dále jen RESSS) na </w:t>
      </w:r>
      <w:r>
        <w:t>Fondu dalšího vzdělávání</w:t>
      </w:r>
      <w:r w:rsidRPr="001422BE">
        <w:t>“ je poskytnutí služeb za účelem nasazení RESSS pro produkč</w:t>
      </w:r>
      <w:r>
        <w:t>ní využití, testování a školení a případná dodávka specifických rozšíření RESSS pro potřeby FDV.</w:t>
      </w:r>
    </w:p>
    <w:p w:rsidR="0093052C" w:rsidRDefault="0093052C" w:rsidP="0093052C">
      <w:pPr>
        <w:numPr>
          <w:ilvl w:val="1"/>
          <w:numId w:val="2"/>
        </w:numPr>
        <w:spacing w:after="0" w:line="276" w:lineRule="auto"/>
        <w:jc w:val="both"/>
      </w:pPr>
      <w:r>
        <w:t xml:space="preserve">Plnění bude splňovat požadavky na něj kladené, které jsou uvedeny v Příloze číslo 1 </w:t>
      </w:r>
      <w:r w:rsidR="00CE3E96">
        <w:t>Rámcov</w:t>
      </w:r>
      <w:r>
        <w:t xml:space="preserve">é smlouvy </w:t>
      </w:r>
      <w:r w:rsidRPr="0090410B">
        <w:t>Závazné funkční a technické požadavky zadavatele</w:t>
      </w:r>
      <w:r>
        <w:t>.</w:t>
      </w:r>
    </w:p>
    <w:p w:rsidR="0093052C" w:rsidRDefault="0093052C" w:rsidP="0093052C">
      <w:pPr>
        <w:numPr>
          <w:ilvl w:val="1"/>
          <w:numId w:val="2"/>
        </w:numPr>
        <w:spacing w:after="0" w:line="276" w:lineRule="auto"/>
        <w:jc w:val="both"/>
      </w:pPr>
      <w:r>
        <w:t>V rámci nasazení RESSS pro potřeby FDV budou Dodavatelem poskytnuty následující související služby:</w:t>
      </w:r>
    </w:p>
    <w:p w:rsidR="0093052C" w:rsidRDefault="0093052C" w:rsidP="0093052C">
      <w:pPr>
        <w:numPr>
          <w:ilvl w:val="2"/>
          <w:numId w:val="2"/>
        </w:numPr>
        <w:spacing w:after="0" w:line="276" w:lineRule="auto"/>
        <w:jc w:val="both"/>
      </w:pPr>
      <w:r>
        <w:t>„Provedení detailní analýzy“ požadavků kladených na nasazení RESSS v prostředí FDV a zpracování cílového modelu nasazení RESSS.</w:t>
      </w:r>
    </w:p>
    <w:p w:rsidR="0093052C" w:rsidRDefault="0093052C" w:rsidP="0093052C">
      <w:pPr>
        <w:numPr>
          <w:ilvl w:val="2"/>
          <w:numId w:val="2"/>
        </w:numPr>
        <w:spacing w:after="0" w:line="276" w:lineRule="auto"/>
        <w:jc w:val="both"/>
      </w:pPr>
      <w:r>
        <w:t>Případný „Návrh a implementace specifických rozšíření“ v souladu s detailními požadavky a modelem nasazení RESSS zpracovaných v rámci detailní analýzy.</w:t>
      </w:r>
    </w:p>
    <w:p w:rsidR="0093052C" w:rsidRDefault="0093052C" w:rsidP="0093052C">
      <w:pPr>
        <w:numPr>
          <w:ilvl w:val="2"/>
          <w:numId w:val="2"/>
        </w:numPr>
        <w:spacing w:after="0" w:line="276" w:lineRule="auto"/>
        <w:jc w:val="both"/>
      </w:pPr>
      <w:r>
        <w:t>„Nasazení produkční instance RESSS“ včetně případných specifických rozšíření do testovacího prostředí FDV a jeho zprovoznění pro účely produkčního využití.</w:t>
      </w:r>
    </w:p>
    <w:p w:rsidR="0093052C" w:rsidRDefault="0093052C" w:rsidP="0093052C">
      <w:pPr>
        <w:numPr>
          <w:ilvl w:val="2"/>
          <w:numId w:val="2"/>
        </w:numPr>
        <w:spacing w:after="0" w:line="276" w:lineRule="auto"/>
        <w:jc w:val="both"/>
      </w:pPr>
      <w:r>
        <w:t xml:space="preserve">„Nasazení testovací </w:t>
      </w:r>
      <w:r w:rsidR="0055542A">
        <w:t xml:space="preserve">a školící </w:t>
      </w:r>
      <w:r>
        <w:t>instance RESSS“ včetně případných specifických rozšíření do testovacího prostředí FDV a jeho zprovoznění pro účely testování</w:t>
      </w:r>
      <w:r w:rsidR="0055542A">
        <w:t xml:space="preserve"> a školení</w:t>
      </w:r>
      <w:r>
        <w:t>.</w:t>
      </w:r>
    </w:p>
    <w:p w:rsidR="0093052C" w:rsidRDefault="0055542A" w:rsidP="0093052C">
      <w:pPr>
        <w:numPr>
          <w:ilvl w:val="2"/>
          <w:numId w:val="2"/>
        </w:numPr>
        <w:spacing w:after="0" w:line="276" w:lineRule="auto"/>
        <w:jc w:val="both"/>
      </w:pPr>
      <w:r>
        <w:t xml:space="preserve"> </w:t>
      </w:r>
      <w:r w:rsidR="0093052C">
        <w:t>„Provedení migrace dat“ ze stávající implementace elektronického systému spisové služby na FDV do nasazeného RESSS určeného pro produkční využití.</w:t>
      </w:r>
    </w:p>
    <w:p w:rsidR="0093052C" w:rsidRDefault="0093052C" w:rsidP="0093052C">
      <w:pPr>
        <w:numPr>
          <w:ilvl w:val="2"/>
          <w:numId w:val="2"/>
        </w:numPr>
        <w:spacing w:after="0" w:line="276" w:lineRule="auto"/>
        <w:jc w:val="both"/>
      </w:pPr>
      <w:r>
        <w:t xml:space="preserve">„Provedení migrace anonymizovaného vzorku dat“ ze stávající implementace elektronického systému spisové služby na FDV do nasazeného RESSS pro potřeby testování a školení.  </w:t>
      </w:r>
    </w:p>
    <w:p w:rsidR="0093052C" w:rsidRDefault="0093052C" w:rsidP="0093052C">
      <w:pPr>
        <w:numPr>
          <w:ilvl w:val="2"/>
          <w:numId w:val="2"/>
        </w:numPr>
        <w:spacing w:after="0" w:line="276" w:lineRule="auto"/>
        <w:jc w:val="both"/>
      </w:pPr>
      <w:r>
        <w:t>„Příprava testovacího plánu a scénářů“ za účelem ověření činnosti nasazeného RESSS.</w:t>
      </w:r>
    </w:p>
    <w:p w:rsidR="0093052C" w:rsidRDefault="0093052C" w:rsidP="0093052C">
      <w:pPr>
        <w:numPr>
          <w:ilvl w:val="2"/>
          <w:numId w:val="2"/>
        </w:numPr>
        <w:spacing w:after="0" w:line="276" w:lineRule="auto"/>
        <w:jc w:val="both"/>
      </w:pPr>
      <w:r>
        <w:t>„Poskytnutí součinnosti pro testování“ za účelem ověření funkčnosti, výkonnosti, stability a bezpečnosti nasazeného RESSS.</w:t>
      </w:r>
    </w:p>
    <w:p w:rsidR="0093052C" w:rsidRDefault="0093052C" w:rsidP="0093052C">
      <w:pPr>
        <w:numPr>
          <w:ilvl w:val="2"/>
          <w:numId w:val="2"/>
        </w:numPr>
        <w:spacing w:after="0" w:line="276" w:lineRule="auto"/>
        <w:jc w:val="both"/>
      </w:pPr>
      <w:r>
        <w:t>„Příprava plánů školení a provedení školení“ uživatelů, metodiků a administrátorů Objednatele.</w:t>
      </w:r>
    </w:p>
    <w:p w:rsidR="0093052C" w:rsidRDefault="0093052C" w:rsidP="0093052C">
      <w:pPr>
        <w:numPr>
          <w:ilvl w:val="1"/>
          <w:numId w:val="2"/>
        </w:numPr>
        <w:spacing w:after="0" w:line="276" w:lineRule="auto"/>
        <w:jc w:val="both"/>
      </w:pPr>
      <w:r>
        <w:t>V rámci služby „Provedení detailní analýzy“ provede Dodavatel detailní analýzu požadavků na nasazení RESSS v FDV</w:t>
      </w:r>
      <w:r w:rsidRPr="00F47509">
        <w:t xml:space="preserve"> </w:t>
      </w:r>
      <w:r>
        <w:t>kladených na řešení v </w:t>
      </w:r>
      <w:proofErr w:type="gramStart"/>
      <w:r>
        <w:t xml:space="preserve">bodě </w:t>
      </w:r>
      <w:r>
        <w:fldChar w:fldCharType="begin"/>
      </w:r>
      <w:r>
        <w:instrText xml:space="preserve"> REF _Ref447114937 \r \h </w:instrText>
      </w:r>
      <w:r>
        <w:fldChar w:fldCharType="separate"/>
      </w:r>
      <w:r w:rsidR="00C470E0">
        <w:t>1.2</w:t>
      </w:r>
      <w:r>
        <w:fldChar w:fldCharType="end"/>
      </w:r>
      <w:r>
        <w:t>.</w:t>
      </w:r>
      <w:proofErr w:type="gramEnd"/>
      <w:r>
        <w:t xml:space="preserve"> Detailní analýza bude provedena v součinnosti s metodickými a odbornými pracovníky FDV. V rámci analýzy vyhotoví Dodavatel souhrnný „Analytický model“ dodávaného řešení způsobem, rozsahem a kvalitou odpovídající kapitole 7.1 „Specifikace požadovaných modelů pro softwarové dílo“ standardu architektury Objednatele s názvem </w:t>
      </w:r>
      <w:r w:rsidR="00B23264">
        <w:t>„Modelování informačních systémů“, který je v příloze č. 14 Zadávací dokumentace</w:t>
      </w:r>
      <w:r>
        <w:t>. Dodavatel zpracuje „Katalog požadavků“ a modely, u nichž je uvedeno, že jsou výstupem analytické fáze projektu s tím, že relevantní detailní modely nemusí zpracovávat pro ty části dodávaného řešení, které nevznikají zakázkovým vývojem na základě detailních požadavků Objednatele a ty části, které jsou součástí analytického modelu RESSS (v nezměněné podobě). Model bude předmětem akceptace dílčího plnění ze strany Objednatele.</w:t>
      </w:r>
    </w:p>
    <w:p w:rsidR="0093052C" w:rsidRDefault="0093052C" w:rsidP="0093052C">
      <w:pPr>
        <w:numPr>
          <w:ilvl w:val="1"/>
          <w:numId w:val="2"/>
        </w:numPr>
        <w:spacing w:after="0" w:line="276" w:lineRule="auto"/>
        <w:jc w:val="both"/>
      </w:pPr>
      <w:r>
        <w:t>V rámci služby „Návrh a implementace specifických rozšíření“ provede Dodavatel návrh případně zakázkově vyvíjených částí RESSS specifických pro nasazení RESSS pro potřeby FDV a jejich následnou implementaci tak, aby se staly integrální součástí RESSS nasazené na FDV. V rámci návrhu u zakázkově vyvíjených specifických rozšíření RESSS vyhotoví Dodavatel „M</w:t>
      </w:r>
      <w:r w:rsidRPr="00C41615">
        <w:t xml:space="preserve">odel </w:t>
      </w:r>
      <w:r>
        <w:t xml:space="preserve">návrhu“ rozšíření </w:t>
      </w:r>
      <w:r w:rsidRPr="00C41615">
        <w:t xml:space="preserve">způsobem, rozsahem a kvalitou odpovídající kapitole 7.1 „Specifikace požadovaných modelů pro softwarové dílo“ standardu architektury Objednatele s názvem </w:t>
      </w:r>
      <w:r w:rsidR="00B23264">
        <w:t xml:space="preserve">„Modelování </w:t>
      </w:r>
      <w:r w:rsidR="00B23264">
        <w:lastRenderedPageBreak/>
        <w:t>informačních systémů“, který je v příloze č. 14 Zadávací dokumentace</w:t>
      </w:r>
      <w:r w:rsidRPr="00C41615">
        <w:t xml:space="preserve">. </w:t>
      </w:r>
      <w:r>
        <w:t>Dodavatel</w:t>
      </w:r>
      <w:r w:rsidRPr="00C41615">
        <w:t xml:space="preserve"> zpracuje</w:t>
      </w:r>
      <w:r>
        <w:t xml:space="preserve"> ty modely, </w:t>
      </w:r>
      <w:r w:rsidRPr="00C41615">
        <w:t xml:space="preserve">u nichž je </w:t>
      </w:r>
      <w:r>
        <w:t xml:space="preserve">ve standardu </w:t>
      </w:r>
      <w:r w:rsidRPr="00C41615">
        <w:t>uvede</w:t>
      </w:r>
      <w:r>
        <w:t xml:space="preserve">no, že jsou výstupem </w:t>
      </w:r>
      <w:r w:rsidRPr="00C41615">
        <w:t xml:space="preserve">fáze </w:t>
      </w:r>
      <w:r>
        <w:t xml:space="preserve">návrhu </w:t>
      </w:r>
      <w:r w:rsidRPr="00C41615">
        <w:t>projektu. Model bude předmětem akceptace dílčího plnění ze strany Objednatele.</w:t>
      </w:r>
    </w:p>
    <w:p w:rsidR="0093052C" w:rsidRDefault="0093052C" w:rsidP="0093052C">
      <w:pPr>
        <w:numPr>
          <w:ilvl w:val="1"/>
          <w:numId w:val="2"/>
        </w:numPr>
        <w:spacing w:after="0" w:line="276" w:lineRule="auto"/>
        <w:jc w:val="both"/>
      </w:pPr>
      <w:r>
        <w:t>V rámci služby „Návrh a implementace specifických rozšíření“ Dodavatel implementuje (vyvine) softwarové dílo specifických rozšíření v souladu s detailními požadavky FDV a návrhem díla a připraví jeho instalační média.</w:t>
      </w:r>
    </w:p>
    <w:p w:rsidR="0093052C" w:rsidRDefault="0093052C" w:rsidP="0093052C">
      <w:pPr>
        <w:numPr>
          <w:ilvl w:val="1"/>
          <w:numId w:val="2"/>
        </w:numPr>
        <w:spacing w:after="0" w:line="276" w:lineRule="auto"/>
        <w:ind w:left="426" w:hanging="426"/>
        <w:jc w:val="both"/>
      </w:pPr>
      <w:r>
        <w:t>V případě dodávky specifických rozšíření RESSS pro potřeby FDV bude dodávka softwarového díla specifických rozšíření zahrnovat:</w:t>
      </w:r>
    </w:p>
    <w:p w:rsidR="0093052C" w:rsidRDefault="0093052C" w:rsidP="0093052C">
      <w:pPr>
        <w:numPr>
          <w:ilvl w:val="2"/>
          <w:numId w:val="2"/>
        </w:numPr>
        <w:spacing w:after="0" w:line="276" w:lineRule="auto"/>
        <w:jc w:val="both"/>
      </w:pPr>
      <w:r>
        <w:t>Předání specifických rozšíření jako softwarového díla ve spustitelné podobě ve formě modulů, k začlenění do RESSS a to na dvou kopiích instalačních médií.</w:t>
      </w:r>
    </w:p>
    <w:p w:rsidR="0093052C" w:rsidRDefault="0093052C" w:rsidP="0093052C">
      <w:pPr>
        <w:numPr>
          <w:ilvl w:val="2"/>
          <w:numId w:val="2"/>
        </w:numPr>
        <w:spacing w:after="0" w:line="276" w:lineRule="auto"/>
        <w:jc w:val="both"/>
      </w:pPr>
      <w:r>
        <w:t>Předání užívacích práv – licencí k softwarovému dílu specifických rozšíření v souladu s </w:t>
      </w:r>
      <w:r w:rsidR="00CE3E96">
        <w:t>Rámcov</w:t>
      </w:r>
      <w:r>
        <w:t>ou smlouvou.</w:t>
      </w:r>
    </w:p>
    <w:p w:rsidR="0093052C" w:rsidRDefault="0093052C" w:rsidP="0093052C">
      <w:pPr>
        <w:numPr>
          <w:ilvl w:val="2"/>
          <w:numId w:val="2"/>
        </w:numPr>
        <w:spacing w:after="0" w:line="276" w:lineRule="auto"/>
        <w:jc w:val="both"/>
      </w:pPr>
      <w:r>
        <w:t>Předání zdrojových kódů a dalších výstupů nezbytných pro sestavení (kompilaci) softwarového díla specifických rozšíření v souladu s </w:t>
      </w:r>
      <w:r w:rsidR="00CE3E96">
        <w:t>Rámcov</w:t>
      </w:r>
      <w:r>
        <w:t>ou smlouvou na dvou kopiích datových médií.</w:t>
      </w:r>
    </w:p>
    <w:p w:rsidR="0093052C" w:rsidRDefault="0093052C" w:rsidP="0093052C">
      <w:pPr>
        <w:numPr>
          <w:ilvl w:val="2"/>
          <w:numId w:val="2"/>
        </w:numPr>
        <w:spacing w:after="0" w:line="276" w:lineRule="auto"/>
        <w:jc w:val="both"/>
      </w:pPr>
      <w:r>
        <w:t>Předání dokumentace k softwarovému dílu specifických rozšíření ve formě elektronických dokumentů v dohodnutých formátech na datovém nosiči zahrnující:</w:t>
      </w:r>
    </w:p>
    <w:p w:rsidR="0093052C" w:rsidRDefault="0093052C" w:rsidP="0093052C">
      <w:pPr>
        <w:numPr>
          <w:ilvl w:val="3"/>
          <w:numId w:val="2"/>
        </w:numPr>
        <w:spacing w:after="0" w:line="276" w:lineRule="auto"/>
        <w:jc w:val="both"/>
      </w:pPr>
      <w:r>
        <w:t>Instalační příručku.</w:t>
      </w:r>
    </w:p>
    <w:p w:rsidR="0093052C" w:rsidRDefault="0093052C" w:rsidP="0093052C">
      <w:pPr>
        <w:numPr>
          <w:ilvl w:val="3"/>
          <w:numId w:val="2"/>
        </w:numPr>
        <w:spacing w:after="0" w:line="276" w:lineRule="auto"/>
        <w:jc w:val="both"/>
      </w:pPr>
      <w:r>
        <w:t>Příručku administrátora (správce).</w:t>
      </w:r>
    </w:p>
    <w:p w:rsidR="0093052C" w:rsidRDefault="0093052C" w:rsidP="0093052C">
      <w:pPr>
        <w:numPr>
          <w:ilvl w:val="3"/>
          <w:numId w:val="2"/>
        </w:numPr>
        <w:spacing w:after="0" w:line="276" w:lineRule="auto"/>
        <w:jc w:val="both"/>
      </w:pPr>
      <w:r>
        <w:t xml:space="preserve">Příručku programátora. </w:t>
      </w:r>
    </w:p>
    <w:p w:rsidR="0093052C" w:rsidRDefault="0093052C" w:rsidP="0093052C">
      <w:pPr>
        <w:numPr>
          <w:ilvl w:val="3"/>
          <w:numId w:val="2"/>
        </w:numPr>
        <w:spacing w:after="0" w:line="276" w:lineRule="auto"/>
        <w:jc w:val="both"/>
      </w:pPr>
      <w:r>
        <w:t>Uživatelskou příručku.</w:t>
      </w:r>
    </w:p>
    <w:p w:rsidR="0093052C" w:rsidRPr="00C41615" w:rsidRDefault="0093052C" w:rsidP="0093052C">
      <w:pPr>
        <w:numPr>
          <w:ilvl w:val="2"/>
          <w:numId w:val="2"/>
        </w:numPr>
        <w:spacing w:after="0" w:line="276" w:lineRule="auto"/>
        <w:jc w:val="both"/>
      </w:pPr>
      <w:r>
        <w:t>Předání školících materiálů k softwarovému dílu specifických rozšíření ve formě elektronických dokumentů v dohodnutých formátech.</w:t>
      </w:r>
    </w:p>
    <w:p w:rsidR="0093052C" w:rsidRDefault="0093052C" w:rsidP="0093052C">
      <w:pPr>
        <w:numPr>
          <w:ilvl w:val="1"/>
          <w:numId w:val="2"/>
        </w:numPr>
        <w:spacing w:after="0" w:line="276" w:lineRule="auto"/>
        <w:jc w:val="both"/>
      </w:pPr>
      <w:r>
        <w:t>V rámci služby „Nasazení produkční instance RESSS“ provede Dodavatel za součinnosti FDV nasazení (instalaci) systému RESSS do produkčního prostředí FDV připraveného na základě pokynů a požadavků Dodavatele. Následně Dodavatel zprovozní systém RESSS pro potřeby jeho produkčního využití.</w:t>
      </w:r>
    </w:p>
    <w:p w:rsidR="0093052C" w:rsidRDefault="0093052C" w:rsidP="0093052C">
      <w:pPr>
        <w:numPr>
          <w:ilvl w:val="1"/>
          <w:numId w:val="2"/>
        </w:numPr>
        <w:spacing w:after="0" w:line="276" w:lineRule="auto"/>
        <w:jc w:val="both"/>
      </w:pPr>
      <w:r>
        <w:t xml:space="preserve">V rámci služby „Nasazení testovací </w:t>
      </w:r>
      <w:r w:rsidR="0055542A">
        <w:t xml:space="preserve">a školící </w:t>
      </w:r>
      <w:r>
        <w:t>instance RESSS“ provede Dodavatel za součinnosti FDV nasazení (instalaci) systému RESSS do testovacího prostředí FDV připraveného na základě pokynů a požadavků Dodavatele. Následně Dodavatel zprovozní systém RESSS pro potřeby jeho testování</w:t>
      </w:r>
      <w:r w:rsidR="0055542A">
        <w:t xml:space="preserve"> a školení v rámci FDV</w:t>
      </w:r>
      <w:r>
        <w:t>.</w:t>
      </w:r>
    </w:p>
    <w:p w:rsidR="0093052C" w:rsidRDefault="0093052C" w:rsidP="0093052C">
      <w:pPr>
        <w:numPr>
          <w:ilvl w:val="1"/>
          <w:numId w:val="2"/>
        </w:numPr>
        <w:spacing w:after="0" w:line="276" w:lineRule="auto"/>
        <w:jc w:val="both"/>
      </w:pPr>
      <w:r>
        <w:t>V rámci služby „Provedení migrace dat“ zajistí Dodavatel přenesení dat a dokumentů ze stávajícího (k době produkčního nasazení RESSS) elektronického systému spisové služby do nasazené instance RESSS určeného pro produkční využití. Pro účely migrace FDV zajistí součinnost stávajícího řešitele elektronické spisové služby nezbytnou pro provedení migrace.</w:t>
      </w:r>
    </w:p>
    <w:p w:rsidR="0093052C" w:rsidRDefault="0093052C" w:rsidP="0093052C">
      <w:pPr>
        <w:numPr>
          <w:ilvl w:val="1"/>
          <w:numId w:val="2"/>
        </w:numPr>
        <w:spacing w:after="0" w:line="276" w:lineRule="auto"/>
        <w:jc w:val="both"/>
      </w:pPr>
      <w:r>
        <w:t xml:space="preserve">V rámci služby „Provedení migrace anonymizovaného vzorku dat“ zajistí Dodavatel vymezení a přenesení anonymizovaného reprezentativního vzorku dat a dokumentů ze stávajícího (k době produkčního nasazení RESSS) elektronického systému spisové služby do nasazené instance RESSS určeného pro testování a školení. Pro účely vymezení vzorku dat a jeho migraci FDV zajistí součinnost stávajícího řešitele elektronické spisové služby nezbytnou pro provedení migrace. </w:t>
      </w:r>
    </w:p>
    <w:p w:rsidR="0093052C" w:rsidRDefault="0093052C" w:rsidP="0093052C">
      <w:pPr>
        <w:numPr>
          <w:ilvl w:val="1"/>
          <w:numId w:val="2"/>
        </w:numPr>
        <w:spacing w:after="0" w:line="276" w:lineRule="auto"/>
        <w:jc w:val="both"/>
      </w:pPr>
      <w:r>
        <w:t xml:space="preserve">V rámci služby „Příprava testovacích plánů a scénářů“ připraví Dodavatel plán testů za účelem ověření požadované funkčnosti nasazeného systému RESSS včetně popisu testovacích scénářů ověřujících jednotlivé dílčí funkcionality. Do plánu testů Dodavatel zahrne též testy výkonnostní (zátěžové), integrační a </w:t>
      </w:r>
      <w:r w:rsidRPr="00426213">
        <w:t>bezpečnostní a to včetně metodického popisu vykonání těchto typů testů. Plán testů a testovací</w:t>
      </w:r>
      <w:r>
        <w:t xml:space="preserve"> scénáře budou akceptovány dodavatelem. Na základě plánu testů a </w:t>
      </w:r>
      <w:r>
        <w:lastRenderedPageBreak/>
        <w:t>testovacích scénářů budou Objednatelem akceptovány nasazené instance systém RESSS pro potřeby FDV.</w:t>
      </w:r>
    </w:p>
    <w:p w:rsidR="0093052C" w:rsidRDefault="0093052C" w:rsidP="0093052C">
      <w:pPr>
        <w:numPr>
          <w:ilvl w:val="1"/>
          <w:numId w:val="2"/>
        </w:numPr>
        <w:spacing w:after="0" w:line="276" w:lineRule="auto"/>
        <w:jc w:val="both"/>
      </w:pPr>
      <w:r>
        <w:t>V rámci služby „Poskytnutí součinnosti pro testování“ poskytne Dodavatel součinnost pro provedení testů prováděných na základě jím připraveného testovacího plánu a scénářů. Součinnost bude poskytnuta pracovníkům FDV či třetích stran pověřených provedením testů.</w:t>
      </w:r>
    </w:p>
    <w:p w:rsidR="0093052C" w:rsidRDefault="0093052C" w:rsidP="0093052C">
      <w:pPr>
        <w:numPr>
          <w:ilvl w:val="1"/>
          <w:numId w:val="2"/>
        </w:numPr>
        <w:spacing w:after="0" w:line="276" w:lineRule="auto"/>
        <w:jc w:val="both"/>
      </w:pPr>
      <w:r>
        <w:t xml:space="preserve">V rámci služby „Příprava plánů školení a provedení školení“ připraví Dodavatel plán školení uživatelů, metodiků a správců FDV a jejich následné vyškolení v souladu s plánem. Školení bude provedeno v rozsahu </w:t>
      </w:r>
      <w:ins w:id="36" w:author="." w:date="2016-09-22T10:09:00Z">
        <w:r w:rsidR="005D411E">
          <w:t>uvedeném v </w:t>
        </w:r>
      </w:ins>
      <w:ins w:id="37" w:author="." w:date="2016-09-22T10:16:00Z">
        <w:r w:rsidR="007A6573">
          <w:t>Příloze číslo 1 Rámcové smlouvy Závazné funkční a technické požadavky zadavatele</w:t>
        </w:r>
      </w:ins>
      <w:ins w:id="38" w:author="." w:date="2016-09-22T10:09:00Z">
        <w:r w:rsidR="005D411E">
          <w:t xml:space="preserve"> v požadavku </w:t>
        </w:r>
        <w:r w:rsidR="005D411E" w:rsidRPr="005D411E">
          <w:t>S</w:t>
        </w:r>
      </w:ins>
      <w:ins w:id="39" w:author="." w:date="2016-09-22T10:10:00Z">
        <w:r w:rsidR="005D411E">
          <w:t>FDV</w:t>
        </w:r>
      </w:ins>
      <w:ins w:id="40" w:author="." w:date="2016-09-22T10:09:00Z">
        <w:r w:rsidR="005D411E" w:rsidRPr="005D411E">
          <w:t>002</w:t>
        </w:r>
      </w:ins>
      <w:del w:id="41" w:author="." w:date="2016-09-22T10:09:00Z">
        <w:r w:rsidDel="005D411E">
          <w:delText>210 pracovníků</w:delText>
        </w:r>
      </w:del>
      <w:r>
        <w:t>. Pro potřeby školení zpracuje Dodavatel školící dokumentaci, kterou předá FDV a která bude předmětem akceptace Objednatelem.</w:t>
      </w:r>
    </w:p>
    <w:p w:rsidR="0093052C" w:rsidRDefault="0093052C" w:rsidP="0093052C">
      <w:pPr>
        <w:numPr>
          <w:ilvl w:val="1"/>
          <w:numId w:val="2"/>
        </w:numPr>
        <w:spacing w:after="0" w:line="276" w:lineRule="auto"/>
        <w:jc w:val="both"/>
      </w:pPr>
      <w:r>
        <w:t>Školení prováděna před nasazením školící instance RESSS na FDV budou prováděna s využitím školící instance vzniklé v rámci plnění „Softwarové řešení Resortního elektronického systému spisové služby“.</w:t>
      </w:r>
    </w:p>
    <w:p w:rsidR="0093052C" w:rsidRDefault="0093052C" w:rsidP="006D7851">
      <w:pPr>
        <w:pStyle w:val="Nadpis2"/>
      </w:pPr>
      <w:bookmarkStart w:id="42" w:name="_Toc456948923"/>
      <w:r>
        <w:t>Termín a místo plnění</w:t>
      </w:r>
      <w:bookmarkEnd w:id="42"/>
    </w:p>
    <w:p w:rsidR="0093052C" w:rsidRDefault="0093052C" w:rsidP="0093052C">
      <w:pPr>
        <w:numPr>
          <w:ilvl w:val="1"/>
          <w:numId w:val="2"/>
        </w:numPr>
        <w:spacing w:after="0" w:line="276" w:lineRule="auto"/>
        <w:jc w:val="both"/>
      </w:pPr>
      <w:r>
        <w:t>Termín plnění „</w:t>
      </w:r>
      <w:r w:rsidRPr="001422BE">
        <w:t xml:space="preserve">Nasazení resortního elektronického systému </w:t>
      </w:r>
      <w:r>
        <w:t xml:space="preserve">spisové služby </w:t>
      </w:r>
      <w:r w:rsidRPr="001422BE">
        <w:t xml:space="preserve">na </w:t>
      </w:r>
      <w:r>
        <w:t>Fondu dalšího vzdělávání“ je dán hlavním harmonogramem plnění, který odpovídá službám poskytovaných Dodavatelem v rámci plnění a zahrnuje etapy uvedené v následující tabulce.</w:t>
      </w:r>
    </w:p>
    <w:p w:rsidR="0093052C" w:rsidRDefault="0093052C" w:rsidP="0093052C">
      <w:pPr>
        <w:ind w:left="454"/>
      </w:pPr>
      <w:r>
        <w:t>Pro každou etapu tabulka v příslušném řádku znázorňuje délku etapy a interval jejího průběhu v jednotkách měsíců od zahájení plnění. Každý měsíc trvání plnění je reprezentován jednou buňkou tabulky. Černé buňky znázorňují měsíce, kdy probíhá etapa. Linie označené P</w:t>
      </w:r>
      <w:r w:rsidRPr="00F8409C">
        <w:rPr>
          <w:vertAlign w:val="subscript"/>
        </w:rPr>
        <w:t>1</w:t>
      </w:r>
      <w:r>
        <w:t>, P</w:t>
      </w:r>
      <w:r w:rsidRPr="00F8409C">
        <w:rPr>
          <w:vertAlign w:val="subscript"/>
        </w:rPr>
        <w:t>2</w:t>
      </w:r>
      <w:r>
        <w:t xml:space="preserve"> a P</w:t>
      </w:r>
      <w:r w:rsidRPr="00F8409C">
        <w:rPr>
          <w:vertAlign w:val="subscript"/>
        </w:rPr>
        <w:t>3</w:t>
      </w:r>
      <w:r>
        <w:t>, pak označují termíny dále v dokumentu uvedených platebních milníků.</w:t>
      </w:r>
      <w:r w:rsidRPr="00426213">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394"/>
        <w:gridCol w:w="340"/>
        <w:gridCol w:w="340"/>
        <w:gridCol w:w="340"/>
        <w:gridCol w:w="340"/>
        <w:gridCol w:w="340"/>
        <w:gridCol w:w="340"/>
        <w:gridCol w:w="340"/>
      </w:tblGrid>
      <w:tr w:rsidR="0093052C" w:rsidRPr="005B6191" w:rsidTr="003A7F8C">
        <w:trPr>
          <w:trHeight w:hRule="exact" w:val="340"/>
          <w:jc w:val="center"/>
        </w:trPr>
        <w:tc>
          <w:tcPr>
            <w:tcW w:w="4394" w:type="dxa"/>
            <w:tcBorders>
              <w:top w:val="nil"/>
              <w:left w:val="nil"/>
              <w:bottom w:val="nil"/>
              <w:right w:val="nil"/>
            </w:tcBorders>
            <w:shd w:val="clear" w:color="auto" w:fill="auto"/>
            <w:tcMar>
              <w:left w:w="113" w:type="dxa"/>
              <w:right w:w="113" w:type="dxa"/>
            </w:tcMar>
            <w:vAlign w:val="center"/>
          </w:tcPr>
          <w:p w:rsidR="0093052C" w:rsidRPr="005B6191" w:rsidRDefault="0093052C" w:rsidP="003A7F8C">
            <w:pPr>
              <w:rPr>
                <w:b/>
              </w:rPr>
            </w:pPr>
          </w:p>
        </w:tc>
        <w:tc>
          <w:tcPr>
            <w:tcW w:w="340" w:type="dxa"/>
            <w:tcBorders>
              <w:top w:val="nil"/>
              <w:left w:val="nil"/>
              <w:bottom w:val="dotted" w:sz="4" w:space="0" w:color="auto"/>
              <w:right w:val="nil"/>
            </w:tcBorders>
            <w:shd w:val="clear" w:color="auto" w:fill="auto"/>
            <w:vAlign w:val="center"/>
          </w:tcPr>
          <w:p w:rsidR="0093052C" w:rsidRPr="005B6191" w:rsidRDefault="0093052C" w:rsidP="003A7F8C">
            <w:pPr>
              <w:jc w:val="center"/>
              <w:rPr>
                <w:b/>
              </w:rPr>
            </w:pPr>
            <w:r w:rsidRPr="005B6191">
              <w:t>1</w:t>
            </w:r>
          </w:p>
        </w:tc>
        <w:tc>
          <w:tcPr>
            <w:tcW w:w="340" w:type="dxa"/>
            <w:tcBorders>
              <w:top w:val="nil"/>
              <w:left w:val="nil"/>
              <w:bottom w:val="dotted" w:sz="4" w:space="0" w:color="auto"/>
              <w:right w:val="nil"/>
            </w:tcBorders>
            <w:shd w:val="clear" w:color="auto" w:fill="auto"/>
            <w:vAlign w:val="center"/>
          </w:tcPr>
          <w:p w:rsidR="0093052C" w:rsidRPr="005B6191" w:rsidRDefault="0093052C" w:rsidP="003A7F8C">
            <w:pPr>
              <w:jc w:val="center"/>
              <w:rPr>
                <w:b/>
              </w:rPr>
            </w:pPr>
            <w:r w:rsidRPr="005B6191">
              <w:t>2</w:t>
            </w:r>
          </w:p>
        </w:tc>
        <w:tc>
          <w:tcPr>
            <w:tcW w:w="340" w:type="dxa"/>
            <w:tcBorders>
              <w:top w:val="nil"/>
              <w:left w:val="nil"/>
              <w:bottom w:val="dotted" w:sz="4" w:space="0" w:color="auto"/>
              <w:right w:val="nil"/>
            </w:tcBorders>
            <w:shd w:val="clear" w:color="auto" w:fill="auto"/>
            <w:vAlign w:val="center"/>
          </w:tcPr>
          <w:p w:rsidR="0093052C" w:rsidRPr="005B6191" w:rsidRDefault="0093052C" w:rsidP="003A7F8C">
            <w:pPr>
              <w:jc w:val="center"/>
              <w:rPr>
                <w:b/>
              </w:rPr>
            </w:pPr>
            <w:r w:rsidRPr="005B6191">
              <w:t>3</w:t>
            </w:r>
          </w:p>
        </w:tc>
        <w:tc>
          <w:tcPr>
            <w:tcW w:w="340" w:type="dxa"/>
            <w:tcBorders>
              <w:top w:val="nil"/>
              <w:left w:val="nil"/>
              <w:bottom w:val="dotted" w:sz="4" w:space="0" w:color="auto"/>
              <w:right w:val="nil"/>
            </w:tcBorders>
            <w:shd w:val="clear" w:color="auto" w:fill="auto"/>
            <w:vAlign w:val="center"/>
          </w:tcPr>
          <w:p w:rsidR="0093052C" w:rsidRPr="005B6191" w:rsidRDefault="0093052C" w:rsidP="003A7F8C">
            <w:pPr>
              <w:jc w:val="center"/>
              <w:rPr>
                <w:b/>
              </w:rPr>
            </w:pPr>
            <w:r w:rsidRPr="005B6191">
              <w:t>4</w:t>
            </w:r>
          </w:p>
        </w:tc>
        <w:tc>
          <w:tcPr>
            <w:tcW w:w="340" w:type="dxa"/>
            <w:tcBorders>
              <w:top w:val="nil"/>
              <w:left w:val="nil"/>
              <w:bottom w:val="dotted" w:sz="4" w:space="0" w:color="auto"/>
              <w:right w:val="nil"/>
            </w:tcBorders>
            <w:shd w:val="clear" w:color="auto" w:fill="auto"/>
            <w:vAlign w:val="center"/>
          </w:tcPr>
          <w:p w:rsidR="0093052C" w:rsidRPr="005B6191" w:rsidRDefault="0093052C" w:rsidP="003A7F8C">
            <w:pPr>
              <w:jc w:val="center"/>
              <w:rPr>
                <w:b/>
              </w:rPr>
            </w:pPr>
            <w:r w:rsidRPr="005B6191">
              <w:t>5</w:t>
            </w:r>
          </w:p>
        </w:tc>
        <w:tc>
          <w:tcPr>
            <w:tcW w:w="340" w:type="dxa"/>
            <w:tcBorders>
              <w:top w:val="nil"/>
              <w:left w:val="nil"/>
              <w:bottom w:val="dotted" w:sz="4" w:space="0" w:color="auto"/>
              <w:right w:val="nil"/>
            </w:tcBorders>
            <w:shd w:val="clear" w:color="auto" w:fill="auto"/>
            <w:vAlign w:val="center"/>
          </w:tcPr>
          <w:p w:rsidR="0093052C" w:rsidRPr="005B6191" w:rsidRDefault="0093052C" w:rsidP="003A7F8C">
            <w:pPr>
              <w:jc w:val="center"/>
              <w:rPr>
                <w:b/>
              </w:rPr>
            </w:pPr>
            <w:r w:rsidRPr="005B6191">
              <w:t>6</w:t>
            </w:r>
          </w:p>
        </w:tc>
        <w:tc>
          <w:tcPr>
            <w:tcW w:w="340" w:type="dxa"/>
            <w:tcBorders>
              <w:top w:val="nil"/>
              <w:left w:val="nil"/>
              <w:bottom w:val="dotted" w:sz="4" w:space="0" w:color="auto"/>
              <w:right w:val="nil"/>
            </w:tcBorders>
            <w:shd w:val="clear" w:color="auto" w:fill="auto"/>
            <w:vAlign w:val="center"/>
          </w:tcPr>
          <w:p w:rsidR="0093052C" w:rsidRPr="005B6191" w:rsidRDefault="0093052C" w:rsidP="003A7F8C">
            <w:pPr>
              <w:jc w:val="center"/>
              <w:rPr>
                <w:b/>
              </w:rPr>
            </w:pPr>
            <w:r w:rsidRPr="005B6191">
              <w:t>7</w:t>
            </w:r>
          </w:p>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Default="0093052C" w:rsidP="003A7F8C">
            <w:r w:rsidRPr="00F94EEF">
              <w:rPr>
                <w:sz w:val="18"/>
              </w:rPr>
              <w:t>Provedení detailní analýzy</w:t>
            </w:r>
          </w:p>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FFFFFF"/>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single" w:sz="4" w:space="0" w:color="auto"/>
            </w:tcBorders>
            <w:shd w:val="clear" w:color="auto" w:fill="auto"/>
            <w:vAlign w:val="center"/>
          </w:tcPr>
          <w:p w:rsidR="0093052C" w:rsidRDefault="0093052C" w:rsidP="003A7F8C"/>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Pr="00F94EEF" w:rsidRDefault="0093052C" w:rsidP="003A7F8C">
            <w:pPr>
              <w:rPr>
                <w:sz w:val="18"/>
              </w:rPr>
            </w:pPr>
            <w:r w:rsidRPr="00F94EEF">
              <w:rPr>
                <w:sz w:val="18"/>
              </w:rPr>
              <w:t>Návrh a implementace specifických rozšíření</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FFFFFF"/>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single" w:sz="4" w:space="0" w:color="auto"/>
            </w:tcBorders>
            <w:shd w:val="clear" w:color="auto" w:fill="auto"/>
            <w:vAlign w:val="center"/>
          </w:tcPr>
          <w:p w:rsidR="0093052C" w:rsidRDefault="0093052C" w:rsidP="003A7F8C"/>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Pr="00F94EEF" w:rsidRDefault="0093052C" w:rsidP="003A7F8C">
            <w:pPr>
              <w:rPr>
                <w:sz w:val="18"/>
              </w:rPr>
            </w:pPr>
            <w:r w:rsidRPr="00F94EEF">
              <w:rPr>
                <w:sz w:val="18"/>
              </w:rPr>
              <w:t>Příprava testovacího plánu a scénářů</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FFFFFF"/>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single" w:sz="4" w:space="0" w:color="auto"/>
            </w:tcBorders>
            <w:shd w:val="clear" w:color="auto" w:fill="auto"/>
            <w:vAlign w:val="center"/>
          </w:tcPr>
          <w:p w:rsidR="0093052C" w:rsidRDefault="0093052C" w:rsidP="003A7F8C"/>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Pr="00F94EEF" w:rsidRDefault="0093052C" w:rsidP="003A7F8C">
            <w:pPr>
              <w:rPr>
                <w:sz w:val="18"/>
              </w:rPr>
            </w:pPr>
            <w:r w:rsidRPr="00F94EEF">
              <w:rPr>
                <w:sz w:val="18"/>
              </w:rPr>
              <w:t>Provedení migrace anonymizovaného vzorku dat</w:t>
            </w:r>
          </w:p>
          <w:p w:rsidR="0093052C" w:rsidRPr="00F94EEF" w:rsidRDefault="0093052C" w:rsidP="003A7F8C">
            <w:pPr>
              <w:rPr>
                <w:sz w:val="18"/>
              </w:rPr>
            </w:pP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FFFFFF"/>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FFFFFF"/>
            <w:vAlign w:val="center"/>
          </w:tcPr>
          <w:p w:rsidR="0093052C" w:rsidRDefault="0093052C" w:rsidP="003A7F8C"/>
        </w:tc>
        <w:tc>
          <w:tcPr>
            <w:tcW w:w="340" w:type="dxa"/>
            <w:tcBorders>
              <w:top w:val="dotted" w:sz="4" w:space="0" w:color="auto"/>
              <w:left w:val="single" w:sz="4" w:space="0" w:color="auto"/>
              <w:bottom w:val="dotted" w:sz="4" w:space="0" w:color="auto"/>
              <w:right w:val="single" w:sz="4" w:space="0" w:color="auto"/>
            </w:tcBorders>
            <w:shd w:val="clear" w:color="auto" w:fill="auto"/>
            <w:vAlign w:val="center"/>
          </w:tcPr>
          <w:p w:rsidR="0093052C" w:rsidRDefault="0093052C" w:rsidP="003A7F8C"/>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Pr="00F94EEF" w:rsidRDefault="0093052C" w:rsidP="003A7F8C">
            <w:pPr>
              <w:rPr>
                <w:sz w:val="18"/>
              </w:rPr>
            </w:pPr>
            <w:r w:rsidRPr="00F94EEF">
              <w:rPr>
                <w:sz w:val="18"/>
              </w:rPr>
              <w:t xml:space="preserve">Nasazení testovací </w:t>
            </w:r>
            <w:r w:rsidR="0055542A">
              <w:rPr>
                <w:sz w:val="18"/>
              </w:rPr>
              <w:t xml:space="preserve">a školící </w:t>
            </w:r>
            <w:r w:rsidRPr="00F94EEF">
              <w:rPr>
                <w:sz w:val="18"/>
              </w:rPr>
              <w:t>instance RESSS</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FFFFFF"/>
            <w:vAlign w:val="center"/>
          </w:tcPr>
          <w:p w:rsidR="0093052C" w:rsidRDefault="0093052C" w:rsidP="003A7F8C"/>
        </w:tc>
        <w:tc>
          <w:tcPr>
            <w:tcW w:w="340" w:type="dxa"/>
            <w:tcBorders>
              <w:top w:val="dotted" w:sz="4" w:space="0" w:color="auto"/>
              <w:left w:val="single" w:sz="4" w:space="0" w:color="auto"/>
              <w:bottom w:val="dotted" w:sz="4" w:space="0" w:color="auto"/>
              <w:right w:val="single" w:sz="4" w:space="0" w:color="auto"/>
            </w:tcBorders>
            <w:shd w:val="clear" w:color="auto" w:fill="FFFFFF"/>
            <w:vAlign w:val="center"/>
          </w:tcPr>
          <w:p w:rsidR="0093052C" w:rsidRDefault="0093052C" w:rsidP="003A7F8C"/>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Pr="00F94EEF" w:rsidRDefault="0093052C" w:rsidP="003A7F8C">
            <w:pPr>
              <w:rPr>
                <w:sz w:val="18"/>
              </w:rPr>
            </w:pPr>
            <w:r w:rsidRPr="00F94EEF">
              <w:rPr>
                <w:sz w:val="18"/>
              </w:rPr>
              <w:t>Poskytnutí součinnosti pro testování</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FFFFFF"/>
            <w:vAlign w:val="center"/>
          </w:tcPr>
          <w:p w:rsidR="0093052C" w:rsidRDefault="0093052C" w:rsidP="003A7F8C"/>
        </w:tc>
        <w:tc>
          <w:tcPr>
            <w:tcW w:w="340" w:type="dxa"/>
            <w:tcBorders>
              <w:top w:val="dotted" w:sz="4" w:space="0" w:color="auto"/>
              <w:left w:val="single" w:sz="4" w:space="0" w:color="auto"/>
              <w:bottom w:val="dotted" w:sz="4" w:space="0" w:color="auto"/>
              <w:right w:val="single" w:sz="4" w:space="0" w:color="auto"/>
            </w:tcBorders>
            <w:shd w:val="clear" w:color="auto" w:fill="FFFFFF"/>
            <w:vAlign w:val="center"/>
          </w:tcPr>
          <w:p w:rsidR="0093052C" w:rsidRDefault="0093052C" w:rsidP="003A7F8C"/>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Pr="00F94EEF" w:rsidRDefault="0093052C" w:rsidP="003A7F8C">
            <w:pPr>
              <w:rPr>
                <w:sz w:val="18"/>
              </w:rPr>
            </w:pPr>
            <w:r w:rsidRPr="00F94EEF">
              <w:rPr>
                <w:sz w:val="18"/>
              </w:rPr>
              <w:t>Provedení migrace dat</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FFFFFF"/>
            <w:vAlign w:val="center"/>
          </w:tcPr>
          <w:p w:rsidR="0093052C" w:rsidRDefault="0093052C" w:rsidP="003A7F8C"/>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Pr="00F94EEF" w:rsidRDefault="0093052C" w:rsidP="003A7F8C">
            <w:pPr>
              <w:rPr>
                <w:sz w:val="18"/>
              </w:rPr>
            </w:pPr>
            <w:r w:rsidRPr="00F94EEF">
              <w:rPr>
                <w:sz w:val="18"/>
              </w:rPr>
              <w:t>Nasazení produkční instance RESSS</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Pr="00F94EEF" w:rsidRDefault="0093052C" w:rsidP="003A7F8C">
            <w:pPr>
              <w:rPr>
                <w:sz w:val="18"/>
              </w:rPr>
            </w:pPr>
            <w:r w:rsidRPr="00F94EEF">
              <w:rPr>
                <w:sz w:val="18"/>
              </w:rPr>
              <w:t>Příprava plánů školení a provedení školení</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r>
      <w:tr w:rsidR="0093052C" w:rsidTr="003A7F8C">
        <w:trPr>
          <w:trHeight w:hRule="exact" w:val="340"/>
          <w:jc w:val="center"/>
        </w:trPr>
        <w:tc>
          <w:tcPr>
            <w:tcW w:w="4394" w:type="dxa"/>
            <w:tcBorders>
              <w:top w:val="nil"/>
              <w:left w:val="nil"/>
              <w:bottom w:val="nil"/>
              <w:right w:val="nil"/>
            </w:tcBorders>
            <w:shd w:val="clear" w:color="auto" w:fill="auto"/>
            <w:tcMar>
              <w:left w:w="113" w:type="dxa"/>
              <w:right w:w="113" w:type="dxa"/>
            </w:tcMar>
            <w:vAlign w:val="center"/>
          </w:tcPr>
          <w:p w:rsidR="0093052C" w:rsidRPr="00F94EEF" w:rsidRDefault="0093052C" w:rsidP="003A7F8C">
            <w:pPr>
              <w:jc w:val="center"/>
              <w:rPr>
                <w:sz w:val="18"/>
              </w:rPr>
            </w:pPr>
          </w:p>
        </w:tc>
        <w:tc>
          <w:tcPr>
            <w:tcW w:w="340" w:type="dxa"/>
            <w:tcBorders>
              <w:top w:val="dotted" w:sz="4" w:space="0" w:color="auto"/>
              <w:left w:val="nil"/>
              <w:bottom w:val="nil"/>
              <w:right w:val="nil"/>
            </w:tcBorders>
            <w:shd w:val="clear" w:color="auto" w:fill="auto"/>
            <w:vAlign w:val="center"/>
          </w:tcPr>
          <w:p w:rsidR="0093052C" w:rsidRDefault="0093052C" w:rsidP="003A7F8C">
            <w:pPr>
              <w:jc w:val="center"/>
            </w:pPr>
          </w:p>
        </w:tc>
        <w:tc>
          <w:tcPr>
            <w:tcW w:w="340" w:type="dxa"/>
            <w:tcBorders>
              <w:top w:val="dotted" w:sz="4" w:space="0" w:color="auto"/>
              <w:left w:val="nil"/>
              <w:bottom w:val="nil"/>
              <w:right w:val="single" w:sz="4" w:space="0" w:color="auto"/>
            </w:tcBorders>
            <w:shd w:val="clear" w:color="auto" w:fill="auto"/>
            <w:vAlign w:val="center"/>
          </w:tcPr>
          <w:p w:rsidR="0093052C" w:rsidRDefault="0093052C" w:rsidP="003A7F8C">
            <w:pPr>
              <w:jc w:val="center"/>
            </w:pPr>
            <w:r>
              <w:t>P</w:t>
            </w:r>
            <w:r w:rsidRPr="00F94EEF">
              <w:rPr>
                <w:vertAlign w:val="subscript"/>
              </w:rPr>
              <w:t>1</w:t>
            </w:r>
          </w:p>
        </w:tc>
        <w:tc>
          <w:tcPr>
            <w:tcW w:w="340" w:type="dxa"/>
            <w:tcBorders>
              <w:top w:val="dotted" w:sz="4" w:space="0" w:color="auto"/>
              <w:left w:val="single" w:sz="4" w:space="0" w:color="auto"/>
              <w:bottom w:val="nil"/>
              <w:right w:val="nil"/>
            </w:tcBorders>
            <w:shd w:val="clear" w:color="auto" w:fill="auto"/>
            <w:vAlign w:val="center"/>
          </w:tcPr>
          <w:p w:rsidR="0093052C" w:rsidRDefault="0093052C" w:rsidP="003A7F8C">
            <w:pPr>
              <w:jc w:val="center"/>
            </w:pPr>
          </w:p>
        </w:tc>
        <w:tc>
          <w:tcPr>
            <w:tcW w:w="340" w:type="dxa"/>
            <w:tcBorders>
              <w:top w:val="dotted" w:sz="4" w:space="0" w:color="auto"/>
              <w:left w:val="nil"/>
              <w:bottom w:val="nil"/>
              <w:right w:val="nil"/>
            </w:tcBorders>
            <w:shd w:val="clear" w:color="auto" w:fill="auto"/>
            <w:vAlign w:val="center"/>
          </w:tcPr>
          <w:p w:rsidR="0093052C" w:rsidRDefault="0093052C" w:rsidP="003A7F8C">
            <w:pPr>
              <w:jc w:val="center"/>
            </w:pPr>
          </w:p>
        </w:tc>
        <w:tc>
          <w:tcPr>
            <w:tcW w:w="340" w:type="dxa"/>
            <w:tcBorders>
              <w:top w:val="dotted" w:sz="4" w:space="0" w:color="auto"/>
              <w:left w:val="nil"/>
              <w:bottom w:val="nil"/>
              <w:right w:val="nil"/>
            </w:tcBorders>
            <w:shd w:val="clear" w:color="auto" w:fill="auto"/>
            <w:vAlign w:val="center"/>
          </w:tcPr>
          <w:p w:rsidR="0093052C" w:rsidRDefault="0093052C" w:rsidP="003A7F8C">
            <w:pPr>
              <w:jc w:val="center"/>
            </w:pPr>
          </w:p>
        </w:tc>
        <w:tc>
          <w:tcPr>
            <w:tcW w:w="340" w:type="dxa"/>
            <w:tcBorders>
              <w:top w:val="dotted" w:sz="4" w:space="0" w:color="auto"/>
              <w:left w:val="nil"/>
              <w:bottom w:val="nil"/>
              <w:right w:val="single" w:sz="4" w:space="0" w:color="auto"/>
            </w:tcBorders>
            <w:shd w:val="clear" w:color="auto" w:fill="auto"/>
            <w:vAlign w:val="center"/>
          </w:tcPr>
          <w:p w:rsidR="0093052C" w:rsidRDefault="0093052C" w:rsidP="003A7F8C">
            <w:pPr>
              <w:jc w:val="center"/>
            </w:pPr>
            <w:r>
              <w:t>P</w:t>
            </w:r>
            <w:r w:rsidRPr="00F94EEF">
              <w:rPr>
                <w:vertAlign w:val="subscript"/>
              </w:rPr>
              <w:t>2</w:t>
            </w:r>
          </w:p>
        </w:tc>
        <w:tc>
          <w:tcPr>
            <w:tcW w:w="340" w:type="dxa"/>
            <w:tcBorders>
              <w:top w:val="dotted" w:sz="4" w:space="0" w:color="auto"/>
              <w:left w:val="single" w:sz="4" w:space="0" w:color="auto"/>
              <w:bottom w:val="nil"/>
              <w:right w:val="single" w:sz="4" w:space="0" w:color="auto"/>
            </w:tcBorders>
            <w:shd w:val="clear" w:color="auto" w:fill="auto"/>
            <w:vAlign w:val="center"/>
          </w:tcPr>
          <w:p w:rsidR="0093052C" w:rsidRDefault="0093052C" w:rsidP="003A7F8C">
            <w:pPr>
              <w:jc w:val="center"/>
            </w:pPr>
            <w:r>
              <w:t>P</w:t>
            </w:r>
            <w:r w:rsidRPr="00F94EEF">
              <w:rPr>
                <w:vertAlign w:val="subscript"/>
              </w:rPr>
              <w:t>3</w:t>
            </w:r>
          </w:p>
        </w:tc>
      </w:tr>
    </w:tbl>
    <w:p w:rsidR="0093052C" w:rsidRDefault="0093052C" w:rsidP="0093052C">
      <w:pPr>
        <w:ind w:left="454"/>
      </w:pPr>
    </w:p>
    <w:p w:rsidR="0093052C" w:rsidRDefault="0093052C" w:rsidP="0093052C">
      <w:pPr>
        <w:ind w:left="454"/>
      </w:pPr>
      <w:r>
        <w:t>Místem plnění „</w:t>
      </w:r>
      <w:r w:rsidRPr="001422BE">
        <w:t xml:space="preserve">Nasazení resortního elektronického systému </w:t>
      </w:r>
      <w:r>
        <w:t xml:space="preserve">spisové služby </w:t>
      </w:r>
      <w:r w:rsidRPr="001422BE">
        <w:t xml:space="preserve">na </w:t>
      </w:r>
      <w:r>
        <w:t>Fondu dalšího vzdělávání“ je primárně sídlo FDV.</w:t>
      </w:r>
    </w:p>
    <w:p w:rsidR="0093052C" w:rsidRDefault="00860495" w:rsidP="006D7851">
      <w:pPr>
        <w:pStyle w:val="Nadpis2"/>
      </w:pPr>
      <w:bookmarkStart w:id="43" w:name="_Toc456948924"/>
      <w:r>
        <w:t>Platební podmínky</w:t>
      </w:r>
      <w:bookmarkEnd w:id="43"/>
    </w:p>
    <w:p w:rsidR="0093052C" w:rsidRDefault="0093052C" w:rsidP="0093052C">
      <w:pPr>
        <w:numPr>
          <w:ilvl w:val="1"/>
          <w:numId w:val="2"/>
        </w:numPr>
        <w:spacing w:after="0" w:line="276" w:lineRule="auto"/>
        <w:jc w:val="both"/>
      </w:pPr>
      <w:r>
        <w:t>Celková cena za plnění „</w:t>
      </w:r>
      <w:r w:rsidRPr="001422BE">
        <w:t xml:space="preserve">Nasazení resortního elektronického systému </w:t>
      </w:r>
      <w:r>
        <w:t xml:space="preserve">spisové služby </w:t>
      </w:r>
      <w:r w:rsidRPr="001422BE">
        <w:t xml:space="preserve">na </w:t>
      </w:r>
      <w:r>
        <w:t>Fondu dalšího vzdělávání“ je cenou jednotkovou za dílo zahrnující cenu případných specifických rozšíření RESSS pro FDV (včetně užívacích práv) a požadované související služby.</w:t>
      </w:r>
    </w:p>
    <w:p w:rsidR="0093052C" w:rsidRDefault="0093052C" w:rsidP="0093052C">
      <w:pPr>
        <w:numPr>
          <w:ilvl w:val="1"/>
          <w:numId w:val="2"/>
        </w:numPr>
        <w:spacing w:after="0" w:line="276" w:lineRule="auto"/>
        <w:jc w:val="both"/>
      </w:pPr>
      <w:r>
        <w:t>Platební (fakturační) milníky plnění „</w:t>
      </w:r>
      <w:r w:rsidRPr="001422BE">
        <w:t xml:space="preserve">Nasazení resortního elektronického systému </w:t>
      </w:r>
      <w:r>
        <w:t xml:space="preserve">spisové služby </w:t>
      </w:r>
      <w:r w:rsidRPr="001422BE">
        <w:t xml:space="preserve">na </w:t>
      </w:r>
      <w:r>
        <w:t>Fondu dalšího vzdělávání“ jsou vázány na dílčí akceptace plnění podle následující tabulky:</w:t>
      </w:r>
    </w:p>
    <w:p w:rsidR="0093052C" w:rsidRDefault="0093052C" w:rsidP="0093052C">
      <w:pPr>
        <w:ind w:left="567"/>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3969"/>
        <w:gridCol w:w="2830"/>
      </w:tblGrid>
      <w:tr w:rsidR="0093052C" w:rsidRPr="00BA537D" w:rsidTr="003A7F8C">
        <w:tc>
          <w:tcPr>
            <w:tcW w:w="1696" w:type="dxa"/>
          </w:tcPr>
          <w:p w:rsidR="0093052C" w:rsidRPr="00BA537D" w:rsidRDefault="0093052C" w:rsidP="003A7F8C">
            <w:pPr>
              <w:pStyle w:val="Small"/>
              <w:rPr>
                <w:b/>
              </w:rPr>
            </w:pPr>
            <w:r w:rsidRPr="00BA537D">
              <w:rPr>
                <w:b/>
              </w:rPr>
              <w:lastRenderedPageBreak/>
              <w:t>Platební milník</w:t>
            </w:r>
          </w:p>
        </w:tc>
        <w:tc>
          <w:tcPr>
            <w:tcW w:w="3969" w:type="dxa"/>
          </w:tcPr>
          <w:p w:rsidR="0093052C" w:rsidRPr="00BA537D" w:rsidRDefault="0093052C" w:rsidP="003A7F8C">
            <w:pPr>
              <w:pStyle w:val="Small"/>
              <w:rPr>
                <w:b/>
              </w:rPr>
            </w:pPr>
            <w:r w:rsidRPr="00BA537D">
              <w:rPr>
                <w:b/>
              </w:rPr>
              <w:t>Dílčí akceptace plnění</w:t>
            </w:r>
          </w:p>
        </w:tc>
        <w:tc>
          <w:tcPr>
            <w:tcW w:w="2830" w:type="dxa"/>
          </w:tcPr>
          <w:p w:rsidR="0093052C" w:rsidRPr="00BA537D" w:rsidRDefault="0093052C" w:rsidP="003A7F8C">
            <w:pPr>
              <w:pStyle w:val="Small"/>
              <w:rPr>
                <w:b/>
              </w:rPr>
            </w:pPr>
            <w:r w:rsidRPr="00BA537D">
              <w:rPr>
                <w:b/>
              </w:rPr>
              <w:t>Výše platby (fakturace)</w:t>
            </w:r>
          </w:p>
        </w:tc>
      </w:tr>
      <w:tr w:rsidR="0093052C" w:rsidRPr="00BA537D" w:rsidTr="003A7F8C">
        <w:tc>
          <w:tcPr>
            <w:tcW w:w="1696" w:type="dxa"/>
          </w:tcPr>
          <w:p w:rsidR="0093052C" w:rsidRPr="00BA537D" w:rsidRDefault="0093052C" w:rsidP="003A7F8C">
            <w:pPr>
              <w:pStyle w:val="Small"/>
              <w:jc w:val="center"/>
            </w:pPr>
            <w:r w:rsidRPr="00BA537D">
              <w:t>P</w:t>
            </w:r>
            <w:r w:rsidRPr="00BA537D">
              <w:rPr>
                <w:vertAlign w:val="subscript"/>
              </w:rPr>
              <w:t>1</w:t>
            </w:r>
          </w:p>
        </w:tc>
        <w:tc>
          <w:tcPr>
            <w:tcW w:w="3969" w:type="dxa"/>
          </w:tcPr>
          <w:p w:rsidR="0093052C" w:rsidRPr="00BA537D" w:rsidRDefault="0093052C" w:rsidP="003A7F8C">
            <w:pPr>
              <w:pStyle w:val="Small"/>
            </w:pPr>
            <w:r w:rsidRPr="00BA537D">
              <w:t>Akceptace analýzy</w:t>
            </w:r>
          </w:p>
        </w:tc>
        <w:tc>
          <w:tcPr>
            <w:tcW w:w="2830" w:type="dxa"/>
          </w:tcPr>
          <w:p w:rsidR="0093052C" w:rsidRPr="00BA537D" w:rsidRDefault="0093052C" w:rsidP="003A7F8C">
            <w:pPr>
              <w:pStyle w:val="Small"/>
            </w:pPr>
            <w:r w:rsidRPr="00BA537D">
              <w:t>20% z celkové ceny</w:t>
            </w:r>
          </w:p>
        </w:tc>
      </w:tr>
      <w:tr w:rsidR="0093052C" w:rsidRPr="00BA537D" w:rsidTr="003A7F8C">
        <w:tc>
          <w:tcPr>
            <w:tcW w:w="1696" w:type="dxa"/>
          </w:tcPr>
          <w:p w:rsidR="0093052C" w:rsidRPr="00BA537D" w:rsidRDefault="0093052C" w:rsidP="003A7F8C">
            <w:pPr>
              <w:pStyle w:val="Small"/>
              <w:jc w:val="center"/>
            </w:pPr>
            <w:r w:rsidRPr="00BA537D">
              <w:t>P</w:t>
            </w:r>
            <w:r w:rsidRPr="00BA537D">
              <w:rPr>
                <w:vertAlign w:val="subscript"/>
              </w:rPr>
              <w:t>2</w:t>
            </w:r>
          </w:p>
        </w:tc>
        <w:tc>
          <w:tcPr>
            <w:tcW w:w="3969" w:type="dxa"/>
          </w:tcPr>
          <w:p w:rsidR="0093052C" w:rsidRPr="00BA537D" w:rsidRDefault="0093052C" w:rsidP="003A7F8C">
            <w:pPr>
              <w:pStyle w:val="Small"/>
            </w:pPr>
            <w:r w:rsidRPr="00BA537D">
              <w:t>Akceptace nasazení a migrací</w:t>
            </w:r>
          </w:p>
        </w:tc>
        <w:tc>
          <w:tcPr>
            <w:tcW w:w="2830" w:type="dxa"/>
          </w:tcPr>
          <w:p w:rsidR="0093052C" w:rsidRPr="00BA537D" w:rsidRDefault="0093052C" w:rsidP="003A7F8C">
            <w:pPr>
              <w:pStyle w:val="Small"/>
            </w:pPr>
            <w:r w:rsidRPr="00BA537D">
              <w:t>50% z celkové ceny</w:t>
            </w:r>
          </w:p>
        </w:tc>
      </w:tr>
      <w:tr w:rsidR="0093052C" w:rsidRPr="00BA537D" w:rsidTr="003A7F8C">
        <w:tc>
          <w:tcPr>
            <w:tcW w:w="1696" w:type="dxa"/>
          </w:tcPr>
          <w:p w:rsidR="0093052C" w:rsidRPr="00BA537D" w:rsidRDefault="0093052C" w:rsidP="003A7F8C">
            <w:pPr>
              <w:pStyle w:val="Small"/>
              <w:jc w:val="center"/>
            </w:pPr>
            <w:r w:rsidRPr="00BA537D">
              <w:t>P</w:t>
            </w:r>
            <w:r w:rsidRPr="00BA537D">
              <w:rPr>
                <w:vertAlign w:val="subscript"/>
              </w:rPr>
              <w:t>3</w:t>
            </w:r>
          </w:p>
        </w:tc>
        <w:tc>
          <w:tcPr>
            <w:tcW w:w="3969" w:type="dxa"/>
          </w:tcPr>
          <w:p w:rsidR="0093052C" w:rsidRPr="00BA537D" w:rsidRDefault="0093052C" w:rsidP="003A7F8C">
            <w:pPr>
              <w:pStyle w:val="Small"/>
            </w:pPr>
            <w:r w:rsidRPr="00BA537D">
              <w:t>Akceptace školení</w:t>
            </w:r>
          </w:p>
        </w:tc>
        <w:tc>
          <w:tcPr>
            <w:tcW w:w="2830" w:type="dxa"/>
          </w:tcPr>
          <w:p w:rsidR="0093052C" w:rsidRPr="00BA537D" w:rsidRDefault="0093052C" w:rsidP="003A7F8C">
            <w:pPr>
              <w:pStyle w:val="Small"/>
            </w:pPr>
            <w:r w:rsidRPr="00BA537D">
              <w:t>30% z celkové ceny</w:t>
            </w:r>
          </w:p>
        </w:tc>
      </w:tr>
    </w:tbl>
    <w:p w:rsidR="0093052C" w:rsidRDefault="0093052C" w:rsidP="0093052C"/>
    <w:p w:rsidR="0093052C" w:rsidRDefault="0093052C" w:rsidP="006D7851">
      <w:pPr>
        <w:pStyle w:val="Nadpis2"/>
      </w:pPr>
      <w:bookmarkStart w:id="44" w:name="_Toc456948925"/>
      <w:r>
        <w:t>Předání, převzetí a akceptace plnění</w:t>
      </w:r>
      <w:bookmarkEnd w:id="44"/>
    </w:p>
    <w:p w:rsidR="0093052C" w:rsidRDefault="0093052C" w:rsidP="0093052C">
      <w:pPr>
        <w:numPr>
          <w:ilvl w:val="1"/>
          <w:numId w:val="2"/>
        </w:numPr>
        <w:spacing w:after="0" w:line="276" w:lineRule="auto"/>
        <w:jc w:val="both"/>
      </w:pPr>
      <w:r>
        <w:t>Vlastní akceptace a převzetí plnění „</w:t>
      </w:r>
      <w:r w:rsidRPr="001422BE">
        <w:t xml:space="preserve">Nasazení resortního elektronického systému </w:t>
      </w:r>
      <w:r>
        <w:t xml:space="preserve">spisové služby </w:t>
      </w:r>
      <w:r w:rsidRPr="001422BE">
        <w:t xml:space="preserve">na </w:t>
      </w:r>
      <w:r>
        <w:t xml:space="preserve">Fondu dalšího vzdělávání“ budou realizovány na základě dílčích akceptací plnění způsoby vymezenými </w:t>
      </w:r>
      <w:r w:rsidR="00CE3E96">
        <w:t>Rámcov</w:t>
      </w:r>
      <w:r>
        <w:t>ou smlouvou. V rámci každé dílčí akceptace budou předávány a akceptovány dílčí výstupy.</w:t>
      </w:r>
      <w:r w:rsidRPr="00485757">
        <w:t xml:space="preserve"> </w:t>
      </w:r>
      <w:r>
        <w:t>Akceptace výstupů probíhá podle typu akceptace způsobem uvedeným v </w:t>
      </w:r>
      <w:r w:rsidR="00CE3E96">
        <w:t>Rámcov</w:t>
      </w:r>
      <w:r>
        <w:t>é smlouvě. Akceptace výstupů probíhá k termínu ukončení etapy, v rámci které je výstup realizován s tím, že akceptace musí být dokončena v termínu etapy.</w:t>
      </w:r>
    </w:p>
    <w:p w:rsidR="0093052C" w:rsidRDefault="0093052C" w:rsidP="0093052C">
      <w:pPr>
        <w:numPr>
          <w:ilvl w:val="1"/>
          <w:numId w:val="2"/>
        </w:numPr>
        <w:spacing w:after="0" w:line="276" w:lineRule="auto"/>
        <w:jc w:val="both"/>
      </w:pPr>
      <w:r>
        <w:t>Dílčí akceptace plnění „</w:t>
      </w:r>
      <w:r w:rsidRPr="001422BE">
        <w:t xml:space="preserve">Nasazení resortního elektronického systému </w:t>
      </w:r>
      <w:r>
        <w:t xml:space="preserve">spisové služby </w:t>
      </w:r>
      <w:r w:rsidRPr="001422BE">
        <w:t xml:space="preserve">na </w:t>
      </w:r>
      <w:r>
        <w:t>Fondu dalšího vzdělávání“ jsou tyto:</w:t>
      </w:r>
    </w:p>
    <w:p w:rsidR="0093052C" w:rsidRDefault="0093052C" w:rsidP="0093052C">
      <w:pPr>
        <w:numPr>
          <w:ilvl w:val="2"/>
          <w:numId w:val="2"/>
        </w:numPr>
        <w:spacing w:after="0" w:line="276" w:lineRule="auto"/>
        <w:jc w:val="both"/>
      </w:pPr>
      <w:r>
        <w:t>Akceptace analýzy.</w:t>
      </w:r>
    </w:p>
    <w:p w:rsidR="0093052C" w:rsidRDefault="0093052C" w:rsidP="0093052C">
      <w:pPr>
        <w:numPr>
          <w:ilvl w:val="2"/>
          <w:numId w:val="2"/>
        </w:numPr>
        <w:spacing w:after="0" w:line="276" w:lineRule="auto"/>
        <w:jc w:val="both"/>
      </w:pPr>
      <w:r>
        <w:t>Akceptace nasazení a migrací.</w:t>
      </w:r>
    </w:p>
    <w:p w:rsidR="0093052C" w:rsidRDefault="0093052C" w:rsidP="0093052C">
      <w:pPr>
        <w:numPr>
          <w:ilvl w:val="2"/>
          <w:numId w:val="2"/>
        </w:numPr>
        <w:spacing w:after="0" w:line="276" w:lineRule="auto"/>
        <w:jc w:val="both"/>
      </w:pPr>
      <w:r>
        <w:t>Akceptace školení.</w:t>
      </w:r>
    </w:p>
    <w:p w:rsidR="0093052C" w:rsidRDefault="0093052C" w:rsidP="0093052C">
      <w:pPr>
        <w:numPr>
          <w:ilvl w:val="1"/>
          <w:numId w:val="2"/>
        </w:numPr>
        <w:spacing w:after="0" w:line="276" w:lineRule="auto"/>
        <w:jc w:val="both"/>
      </w:pPr>
      <w:r>
        <w:t>„Akceptace analýzy“ zahrnuje předání a akceptaci výstupů realizovaných Dodavatelem v etapě „Provedení detailní analýzy“ a je provedena ke konci této etapy. Následující tabulka uvádí výčet výstupů určených k předání a akceptaci.</w:t>
      </w:r>
    </w:p>
    <w:p w:rsidR="0093052C" w:rsidRDefault="0093052C" w:rsidP="0093052C">
      <w:pPr>
        <w:ind w:left="567"/>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3833"/>
        <w:gridCol w:w="2824"/>
      </w:tblGrid>
      <w:tr w:rsidR="0093052C" w:rsidRPr="00BA537D" w:rsidTr="003A7F8C">
        <w:tc>
          <w:tcPr>
            <w:tcW w:w="1838" w:type="dxa"/>
          </w:tcPr>
          <w:p w:rsidR="0093052C" w:rsidRPr="00BA537D" w:rsidRDefault="0093052C" w:rsidP="003A7F8C">
            <w:pPr>
              <w:pStyle w:val="Small"/>
              <w:rPr>
                <w:b/>
              </w:rPr>
            </w:pPr>
            <w:r w:rsidRPr="00BA537D">
              <w:rPr>
                <w:b/>
              </w:rPr>
              <w:t>Výstup</w:t>
            </w:r>
          </w:p>
        </w:tc>
        <w:tc>
          <w:tcPr>
            <w:tcW w:w="3833" w:type="dxa"/>
          </w:tcPr>
          <w:p w:rsidR="0093052C" w:rsidRPr="00BA537D" w:rsidRDefault="0093052C" w:rsidP="003A7F8C">
            <w:pPr>
              <w:pStyle w:val="Small"/>
              <w:rPr>
                <w:b/>
              </w:rPr>
            </w:pPr>
            <w:r w:rsidRPr="00BA537D">
              <w:rPr>
                <w:b/>
              </w:rPr>
              <w:t>Etapa zpracování výstupu</w:t>
            </w:r>
          </w:p>
        </w:tc>
        <w:tc>
          <w:tcPr>
            <w:tcW w:w="2824" w:type="dxa"/>
          </w:tcPr>
          <w:p w:rsidR="0093052C" w:rsidRPr="00BA537D" w:rsidRDefault="0093052C" w:rsidP="003A7F8C">
            <w:pPr>
              <w:pStyle w:val="Small"/>
              <w:rPr>
                <w:b/>
              </w:rPr>
            </w:pPr>
            <w:r w:rsidRPr="00BA537D">
              <w:rPr>
                <w:b/>
              </w:rPr>
              <w:t>Typ předání / akceptace</w:t>
            </w:r>
          </w:p>
        </w:tc>
      </w:tr>
      <w:tr w:rsidR="0093052C" w:rsidRPr="00BA537D" w:rsidTr="003A7F8C">
        <w:tc>
          <w:tcPr>
            <w:tcW w:w="1838" w:type="dxa"/>
          </w:tcPr>
          <w:p w:rsidR="0093052C" w:rsidRPr="00BA537D" w:rsidRDefault="0093052C" w:rsidP="003A7F8C">
            <w:pPr>
              <w:pStyle w:val="Small"/>
            </w:pPr>
            <w:r w:rsidRPr="00BA537D">
              <w:t>Analytický model</w:t>
            </w:r>
          </w:p>
        </w:tc>
        <w:tc>
          <w:tcPr>
            <w:tcW w:w="3833" w:type="dxa"/>
          </w:tcPr>
          <w:p w:rsidR="0093052C" w:rsidRPr="00BA537D" w:rsidRDefault="0093052C" w:rsidP="003A7F8C">
            <w:pPr>
              <w:pStyle w:val="Small"/>
            </w:pPr>
            <w:r w:rsidRPr="00BA537D">
              <w:t>Provedení detailní analýzy</w:t>
            </w:r>
          </w:p>
        </w:tc>
        <w:tc>
          <w:tcPr>
            <w:tcW w:w="2824" w:type="dxa"/>
          </w:tcPr>
          <w:p w:rsidR="0093052C" w:rsidRPr="00BA537D" w:rsidRDefault="0093052C" w:rsidP="003A7F8C">
            <w:pPr>
              <w:pStyle w:val="Small"/>
            </w:pPr>
            <w:r w:rsidRPr="00BA537D">
              <w:t>Akceptace dokumentu</w:t>
            </w:r>
          </w:p>
        </w:tc>
      </w:tr>
    </w:tbl>
    <w:p w:rsidR="0093052C" w:rsidRDefault="0093052C" w:rsidP="0093052C">
      <w:pPr>
        <w:ind w:left="567"/>
      </w:pPr>
    </w:p>
    <w:p w:rsidR="0093052C" w:rsidRDefault="0093052C" w:rsidP="0093052C">
      <w:pPr>
        <w:numPr>
          <w:ilvl w:val="1"/>
          <w:numId w:val="2"/>
        </w:numPr>
        <w:spacing w:after="0" w:line="276" w:lineRule="auto"/>
        <w:jc w:val="both"/>
      </w:pPr>
      <w:r>
        <w:t>„Akceptace nasazení a migrací“ zahrnuje předání a akceptaci výstupů zpracovaných Dodavatelem v etapách „</w:t>
      </w:r>
      <w:r w:rsidRPr="00DC4B3A">
        <w:t>Návrh a implementace specifických rozšíření</w:t>
      </w:r>
      <w:r>
        <w:t xml:space="preserve">“, „Nasazení produkční instance RESSS“, „Nasazení testovací instance RESSS“, „Nasazení školící instance RESSS“, „Provedení migrace dat“, „Provedení migrace anonymizovaného vzorku dat“ a „Příprava testovacího plánu a scénářů“. „Akceptace nasazení a migrací“ je provedena ke konci etapy „Provedení migrace dat“. </w:t>
      </w:r>
      <w:r w:rsidRPr="007602A3">
        <w:t>Následující tabulka uvádí výčet výstupů určených k předání a akceptaci.</w:t>
      </w:r>
    </w:p>
    <w:p w:rsidR="0093052C" w:rsidRDefault="0093052C" w:rsidP="0093052C">
      <w:pPr>
        <w:ind w:left="567"/>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3833"/>
        <w:gridCol w:w="2824"/>
      </w:tblGrid>
      <w:tr w:rsidR="0093052C" w:rsidRPr="00BA537D" w:rsidTr="003A7F8C">
        <w:tc>
          <w:tcPr>
            <w:tcW w:w="1838" w:type="dxa"/>
          </w:tcPr>
          <w:p w:rsidR="0093052C" w:rsidRPr="00BA537D" w:rsidRDefault="0093052C" w:rsidP="003A7F8C">
            <w:pPr>
              <w:pStyle w:val="Small"/>
              <w:jc w:val="left"/>
              <w:rPr>
                <w:b/>
              </w:rPr>
            </w:pPr>
            <w:r w:rsidRPr="00BA537D">
              <w:rPr>
                <w:b/>
              </w:rPr>
              <w:t>Výstup</w:t>
            </w:r>
          </w:p>
        </w:tc>
        <w:tc>
          <w:tcPr>
            <w:tcW w:w="3833" w:type="dxa"/>
          </w:tcPr>
          <w:p w:rsidR="0093052C" w:rsidRPr="00BA537D" w:rsidRDefault="0093052C" w:rsidP="003A7F8C">
            <w:pPr>
              <w:pStyle w:val="Small"/>
              <w:jc w:val="left"/>
              <w:rPr>
                <w:b/>
              </w:rPr>
            </w:pPr>
            <w:r w:rsidRPr="00BA537D">
              <w:rPr>
                <w:b/>
              </w:rPr>
              <w:t>Etapa zpracování výstupu</w:t>
            </w:r>
          </w:p>
        </w:tc>
        <w:tc>
          <w:tcPr>
            <w:tcW w:w="2824" w:type="dxa"/>
          </w:tcPr>
          <w:p w:rsidR="0093052C" w:rsidRPr="00BA537D" w:rsidRDefault="0093052C" w:rsidP="003A7F8C">
            <w:pPr>
              <w:pStyle w:val="Small"/>
              <w:jc w:val="left"/>
              <w:rPr>
                <w:b/>
              </w:rPr>
            </w:pPr>
            <w:r w:rsidRPr="00BA537D">
              <w:rPr>
                <w:b/>
              </w:rPr>
              <w:t>Typ předání / akceptace</w:t>
            </w:r>
          </w:p>
        </w:tc>
      </w:tr>
      <w:tr w:rsidR="0093052C" w:rsidRPr="00BA537D" w:rsidTr="003A7F8C">
        <w:tc>
          <w:tcPr>
            <w:tcW w:w="1838" w:type="dxa"/>
          </w:tcPr>
          <w:p w:rsidR="0093052C" w:rsidRPr="00BA537D" w:rsidRDefault="0093052C" w:rsidP="003A7F8C">
            <w:pPr>
              <w:pStyle w:val="Small"/>
              <w:jc w:val="left"/>
            </w:pPr>
            <w:r w:rsidRPr="00BA537D">
              <w:t>Model návrhu</w:t>
            </w:r>
          </w:p>
        </w:tc>
        <w:tc>
          <w:tcPr>
            <w:tcW w:w="3833" w:type="dxa"/>
          </w:tcPr>
          <w:p w:rsidR="0093052C" w:rsidRPr="00BA537D" w:rsidRDefault="0093052C" w:rsidP="003A7F8C">
            <w:pPr>
              <w:pStyle w:val="Small"/>
              <w:jc w:val="left"/>
            </w:pPr>
            <w:r w:rsidRPr="00BA537D">
              <w:t>Návrh a implementace specifických rozšíření</w:t>
            </w:r>
          </w:p>
        </w:tc>
        <w:tc>
          <w:tcPr>
            <w:tcW w:w="2824" w:type="dxa"/>
          </w:tcPr>
          <w:p w:rsidR="0093052C" w:rsidRPr="00BA537D" w:rsidRDefault="0093052C" w:rsidP="003A7F8C">
            <w:pPr>
              <w:pStyle w:val="Small"/>
              <w:jc w:val="left"/>
            </w:pPr>
            <w:r w:rsidRPr="00BA537D">
              <w:t>Akceptace dokumentu</w:t>
            </w:r>
          </w:p>
        </w:tc>
      </w:tr>
      <w:tr w:rsidR="0093052C" w:rsidRPr="00BA537D" w:rsidTr="003A7F8C">
        <w:tc>
          <w:tcPr>
            <w:tcW w:w="1838" w:type="dxa"/>
          </w:tcPr>
          <w:p w:rsidR="0093052C" w:rsidRPr="00BA537D" w:rsidRDefault="0093052C" w:rsidP="003A7F8C">
            <w:pPr>
              <w:pStyle w:val="Small"/>
              <w:jc w:val="left"/>
            </w:pPr>
            <w:r w:rsidRPr="00BA537D">
              <w:t>Plán testů</w:t>
            </w:r>
          </w:p>
        </w:tc>
        <w:tc>
          <w:tcPr>
            <w:tcW w:w="3833" w:type="dxa"/>
          </w:tcPr>
          <w:p w:rsidR="0093052C" w:rsidRPr="00BA537D" w:rsidRDefault="0093052C" w:rsidP="003A7F8C">
            <w:pPr>
              <w:pStyle w:val="Small"/>
              <w:jc w:val="left"/>
            </w:pPr>
            <w:r w:rsidRPr="00BA537D">
              <w:t>Příprava testovacího plánu a scénářů</w:t>
            </w:r>
          </w:p>
        </w:tc>
        <w:tc>
          <w:tcPr>
            <w:tcW w:w="2824" w:type="dxa"/>
          </w:tcPr>
          <w:p w:rsidR="0093052C" w:rsidRPr="00BA537D" w:rsidRDefault="0093052C" w:rsidP="003A7F8C">
            <w:pPr>
              <w:pStyle w:val="Small"/>
              <w:jc w:val="left"/>
            </w:pPr>
            <w:r w:rsidRPr="00BA537D">
              <w:t>Akceptace dokumentu</w:t>
            </w:r>
          </w:p>
        </w:tc>
      </w:tr>
      <w:tr w:rsidR="0093052C" w:rsidRPr="00BA537D" w:rsidTr="003A7F8C">
        <w:tc>
          <w:tcPr>
            <w:tcW w:w="1838" w:type="dxa"/>
          </w:tcPr>
          <w:p w:rsidR="0093052C" w:rsidRPr="00BA537D" w:rsidRDefault="0093052C" w:rsidP="003A7F8C">
            <w:pPr>
              <w:pStyle w:val="Small"/>
              <w:jc w:val="left"/>
            </w:pPr>
            <w:r w:rsidRPr="00BA537D">
              <w:t>Testovací scénáře</w:t>
            </w:r>
          </w:p>
        </w:tc>
        <w:tc>
          <w:tcPr>
            <w:tcW w:w="3833" w:type="dxa"/>
          </w:tcPr>
          <w:p w:rsidR="0093052C" w:rsidRPr="00BA537D" w:rsidRDefault="0093052C" w:rsidP="003A7F8C">
            <w:pPr>
              <w:pStyle w:val="Small"/>
              <w:jc w:val="left"/>
            </w:pPr>
            <w:r w:rsidRPr="00BA537D">
              <w:t>Příprava testovacího plánu a scénářů</w:t>
            </w:r>
          </w:p>
        </w:tc>
        <w:tc>
          <w:tcPr>
            <w:tcW w:w="2824" w:type="dxa"/>
          </w:tcPr>
          <w:p w:rsidR="0093052C" w:rsidRPr="00BA537D" w:rsidRDefault="0093052C" w:rsidP="003A7F8C">
            <w:pPr>
              <w:pStyle w:val="Small"/>
              <w:jc w:val="left"/>
            </w:pPr>
            <w:r w:rsidRPr="00BA537D">
              <w:t>Akceptace dokumentu</w:t>
            </w:r>
          </w:p>
        </w:tc>
      </w:tr>
      <w:tr w:rsidR="0093052C" w:rsidRPr="00BA537D" w:rsidTr="003A7F8C">
        <w:tc>
          <w:tcPr>
            <w:tcW w:w="1838" w:type="dxa"/>
          </w:tcPr>
          <w:p w:rsidR="0093052C" w:rsidRPr="00BA537D" w:rsidRDefault="0093052C" w:rsidP="003A7F8C">
            <w:pPr>
              <w:pStyle w:val="Small"/>
              <w:jc w:val="left"/>
            </w:pPr>
            <w:r w:rsidRPr="00BA537D">
              <w:t>Instalační média</w:t>
            </w:r>
          </w:p>
        </w:tc>
        <w:tc>
          <w:tcPr>
            <w:tcW w:w="3833" w:type="dxa"/>
          </w:tcPr>
          <w:p w:rsidR="0093052C" w:rsidRPr="00BA537D" w:rsidRDefault="0093052C" w:rsidP="003A7F8C">
            <w:pPr>
              <w:pStyle w:val="Small"/>
              <w:jc w:val="left"/>
            </w:pPr>
            <w:r w:rsidRPr="00BA537D">
              <w:t>Návrh a implementace specifických rozšíření</w:t>
            </w:r>
          </w:p>
        </w:tc>
        <w:tc>
          <w:tcPr>
            <w:tcW w:w="2824" w:type="dxa"/>
          </w:tcPr>
          <w:p w:rsidR="0093052C" w:rsidRPr="00BA537D" w:rsidRDefault="0093052C" w:rsidP="003A7F8C">
            <w:pPr>
              <w:pStyle w:val="Small"/>
              <w:jc w:val="left"/>
            </w:pPr>
            <w:r w:rsidRPr="00BA537D">
              <w:t>Předání</w:t>
            </w:r>
          </w:p>
        </w:tc>
      </w:tr>
      <w:tr w:rsidR="0093052C" w:rsidRPr="00BA537D" w:rsidTr="003A7F8C">
        <w:tc>
          <w:tcPr>
            <w:tcW w:w="1838" w:type="dxa"/>
          </w:tcPr>
          <w:p w:rsidR="0093052C" w:rsidRPr="00BA537D" w:rsidRDefault="0093052C" w:rsidP="003A7F8C">
            <w:pPr>
              <w:pStyle w:val="Small"/>
              <w:jc w:val="left"/>
            </w:pPr>
            <w:r w:rsidRPr="00BA537D">
              <w:t>Užívací práva</w:t>
            </w:r>
          </w:p>
        </w:tc>
        <w:tc>
          <w:tcPr>
            <w:tcW w:w="3833" w:type="dxa"/>
          </w:tcPr>
          <w:p w:rsidR="0093052C" w:rsidRPr="00BA537D" w:rsidRDefault="0093052C" w:rsidP="003A7F8C">
            <w:pPr>
              <w:pStyle w:val="Small"/>
              <w:jc w:val="left"/>
            </w:pPr>
            <w:r w:rsidRPr="00BA537D">
              <w:t>Návrh a implementace specifických rozšíření</w:t>
            </w:r>
          </w:p>
        </w:tc>
        <w:tc>
          <w:tcPr>
            <w:tcW w:w="2824" w:type="dxa"/>
          </w:tcPr>
          <w:p w:rsidR="0093052C" w:rsidRPr="00BA537D" w:rsidRDefault="0093052C" w:rsidP="003A7F8C">
            <w:pPr>
              <w:pStyle w:val="Small"/>
              <w:jc w:val="left"/>
            </w:pPr>
            <w:r w:rsidRPr="00BA537D">
              <w:t>Předání</w:t>
            </w:r>
          </w:p>
        </w:tc>
      </w:tr>
      <w:tr w:rsidR="0093052C" w:rsidRPr="00BA537D" w:rsidTr="003A7F8C">
        <w:tc>
          <w:tcPr>
            <w:tcW w:w="1838" w:type="dxa"/>
          </w:tcPr>
          <w:p w:rsidR="0093052C" w:rsidRPr="00BA537D" w:rsidRDefault="0093052C" w:rsidP="003A7F8C">
            <w:pPr>
              <w:pStyle w:val="Small"/>
              <w:jc w:val="left"/>
            </w:pPr>
            <w:r w:rsidRPr="00BA537D">
              <w:t>Zdrojové kódy</w:t>
            </w:r>
          </w:p>
        </w:tc>
        <w:tc>
          <w:tcPr>
            <w:tcW w:w="3833" w:type="dxa"/>
          </w:tcPr>
          <w:p w:rsidR="0093052C" w:rsidRPr="00BA537D" w:rsidRDefault="0093052C" w:rsidP="003A7F8C">
            <w:pPr>
              <w:pStyle w:val="Small"/>
              <w:jc w:val="left"/>
            </w:pPr>
            <w:r w:rsidRPr="00BA537D">
              <w:t>Návrh a implementace specifických rozšíření</w:t>
            </w:r>
          </w:p>
        </w:tc>
        <w:tc>
          <w:tcPr>
            <w:tcW w:w="2824" w:type="dxa"/>
          </w:tcPr>
          <w:p w:rsidR="0093052C" w:rsidRPr="00BA537D" w:rsidRDefault="0093052C" w:rsidP="003A7F8C">
            <w:pPr>
              <w:pStyle w:val="Small"/>
              <w:jc w:val="left"/>
            </w:pPr>
            <w:r w:rsidRPr="00BA537D">
              <w:t>Předání</w:t>
            </w:r>
          </w:p>
        </w:tc>
      </w:tr>
      <w:tr w:rsidR="0093052C" w:rsidRPr="00BA537D" w:rsidTr="003A7F8C">
        <w:tc>
          <w:tcPr>
            <w:tcW w:w="1838" w:type="dxa"/>
          </w:tcPr>
          <w:p w:rsidR="0093052C" w:rsidRPr="00BA537D" w:rsidRDefault="0093052C" w:rsidP="003A7F8C">
            <w:pPr>
              <w:pStyle w:val="Small"/>
              <w:jc w:val="left"/>
            </w:pPr>
            <w:r w:rsidRPr="00BA537D">
              <w:t>Dokumentace</w:t>
            </w:r>
          </w:p>
        </w:tc>
        <w:tc>
          <w:tcPr>
            <w:tcW w:w="3833" w:type="dxa"/>
          </w:tcPr>
          <w:p w:rsidR="0093052C" w:rsidRPr="00BA537D" w:rsidRDefault="0093052C" w:rsidP="003A7F8C">
            <w:pPr>
              <w:pStyle w:val="Small"/>
              <w:jc w:val="left"/>
            </w:pPr>
            <w:r w:rsidRPr="00BA537D">
              <w:t>Návrh a implementace specifických rozšíření</w:t>
            </w:r>
          </w:p>
        </w:tc>
        <w:tc>
          <w:tcPr>
            <w:tcW w:w="2824" w:type="dxa"/>
          </w:tcPr>
          <w:p w:rsidR="0093052C" w:rsidRPr="00BA537D" w:rsidRDefault="0093052C" w:rsidP="003A7F8C">
            <w:pPr>
              <w:pStyle w:val="Small"/>
              <w:jc w:val="left"/>
            </w:pPr>
            <w:r w:rsidRPr="00BA537D">
              <w:t>Akceptace dokumentu</w:t>
            </w:r>
          </w:p>
        </w:tc>
      </w:tr>
      <w:tr w:rsidR="0093052C" w:rsidRPr="00BA537D" w:rsidTr="003A7F8C">
        <w:tc>
          <w:tcPr>
            <w:tcW w:w="1838" w:type="dxa"/>
          </w:tcPr>
          <w:p w:rsidR="0093052C" w:rsidRPr="00BA537D" w:rsidRDefault="0093052C" w:rsidP="003A7F8C">
            <w:pPr>
              <w:pStyle w:val="Small"/>
              <w:jc w:val="left"/>
            </w:pPr>
            <w:r w:rsidRPr="00BA537D">
              <w:t>Produkční instance RESSS</w:t>
            </w:r>
          </w:p>
        </w:tc>
        <w:tc>
          <w:tcPr>
            <w:tcW w:w="3833" w:type="dxa"/>
          </w:tcPr>
          <w:p w:rsidR="0093052C" w:rsidRPr="00BA537D" w:rsidRDefault="0093052C" w:rsidP="003A7F8C">
            <w:pPr>
              <w:pStyle w:val="Small"/>
              <w:jc w:val="left"/>
            </w:pPr>
            <w:r w:rsidRPr="00BA537D">
              <w:t>Nasazení produkční instance RESSS</w:t>
            </w:r>
          </w:p>
        </w:tc>
        <w:tc>
          <w:tcPr>
            <w:tcW w:w="2824" w:type="dxa"/>
          </w:tcPr>
          <w:p w:rsidR="0093052C" w:rsidRPr="00BA537D" w:rsidRDefault="0093052C" w:rsidP="003A7F8C">
            <w:pPr>
              <w:pStyle w:val="Small"/>
              <w:jc w:val="left"/>
            </w:pPr>
            <w:r w:rsidRPr="00BA537D">
              <w:t>Akceptace softwarového díla</w:t>
            </w:r>
          </w:p>
        </w:tc>
      </w:tr>
      <w:tr w:rsidR="0093052C" w:rsidRPr="00BA537D" w:rsidTr="003A7F8C">
        <w:tc>
          <w:tcPr>
            <w:tcW w:w="1838" w:type="dxa"/>
          </w:tcPr>
          <w:p w:rsidR="0093052C" w:rsidRPr="00BA537D" w:rsidRDefault="0093052C" w:rsidP="003A7F8C">
            <w:pPr>
              <w:pStyle w:val="Small"/>
              <w:jc w:val="left"/>
            </w:pPr>
            <w:r w:rsidRPr="00BA537D">
              <w:t xml:space="preserve">Testovací </w:t>
            </w:r>
            <w:r w:rsidR="0055542A">
              <w:t xml:space="preserve">a školící </w:t>
            </w:r>
            <w:r w:rsidRPr="00BA537D">
              <w:t>instance RESSS</w:t>
            </w:r>
          </w:p>
        </w:tc>
        <w:tc>
          <w:tcPr>
            <w:tcW w:w="3833" w:type="dxa"/>
          </w:tcPr>
          <w:p w:rsidR="0093052C" w:rsidRPr="00BA537D" w:rsidRDefault="0093052C" w:rsidP="003A7F8C">
            <w:pPr>
              <w:pStyle w:val="Small"/>
              <w:jc w:val="left"/>
            </w:pPr>
            <w:r w:rsidRPr="00BA537D">
              <w:t>Nasazení testovací</w:t>
            </w:r>
            <w:r w:rsidR="0055542A">
              <w:t xml:space="preserve"> a školící</w:t>
            </w:r>
            <w:r w:rsidRPr="00BA537D">
              <w:t xml:space="preserve"> instance RESSS</w:t>
            </w:r>
          </w:p>
        </w:tc>
        <w:tc>
          <w:tcPr>
            <w:tcW w:w="2824" w:type="dxa"/>
          </w:tcPr>
          <w:p w:rsidR="0093052C" w:rsidRPr="00BA537D" w:rsidRDefault="0093052C" w:rsidP="003A7F8C">
            <w:pPr>
              <w:pStyle w:val="Small"/>
              <w:jc w:val="left"/>
            </w:pPr>
            <w:r w:rsidRPr="00BA537D">
              <w:t>Akceptace softwarového díla</w:t>
            </w:r>
          </w:p>
        </w:tc>
      </w:tr>
      <w:tr w:rsidR="0093052C" w:rsidRPr="00BA537D" w:rsidTr="003A7F8C">
        <w:tc>
          <w:tcPr>
            <w:tcW w:w="1838" w:type="dxa"/>
          </w:tcPr>
          <w:p w:rsidR="0093052C" w:rsidRPr="00BA537D" w:rsidRDefault="0093052C" w:rsidP="003A7F8C">
            <w:pPr>
              <w:pStyle w:val="Small"/>
              <w:jc w:val="left"/>
            </w:pPr>
            <w:r w:rsidRPr="00BA537D">
              <w:lastRenderedPageBreak/>
              <w:t>Přenesená data do produkční instance RESSS</w:t>
            </w:r>
          </w:p>
        </w:tc>
        <w:tc>
          <w:tcPr>
            <w:tcW w:w="3833" w:type="dxa"/>
          </w:tcPr>
          <w:p w:rsidR="0093052C" w:rsidRPr="00BA537D" w:rsidRDefault="0093052C" w:rsidP="003A7F8C">
            <w:pPr>
              <w:pStyle w:val="Small"/>
              <w:jc w:val="left"/>
            </w:pPr>
            <w:r w:rsidRPr="00BA537D">
              <w:t>Provedení migrace dat</w:t>
            </w:r>
          </w:p>
        </w:tc>
        <w:tc>
          <w:tcPr>
            <w:tcW w:w="2824" w:type="dxa"/>
          </w:tcPr>
          <w:p w:rsidR="0093052C" w:rsidRPr="00BA537D" w:rsidRDefault="0093052C" w:rsidP="003A7F8C">
            <w:pPr>
              <w:pStyle w:val="Small"/>
              <w:jc w:val="left"/>
            </w:pPr>
            <w:r w:rsidRPr="00BA537D">
              <w:t>Akceptace jednorázové služby</w:t>
            </w:r>
          </w:p>
        </w:tc>
      </w:tr>
      <w:tr w:rsidR="0093052C" w:rsidRPr="00BA537D" w:rsidTr="003A7F8C">
        <w:tc>
          <w:tcPr>
            <w:tcW w:w="1838" w:type="dxa"/>
          </w:tcPr>
          <w:p w:rsidR="0093052C" w:rsidRPr="00BA537D" w:rsidRDefault="0093052C" w:rsidP="003A7F8C">
            <w:pPr>
              <w:pStyle w:val="Small"/>
              <w:jc w:val="left"/>
            </w:pPr>
            <w:r w:rsidRPr="00BA537D">
              <w:t>Přenesená data do testovací a školicí instance RESSS</w:t>
            </w:r>
          </w:p>
        </w:tc>
        <w:tc>
          <w:tcPr>
            <w:tcW w:w="3833" w:type="dxa"/>
          </w:tcPr>
          <w:p w:rsidR="0093052C" w:rsidRPr="00BA537D" w:rsidRDefault="0093052C" w:rsidP="003A7F8C">
            <w:pPr>
              <w:pStyle w:val="Small"/>
              <w:jc w:val="left"/>
            </w:pPr>
            <w:r w:rsidRPr="00BA537D">
              <w:t>Provedení anonymizovaného vzorku dat</w:t>
            </w:r>
          </w:p>
        </w:tc>
        <w:tc>
          <w:tcPr>
            <w:tcW w:w="2824" w:type="dxa"/>
          </w:tcPr>
          <w:p w:rsidR="0093052C" w:rsidRPr="00BA537D" w:rsidRDefault="0093052C" w:rsidP="003A7F8C">
            <w:pPr>
              <w:pStyle w:val="Small"/>
              <w:jc w:val="left"/>
            </w:pPr>
            <w:r w:rsidRPr="00BA537D">
              <w:t>Akceptace jednorázové služby</w:t>
            </w:r>
          </w:p>
        </w:tc>
      </w:tr>
    </w:tbl>
    <w:p w:rsidR="0093052C" w:rsidRPr="007602A3" w:rsidRDefault="0093052C" w:rsidP="0093052C"/>
    <w:p w:rsidR="0093052C" w:rsidRDefault="0093052C" w:rsidP="0093052C">
      <w:pPr>
        <w:numPr>
          <w:ilvl w:val="1"/>
          <w:numId w:val="2"/>
        </w:numPr>
        <w:spacing w:after="0" w:line="276" w:lineRule="auto"/>
        <w:jc w:val="both"/>
      </w:pPr>
      <w:r>
        <w:t>„Akceptace školení“ zahrnuje předání a akceptaci výstupů realizovaných Dodavatelem v rámci etapy „Příprava plánu školení a provedení školení“. „A</w:t>
      </w:r>
      <w:r w:rsidR="0055542A">
        <w:t xml:space="preserve">kceptace školení“ je provedena </w:t>
      </w:r>
      <w:r>
        <w:t>ke konci etapy „Příprava plánů školení a provedení školení“</w:t>
      </w:r>
      <w:r w:rsidRPr="007602A3">
        <w:t>.</w:t>
      </w:r>
      <w:r>
        <w:t xml:space="preserve"> </w:t>
      </w:r>
      <w:r w:rsidRPr="007602A3">
        <w:t>Následující tabulka uvádí výčet výstupů určených k předání a akceptaci.</w:t>
      </w:r>
    </w:p>
    <w:p w:rsidR="0093052C" w:rsidRDefault="0093052C" w:rsidP="0093052C">
      <w:pPr>
        <w:ind w:left="567"/>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3833"/>
        <w:gridCol w:w="2824"/>
      </w:tblGrid>
      <w:tr w:rsidR="0093052C" w:rsidRPr="00BA537D" w:rsidTr="003A7F8C">
        <w:trPr>
          <w:tblHeader/>
        </w:trPr>
        <w:tc>
          <w:tcPr>
            <w:tcW w:w="1838" w:type="dxa"/>
          </w:tcPr>
          <w:p w:rsidR="0093052C" w:rsidRPr="00BA537D" w:rsidRDefault="0093052C" w:rsidP="003A7F8C">
            <w:pPr>
              <w:rPr>
                <w:b/>
                <w:sz w:val="18"/>
              </w:rPr>
            </w:pPr>
            <w:r w:rsidRPr="00BA537D">
              <w:rPr>
                <w:b/>
                <w:sz w:val="18"/>
              </w:rPr>
              <w:t>Výstup</w:t>
            </w:r>
          </w:p>
        </w:tc>
        <w:tc>
          <w:tcPr>
            <w:tcW w:w="3833" w:type="dxa"/>
          </w:tcPr>
          <w:p w:rsidR="0093052C" w:rsidRPr="00BA537D" w:rsidRDefault="0093052C" w:rsidP="003A7F8C">
            <w:pPr>
              <w:rPr>
                <w:b/>
                <w:sz w:val="18"/>
              </w:rPr>
            </w:pPr>
            <w:r w:rsidRPr="00BA537D">
              <w:rPr>
                <w:b/>
                <w:sz w:val="18"/>
              </w:rPr>
              <w:t>Etapa zpracování výstupu</w:t>
            </w:r>
          </w:p>
        </w:tc>
        <w:tc>
          <w:tcPr>
            <w:tcW w:w="2824" w:type="dxa"/>
          </w:tcPr>
          <w:p w:rsidR="0093052C" w:rsidRPr="00BA537D" w:rsidRDefault="0093052C" w:rsidP="003A7F8C">
            <w:pPr>
              <w:rPr>
                <w:b/>
                <w:sz w:val="18"/>
              </w:rPr>
            </w:pPr>
            <w:r w:rsidRPr="00BA537D">
              <w:rPr>
                <w:b/>
                <w:sz w:val="18"/>
              </w:rPr>
              <w:t>Typ předání / akceptace</w:t>
            </w:r>
          </w:p>
        </w:tc>
      </w:tr>
      <w:tr w:rsidR="0093052C" w:rsidRPr="00BA537D" w:rsidTr="003A7F8C">
        <w:tc>
          <w:tcPr>
            <w:tcW w:w="1838" w:type="dxa"/>
          </w:tcPr>
          <w:p w:rsidR="0093052C" w:rsidRPr="00BA537D" w:rsidRDefault="0093052C" w:rsidP="003A7F8C">
            <w:pPr>
              <w:rPr>
                <w:sz w:val="18"/>
              </w:rPr>
            </w:pPr>
            <w:r w:rsidRPr="00BA537D">
              <w:rPr>
                <w:sz w:val="18"/>
              </w:rPr>
              <w:t>Školicí materiály</w:t>
            </w:r>
          </w:p>
        </w:tc>
        <w:tc>
          <w:tcPr>
            <w:tcW w:w="3833" w:type="dxa"/>
          </w:tcPr>
          <w:p w:rsidR="0093052C" w:rsidRPr="00BA537D" w:rsidRDefault="0093052C" w:rsidP="003A7F8C">
            <w:pPr>
              <w:rPr>
                <w:sz w:val="18"/>
              </w:rPr>
            </w:pPr>
            <w:r w:rsidRPr="00BA537D">
              <w:rPr>
                <w:sz w:val="18"/>
              </w:rPr>
              <w:t>Návrh a implementace specifických rozšíření</w:t>
            </w:r>
          </w:p>
        </w:tc>
        <w:tc>
          <w:tcPr>
            <w:tcW w:w="2824" w:type="dxa"/>
          </w:tcPr>
          <w:p w:rsidR="0093052C" w:rsidRPr="00BA537D" w:rsidRDefault="0093052C" w:rsidP="003A7F8C">
            <w:pPr>
              <w:rPr>
                <w:sz w:val="18"/>
              </w:rPr>
            </w:pPr>
            <w:r w:rsidRPr="00BA537D">
              <w:rPr>
                <w:sz w:val="18"/>
              </w:rPr>
              <w:t>Akceptace dokumentu</w:t>
            </w:r>
          </w:p>
        </w:tc>
      </w:tr>
      <w:tr w:rsidR="0093052C" w:rsidRPr="00BA537D" w:rsidTr="003A7F8C">
        <w:tc>
          <w:tcPr>
            <w:tcW w:w="1838" w:type="dxa"/>
          </w:tcPr>
          <w:p w:rsidR="0093052C" w:rsidRPr="00BA537D" w:rsidRDefault="0093052C" w:rsidP="003A7F8C">
            <w:pPr>
              <w:rPr>
                <w:sz w:val="18"/>
              </w:rPr>
            </w:pPr>
            <w:r w:rsidRPr="00BA537D">
              <w:rPr>
                <w:sz w:val="18"/>
              </w:rPr>
              <w:t>Plán školení</w:t>
            </w:r>
          </w:p>
        </w:tc>
        <w:tc>
          <w:tcPr>
            <w:tcW w:w="3833" w:type="dxa"/>
          </w:tcPr>
          <w:p w:rsidR="0093052C" w:rsidRPr="00BA537D" w:rsidRDefault="0093052C" w:rsidP="003A7F8C">
            <w:pPr>
              <w:rPr>
                <w:sz w:val="18"/>
              </w:rPr>
            </w:pPr>
            <w:r w:rsidRPr="00BA537D">
              <w:rPr>
                <w:sz w:val="18"/>
              </w:rPr>
              <w:t>Příprava plánu školení a provedení školení</w:t>
            </w:r>
          </w:p>
        </w:tc>
        <w:tc>
          <w:tcPr>
            <w:tcW w:w="2824" w:type="dxa"/>
          </w:tcPr>
          <w:p w:rsidR="0093052C" w:rsidRPr="00BA537D" w:rsidRDefault="0093052C" w:rsidP="003A7F8C">
            <w:pPr>
              <w:rPr>
                <w:sz w:val="18"/>
              </w:rPr>
            </w:pPr>
            <w:r w:rsidRPr="00BA537D">
              <w:rPr>
                <w:sz w:val="18"/>
              </w:rPr>
              <w:t>Akceptace dokumentu</w:t>
            </w:r>
          </w:p>
        </w:tc>
      </w:tr>
      <w:tr w:rsidR="0093052C" w:rsidRPr="00BA537D" w:rsidTr="003A7F8C">
        <w:tc>
          <w:tcPr>
            <w:tcW w:w="1838" w:type="dxa"/>
          </w:tcPr>
          <w:p w:rsidR="0093052C" w:rsidRPr="00BA537D" w:rsidRDefault="0093052C" w:rsidP="003A7F8C">
            <w:pPr>
              <w:rPr>
                <w:sz w:val="18"/>
              </w:rPr>
            </w:pPr>
            <w:r w:rsidRPr="00BA537D">
              <w:rPr>
                <w:sz w:val="18"/>
              </w:rPr>
              <w:t>Provedení školení</w:t>
            </w:r>
          </w:p>
        </w:tc>
        <w:tc>
          <w:tcPr>
            <w:tcW w:w="3833" w:type="dxa"/>
          </w:tcPr>
          <w:p w:rsidR="0093052C" w:rsidRPr="00BA537D" w:rsidRDefault="0093052C" w:rsidP="003A7F8C">
            <w:pPr>
              <w:rPr>
                <w:sz w:val="18"/>
              </w:rPr>
            </w:pPr>
            <w:r w:rsidRPr="00BA537D">
              <w:rPr>
                <w:sz w:val="18"/>
              </w:rPr>
              <w:t>Příprava plánu školení a provedení školení</w:t>
            </w:r>
          </w:p>
        </w:tc>
        <w:tc>
          <w:tcPr>
            <w:tcW w:w="2824" w:type="dxa"/>
          </w:tcPr>
          <w:p w:rsidR="0093052C" w:rsidRPr="00BA537D" w:rsidRDefault="0093052C" w:rsidP="003A7F8C">
            <w:pPr>
              <w:rPr>
                <w:sz w:val="18"/>
              </w:rPr>
            </w:pPr>
            <w:r w:rsidRPr="00BA537D">
              <w:rPr>
                <w:sz w:val="18"/>
              </w:rPr>
              <w:t>Akceptace jednorázové služby</w:t>
            </w:r>
          </w:p>
        </w:tc>
      </w:tr>
    </w:tbl>
    <w:p w:rsidR="0093052C" w:rsidRDefault="0093052C" w:rsidP="0093052C">
      <w:pPr>
        <w:ind w:left="567"/>
      </w:pPr>
    </w:p>
    <w:p w:rsidR="0093052C" w:rsidRPr="00122386" w:rsidRDefault="0093052C" w:rsidP="0093052C"/>
    <w:p w:rsidR="0093052C" w:rsidRPr="00EE1EA3" w:rsidRDefault="0093052C" w:rsidP="006D7851">
      <w:pPr>
        <w:pStyle w:val="Nadpis1"/>
      </w:pPr>
      <w:bookmarkStart w:id="45" w:name="_Toc456948926"/>
      <w:r w:rsidRPr="00794C2C">
        <w:t>Nasazení resortního elektr</w:t>
      </w:r>
      <w:r>
        <w:t xml:space="preserve">onického systému spisové služby </w:t>
      </w:r>
      <w:r w:rsidRPr="00794C2C">
        <w:t xml:space="preserve">na </w:t>
      </w:r>
      <w:r>
        <w:t>Státním úřadu inspekce práce</w:t>
      </w:r>
      <w:bookmarkEnd w:id="45"/>
    </w:p>
    <w:p w:rsidR="0093052C" w:rsidRPr="00EE1EA3" w:rsidRDefault="0093052C" w:rsidP="006D7851">
      <w:pPr>
        <w:pStyle w:val="Nadpis2"/>
      </w:pPr>
      <w:bookmarkStart w:id="46" w:name="_Toc456948927"/>
      <w:r>
        <w:t>Předmět a podmínky plnění</w:t>
      </w:r>
      <w:bookmarkEnd w:id="46"/>
    </w:p>
    <w:p w:rsidR="0093052C" w:rsidRDefault="0093052C" w:rsidP="006D7851">
      <w:pPr>
        <w:numPr>
          <w:ilvl w:val="1"/>
          <w:numId w:val="7"/>
        </w:numPr>
        <w:spacing w:after="0" w:line="276" w:lineRule="auto"/>
        <w:jc w:val="both"/>
      </w:pPr>
      <w:r w:rsidRPr="001422BE">
        <w:t xml:space="preserve">Předmětem plnění „Nasazení resortního elektronického systému spisové služby (dále jen RESSS) na </w:t>
      </w:r>
      <w:r>
        <w:t>Státním úřadu inspekce práce</w:t>
      </w:r>
      <w:r w:rsidRPr="001422BE">
        <w:t>“ je poskytnutí služeb za účelem nasazení RESSS pro produkč</w:t>
      </w:r>
      <w:r>
        <w:t>ní využití, testování a školení a případná dodávka specifických rozšíření RESSS pro potřeby SÚIP.</w:t>
      </w:r>
    </w:p>
    <w:p w:rsidR="0093052C" w:rsidRDefault="0093052C" w:rsidP="0093052C">
      <w:pPr>
        <w:numPr>
          <w:ilvl w:val="1"/>
          <w:numId w:val="2"/>
        </w:numPr>
        <w:spacing w:after="0" w:line="276" w:lineRule="auto"/>
        <w:jc w:val="both"/>
      </w:pPr>
      <w:r>
        <w:t xml:space="preserve">Plnění bude splňovat požadavky na něj kladené, které jsou uvedeny v Příloze číslo 1 </w:t>
      </w:r>
      <w:r w:rsidR="00CE3E96">
        <w:t>Rámcov</w:t>
      </w:r>
      <w:r>
        <w:t xml:space="preserve">é smlouvy </w:t>
      </w:r>
      <w:r w:rsidRPr="0090410B">
        <w:t>Závazné funkční a technické požadavky zadavatele</w:t>
      </w:r>
      <w:r>
        <w:t>.</w:t>
      </w:r>
    </w:p>
    <w:p w:rsidR="0093052C" w:rsidRDefault="0093052C" w:rsidP="0093052C">
      <w:pPr>
        <w:numPr>
          <w:ilvl w:val="1"/>
          <w:numId w:val="2"/>
        </w:numPr>
        <w:spacing w:after="0" w:line="276" w:lineRule="auto"/>
        <w:jc w:val="both"/>
      </w:pPr>
      <w:r>
        <w:t>V rámci nasazení RESSS pro potřeby SÚIP budou Dodavatelem poskytnuty následující související služby:</w:t>
      </w:r>
    </w:p>
    <w:p w:rsidR="0093052C" w:rsidRDefault="0093052C" w:rsidP="0093052C">
      <w:pPr>
        <w:numPr>
          <w:ilvl w:val="2"/>
          <w:numId w:val="2"/>
        </w:numPr>
        <w:spacing w:after="0" w:line="276" w:lineRule="auto"/>
        <w:jc w:val="both"/>
      </w:pPr>
      <w:r>
        <w:t>„Provedení detailní analýzy“ požadavků kladených na nasazení RESSS v prostředí SÚIP a zpracování cílového modelu nasazení RESSS.</w:t>
      </w:r>
    </w:p>
    <w:p w:rsidR="0093052C" w:rsidRDefault="0093052C" w:rsidP="0093052C">
      <w:pPr>
        <w:numPr>
          <w:ilvl w:val="2"/>
          <w:numId w:val="2"/>
        </w:numPr>
        <w:spacing w:after="0" w:line="276" w:lineRule="auto"/>
        <w:jc w:val="both"/>
      </w:pPr>
      <w:r>
        <w:t>Případný „Návrh a implementace specifických rozšíření“ v souladu s detailními požadavky a modelem nasazení RESSS zpracovaných v rámci detailní analýzy.</w:t>
      </w:r>
    </w:p>
    <w:p w:rsidR="0093052C" w:rsidRDefault="0093052C" w:rsidP="0093052C">
      <w:pPr>
        <w:numPr>
          <w:ilvl w:val="2"/>
          <w:numId w:val="2"/>
        </w:numPr>
        <w:spacing w:after="0" w:line="276" w:lineRule="auto"/>
        <w:jc w:val="both"/>
      </w:pPr>
      <w:r>
        <w:t>„Nasazení produkční instance RESSS“ včetně případných specifických rozšíření do testovacího prostředí SÚIP a jeho zprovoznění pro účely produkčního využití.</w:t>
      </w:r>
    </w:p>
    <w:p w:rsidR="0093052C" w:rsidRDefault="0093052C" w:rsidP="0093052C">
      <w:pPr>
        <w:numPr>
          <w:ilvl w:val="2"/>
          <w:numId w:val="2"/>
        </w:numPr>
        <w:spacing w:after="0" w:line="276" w:lineRule="auto"/>
        <w:jc w:val="both"/>
      </w:pPr>
      <w:r>
        <w:t>„Nasazení testovací instance RESSS“ včetně případných specifických rozšíření do testovacího prostředí SÚIP a jeho zprovoznění pro účely testování.</w:t>
      </w:r>
    </w:p>
    <w:p w:rsidR="0093052C" w:rsidRDefault="0093052C" w:rsidP="0093052C">
      <w:pPr>
        <w:numPr>
          <w:ilvl w:val="2"/>
          <w:numId w:val="2"/>
        </w:numPr>
        <w:spacing w:after="0" w:line="276" w:lineRule="auto"/>
        <w:jc w:val="both"/>
      </w:pPr>
      <w:r>
        <w:t>„Nasazení školicí instance RESSS“ včetně případných specifických rozšíření do testovacího prostředí SÚIP a jeho zprovoznění pro účely školení.</w:t>
      </w:r>
    </w:p>
    <w:p w:rsidR="0093052C" w:rsidRDefault="0093052C" w:rsidP="0093052C">
      <w:pPr>
        <w:numPr>
          <w:ilvl w:val="2"/>
          <w:numId w:val="2"/>
        </w:numPr>
        <w:spacing w:after="0" w:line="276" w:lineRule="auto"/>
        <w:jc w:val="both"/>
      </w:pPr>
      <w:r>
        <w:t>„Provedení migrace dat“ ze stávající implementace elektronického systému spisové služby na SÚIP do nasazeného RESSS určeného pro produkční využití.</w:t>
      </w:r>
    </w:p>
    <w:p w:rsidR="0093052C" w:rsidRDefault="0093052C" w:rsidP="0093052C">
      <w:pPr>
        <w:numPr>
          <w:ilvl w:val="2"/>
          <w:numId w:val="2"/>
        </w:numPr>
        <w:spacing w:after="0" w:line="276" w:lineRule="auto"/>
        <w:jc w:val="both"/>
      </w:pPr>
      <w:r>
        <w:lastRenderedPageBreak/>
        <w:t xml:space="preserve">„Provedení migrace anonymizovaného vzorku dat“ ze stávající implementace elektronického systému spisové služby na SÚIP do nasazeného RESSS pro potřeby testování a školení.  </w:t>
      </w:r>
    </w:p>
    <w:p w:rsidR="0093052C" w:rsidRDefault="0093052C" w:rsidP="0093052C">
      <w:pPr>
        <w:numPr>
          <w:ilvl w:val="2"/>
          <w:numId w:val="2"/>
        </w:numPr>
        <w:spacing w:after="0" w:line="276" w:lineRule="auto"/>
        <w:jc w:val="both"/>
      </w:pPr>
      <w:r>
        <w:t>„Příprava testovacího plánu a scénářů“ za účelem ověření činnosti nasazeného RESSS.</w:t>
      </w:r>
    </w:p>
    <w:p w:rsidR="0093052C" w:rsidRDefault="0093052C" w:rsidP="0093052C">
      <w:pPr>
        <w:numPr>
          <w:ilvl w:val="2"/>
          <w:numId w:val="2"/>
        </w:numPr>
        <w:spacing w:after="0" w:line="276" w:lineRule="auto"/>
        <w:jc w:val="both"/>
      </w:pPr>
      <w:r>
        <w:t>„Poskytnutí součinnosti pro testování“ za účelem ověření funkčnosti, výkonnosti, stability a bezpečnosti nasazeného RESSS.</w:t>
      </w:r>
    </w:p>
    <w:p w:rsidR="0093052C" w:rsidRDefault="0093052C" w:rsidP="0093052C">
      <w:pPr>
        <w:numPr>
          <w:ilvl w:val="2"/>
          <w:numId w:val="2"/>
        </w:numPr>
        <w:spacing w:after="0" w:line="276" w:lineRule="auto"/>
        <w:jc w:val="both"/>
      </w:pPr>
      <w:r>
        <w:t>„Příprava plánů školení a provedení školení“ uživatelů, metodiků a administrátorů Objednatele.</w:t>
      </w:r>
    </w:p>
    <w:p w:rsidR="0093052C" w:rsidRDefault="0093052C" w:rsidP="0093052C">
      <w:pPr>
        <w:numPr>
          <w:ilvl w:val="1"/>
          <w:numId w:val="2"/>
        </w:numPr>
        <w:spacing w:after="0" w:line="276" w:lineRule="auto"/>
        <w:jc w:val="both"/>
      </w:pPr>
      <w:r>
        <w:t>V rámci služby „Provedení detailní analýzy“ provede Dodavatel detailní analýzu požadavků na nasazení RESSS v SÚIP</w:t>
      </w:r>
      <w:r w:rsidRPr="00F47509">
        <w:t xml:space="preserve"> </w:t>
      </w:r>
      <w:r>
        <w:t>kladených na řešení v </w:t>
      </w:r>
      <w:proofErr w:type="gramStart"/>
      <w:r>
        <w:t xml:space="preserve">bodě </w:t>
      </w:r>
      <w:r>
        <w:fldChar w:fldCharType="begin"/>
      </w:r>
      <w:r>
        <w:instrText xml:space="preserve"> REF _Ref447114937 \r \h </w:instrText>
      </w:r>
      <w:r>
        <w:fldChar w:fldCharType="separate"/>
      </w:r>
      <w:r w:rsidR="00C470E0">
        <w:t>1.2</w:t>
      </w:r>
      <w:r>
        <w:fldChar w:fldCharType="end"/>
      </w:r>
      <w:r>
        <w:t>.</w:t>
      </w:r>
      <w:proofErr w:type="gramEnd"/>
      <w:r>
        <w:t xml:space="preserve"> Detailní analýza bude provedena v součinnosti s metodickými a odbornými pracovníky SÚIP. V rámci analýzy vyhotoví Dodavatel souhrnný „Analytický model“ dodávaného řešení způsobem, rozsahem a kvalitou odpovídající kapitole 7.1 „Specifikace požadovaných modelů pro softwarové dílo“ standardu architektury Objednatele s názvem </w:t>
      </w:r>
      <w:r w:rsidR="00B23264">
        <w:t>„Modelování informačních systémů“, který je v příloze č. 14 Zadávací dokumentace</w:t>
      </w:r>
      <w:r>
        <w:t>. Dodavatel zpracuje „Katalog požadavků“ a modely, u nichž je uvedeno, že jsou výstupem analytické fáze projektu s tím, že relevantní detailní modely nemusí zpracovávat pro ty části dodávaného řešení, které nevznikají zakázkovým vývojem na základě detailních požadavků Objednatele a ty části, které jsou součástí analytického modelu RESSS (v nezměněné podobě). Model bude předmětem akceptace dílčího plnění ze strany Objednatele.</w:t>
      </w:r>
    </w:p>
    <w:p w:rsidR="0093052C" w:rsidRDefault="0093052C" w:rsidP="0093052C">
      <w:pPr>
        <w:numPr>
          <w:ilvl w:val="1"/>
          <w:numId w:val="2"/>
        </w:numPr>
        <w:spacing w:after="0" w:line="276" w:lineRule="auto"/>
        <w:jc w:val="both"/>
      </w:pPr>
      <w:r>
        <w:t>V rámci služby „Návrh a implementace specifických rozšíření“ provede Dodavatel návrh případně zakázkově vyvíjených částí RESSS specifických pro nasazení RESSS pro potřeby SÚIP a jejich následnou implementaci tak, aby se staly integrální součástí RESSS nasazené na SÚIP. V rámci návrhu u zakázkově vyvíjených specifických rozšíření RESSS vyhotoví Dodavatel „M</w:t>
      </w:r>
      <w:r w:rsidRPr="00C41615">
        <w:t xml:space="preserve">odel </w:t>
      </w:r>
      <w:r>
        <w:t xml:space="preserve">návrhu“ rozšíření </w:t>
      </w:r>
      <w:r w:rsidRPr="00C41615">
        <w:t xml:space="preserve">způsobem, rozsahem a kvalitou odpovídající kapitole 7.1 „Specifikace požadovaných modelů pro softwarové dílo“ standardu architektury Objednatele s názvem </w:t>
      </w:r>
      <w:r w:rsidR="00B23264">
        <w:t>„Modelování informačních systémů“, který je v příloze č. 14 Zadávací dokumentace</w:t>
      </w:r>
      <w:r w:rsidRPr="00C41615">
        <w:t xml:space="preserve">. </w:t>
      </w:r>
      <w:r>
        <w:t>Dodavatel</w:t>
      </w:r>
      <w:r w:rsidRPr="00C41615">
        <w:t xml:space="preserve"> zpracuje</w:t>
      </w:r>
      <w:r>
        <w:t xml:space="preserve"> ty modely, </w:t>
      </w:r>
      <w:r w:rsidRPr="00C41615">
        <w:t xml:space="preserve">u nichž je </w:t>
      </w:r>
      <w:r>
        <w:t xml:space="preserve">ve standardu </w:t>
      </w:r>
      <w:r w:rsidRPr="00C41615">
        <w:t>uvede</w:t>
      </w:r>
      <w:r>
        <w:t xml:space="preserve">no, že jsou výstupem </w:t>
      </w:r>
      <w:r w:rsidRPr="00C41615">
        <w:t xml:space="preserve">fáze </w:t>
      </w:r>
      <w:r>
        <w:t xml:space="preserve">návrhu </w:t>
      </w:r>
      <w:r w:rsidRPr="00C41615">
        <w:t>projektu. Model bude předmětem akceptace dílčího plnění ze strany Objednatele.</w:t>
      </w:r>
    </w:p>
    <w:p w:rsidR="0093052C" w:rsidRDefault="0093052C" w:rsidP="0093052C">
      <w:pPr>
        <w:numPr>
          <w:ilvl w:val="1"/>
          <w:numId w:val="2"/>
        </w:numPr>
        <w:spacing w:after="0" w:line="276" w:lineRule="auto"/>
        <w:jc w:val="both"/>
      </w:pPr>
      <w:r>
        <w:t>V rámci služby „Návrh a implementace specifických rozšíření“ Dodavatel implementuje (vyvine) softwarové dílo specifických rozšíření v souladu s detailními požadavky SÚIP a návrhem díla a připraví jeho instalační média.</w:t>
      </w:r>
    </w:p>
    <w:p w:rsidR="0093052C" w:rsidRDefault="0093052C" w:rsidP="0093052C">
      <w:pPr>
        <w:numPr>
          <w:ilvl w:val="1"/>
          <w:numId w:val="2"/>
        </w:numPr>
        <w:spacing w:after="0" w:line="276" w:lineRule="auto"/>
        <w:ind w:left="426" w:hanging="426"/>
        <w:jc w:val="both"/>
      </w:pPr>
      <w:r>
        <w:t>V případě dodávky specifických rozšíření RESSS pro potřeby SÚIP bude dodávka softwarového díla specifických rozšíření zahrnovat:</w:t>
      </w:r>
    </w:p>
    <w:p w:rsidR="0093052C" w:rsidRDefault="0093052C" w:rsidP="0093052C">
      <w:pPr>
        <w:numPr>
          <w:ilvl w:val="2"/>
          <w:numId w:val="2"/>
        </w:numPr>
        <w:spacing w:after="0" w:line="276" w:lineRule="auto"/>
        <w:jc w:val="both"/>
      </w:pPr>
      <w:r>
        <w:t>Předání specifických rozšíření jako softwarového díla ve spustitelné podobě ve formě modulů, k začlenění do RESSS a to na dvou kopiích instalačních médií.</w:t>
      </w:r>
    </w:p>
    <w:p w:rsidR="0093052C" w:rsidRDefault="0093052C" w:rsidP="0093052C">
      <w:pPr>
        <w:numPr>
          <w:ilvl w:val="2"/>
          <w:numId w:val="2"/>
        </w:numPr>
        <w:spacing w:after="0" w:line="276" w:lineRule="auto"/>
        <w:jc w:val="both"/>
      </w:pPr>
      <w:r>
        <w:t>Předání užívacích práv – licencí k softwarovému dílu specifických rozšíření v souladu s </w:t>
      </w:r>
      <w:r w:rsidR="00CE3E96">
        <w:t>Rámcov</w:t>
      </w:r>
      <w:r>
        <w:t>ou smlouvou.</w:t>
      </w:r>
    </w:p>
    <w:p w:rsidR="0093052C" w:rsidRDefault="0093052C" w:rsidP="0093052C">
      <w:pPr>
        <w:numPr>
          <w:ilvl w:val="2"/>
          <w:numId w:val="2"/>
        </w:numPr>
        <w:spacing w:after="0" w:line="276" w:lineRule="auto"/>
        <w:jc w:val="both"/>
      </w:pPr>
      <w:r>
        <w:t>Předání zdrojových kódů a dalších výstupů nezbytných pro sestavení (kompilaci) softwarového díla specifických rozšíření v souladu s </w:t>
      </w:r>
      <w:r w:rsidR="00CE3E96">
        <w:t>Rámcov</w:t>
      </w:r>
      <w:r>
        <w:t>ou smlouvou na dvou kopiích datových médií.</w:t>
      </w:r>
    </w:p>
    <w:p w:rsidR="0093052C" w:rsidRDefault="0093052C" w:rsidP="0093052C">
      <w:pPr>
        <w:numPr>
          <w:ilvl w:val="2"/>
          <w:numId w:val="2"/>
        </w:numPr>
        <w:spacing w:after="0" w:line="276" w:lineRule="auto"/>
        <w:jc w:val="both"/>
      </w:pPr>
      <w:r>
        <w:t>Předání dokumentace k softwarovému dílu specifických rozšíření ve formě elektronických dokumentů v dohodnutých formátech na datovém nosiči zahrnující:</w:t>
      </w:r>
    </w:p>
    <w:p w:rsidR="0093052C" w:rsidRDefault="0093052C" w:rsidP="0093052C">
      <w:pPr>
        <w:numPr>
          <w:ilvl w:val="3"/>
          <w:numId w:val="2"/>
        </w:numPr>
        <w:spacing w:after="0" w:line="276" w:lineRule="auto"/>
        <w:jc w:val="both"/>
      </w:pPr>
      <w:r>
        <w:t>Instalační příručku.</w:t>
      </w:r>
    </w:p>
    <w:p w:rsidR="0093052C" w:rsidRDefault="0093052C" w:rsidP="0093052C">
      <w:pPr>
        <w:numPr>
          <w:ilvl w:val="3"/>
          <w:numId w:val="2"/>
        </w:numPr>
        <w:spacing w:after="0" w:line="276" w:lineRule="auto"/>
        <w:jc w:val="both"/>
      </w:pPr>
      <w:r>
        <w:t>Příručku administrátora (správce).</w:t>
      </w:r>
    </w:p>
    <w:p w:rsidR="0093052C" w:rsidRDefault="0093052C" w:rsidP="0093052C">
      <w:pPr>
        <w:numPr>
          <w:ilvl w:val="3"/>
          <w:numId w:val="2"/>
        </w:numPr>
        <w:spacing w:after="0" w:line="276" w:lineRule="auto"/>
        <w:jc w:val="both"/>
      </w:pPr>
      <w:r>
        <w:t xml:space="preserve">Příručku programátora. </w:t>
      </w:r>
    </w:p>
    <w:p w:rsidR="0093052C" w:rsidRDefault="0093052C" w:rsidP="0093052C">
      <w:pPr>
        <w:numPr>
          <w:ilvl w:val="3"/>
          <w:numId w:val="2"/>
        </w:numPr>
        <w:spacing w:after="0" w:line="276" w:lineRule="auto"/>
        <w:jc w:val="both"/>
      </w:pPr>
      <w:r>
        <w:t>Uživatelskou příručku.</w:t>
      </w:r>
    </w:p>
    <w:p w:rsidR="0093052C" w:rsidRPr="00C41615" w:rsidRDefault="0093052C" w:rsidP="0093052C">
      <w:pPr>
        <w:numPr>
          <w:ilvl w:val="2"/>
          <w:numId w:val="2"/>
        </w:numPr>
        <w:spacing w:after="0" w:line="276" w:lineRule="auto"/>
        <w:jc w:val="both"/>
      </w:pPr>
      <w:r>
        <w:lastRenderedPageBreak/>
        <w:t>Předání školících materiálů k softwarovému dílu specifických rozšíření ve formě elektronických dokumentů v dohodnutých formátech.</w:t>
      </w:r>
    </w:p>
    <w:p w:rsidR="0093052C" w:rsidRDefault="0093052C" w:rsidP="0093052C">
      <w:pPr>
        <w:numPr>
          <w:ilvl w:val="1"/>
          <w:numId w:val="2"/>
        </w:numPr>
        <w:spacing w:after="0" w:line="276" w:lineRule="auto"/>
        <w:jc w:val="both"/>
      </w:pPr>
      <w:r>
        <w:t>V rámci služby „Nasazení produkční instance RESSS“ provede Dodavatel za součinnosti SÚIP nasazení (instalaci) systému RESSS do produkčního prostředí SÚIP připraveného na základě pokynů a požadavků Dodavatele. Následně Dodavatel zprovozní systém RESSS pro potřeby jeho produkčního využití.</w:t>
      </w:r>
    </w:p>
    <w:p w:rsidR="0093052C" w:rsidRDefault="0093052C" w:rsidP="0093052C">
      <w:pPr>
        <w:numPr>
          <w:ilvl w:val="1"/>
          <w:numId w:val="2"/>
        </w:numPr>
        <w:spacing w:after="0" w:line="276" w:lineRule="auto"/>
        <w:jc w:val="both"/>
      </w:pPr>
      <w:r>
        <w:t>V rámci služby „Nasazení testovací instance RESSS“ provede Dodavatel za součinnosti SÚIP nasazení (instalaci) systému RESSS do testovacího prostředí SÚIP připraveného na základě pokynů a požadavků Dodavatele. Následně Dodavatel zprovozní systém RESSS pro potřeby jeho testování.</w:t>
      </w:r>
    </w:p>
    <w:p w:rsidR="0093052C" w:rsidRDefault="0093052C" w:rsidP="0093052C">
      <w:pPr>
        <w:numPr>
          <w:ilvl w:val="1"/>
          <w:numId w:val="2"/>
        </w:numPr>
        <w:spacing w:after="0" w:line="276" w:lineRule="auto"/>
        <w:jc w:val="both"/>
      </w:pPr>
      <w:r>
        <w:t>V rámci služby „Nasazení školící instance RESSS“ provede Dodavatel za součinnosti SÚIP nasazení (instalaci) systému RESSS do školícího prostředí SÚIP připraveného na základě pokynů a požadavků Dodavatele. Následně Dodavatel zprovozní systém RESSS pro potřeby jeho školení v rámci SÚIP.</w:t>
      </w:r>
    </w:p>
    <w:p w:rsidR="0093052C" w:rsidRDefault="0093052C" w:rsidP="0093052C">
      <w:pPr>
        <w:numPr>
          <w:ilvl w:val="1"/>
          <w:numId w:val="2"/>
        </w:numPr>
        <w:spacing w:after="0" w:line="276" w:lineRule="auto"/>
        <w:jc w:val="both"/>
      </w:pPr>
      <w:r>
        <w:t>V rámci služby „Provedení migrace dat“ zajistí Dodavatel přenesení dat a dokumentů ze stávajícího (k době produkčního nasazení RESSS) elektronického systému spisové služby do nasazené instance RESSS určeného pro produkční využití. Pro účely migrace SÚIP zajistí součinnost stávajícího řešitele elektronické spisové služby nezbytnou pro provedení migrace.</w:t>
      </w:r>
    </w:p>
    <w:p w:rsidR="0093052C" w:rsidRDefault="0093052C" w:rsidP="0093052C">
      <w:pPr>
        <w:numPr>
          <w:ilvl w:val="1"/>
          <w:numId w:val="2"/>
        </w:numPr>
        <w:spacing w:after="0" w:line="276" w:lineRule="auto"/>
        <w:jc w:val="both"/>
      </w:pPr>
      <w:r>
        <w:t xml:space="preserve">V rámci služby „Provedení migrace anonymizovaného vzorku dat“ zajistí Dodavatel vymezení a přenesení anonymizovaného reprezentativního vzorku dat a dokumentů ze stávajícího (k době produkčního nasazení RESSS) elektronického systému spisové služby do nasazené instance RESSS určeného pro testování a školení. Pro účely vymezení vzorku dat a jeho migraci SÚIP zajistí součinnost stávajícího řešitele elektronické spisové služby nezbytnou pro provedení migrace. </w:t>
      </w:r>
    </w:p>
    <w:p w:rsidR="0093052C" w:rsidRDefault="0093052C" w:rsidP="0093052C">
      <w:pPr>
        <w:numPr>
          <w:ilvl w:val="1"/>
          <w:numId w:val="2"/>
        </w:numPr>
        <w:spacing w:after="0" w:line="276" w:lineRule="auto"/>
        <w:jc w:val="both"/>
      </w:pPr>
      <w:r>
        <w:t xml:space="preserve">V rámci služby „Příprava testovacích plánů a scénářů“ připraví Dodavatel plán testů za účelem ověření požadované funkčnosti nasazeného systému RESSS včetně popisu testovacích scénářů ověřujících jednotlivé dílčí funkcionality. Do plánu testů Dodavatel zahrne též testy výkonnostní (zátěžové), integrační a </w:t>
      </w:r>
      <w:r w:rsidRPr="00426213">
        <w:t>bezpečnostní a to včetně metodického popisu vykonání těchto typů testů. Plán testů a testovací</w:t>
      </w:r>
      <w:r>
        <w:t xml:space="preserve"> scénáře budou akceptovány dodavatelem. Na základě plánu testů a testovacích scénářů budou Objednatelem akceptovány nasazené instance systém RESSS pro potřeby SÚIP.</w:t>
      </w:r>
    </w:p>
    <w:p w:rsidR="0093052C" w:rsidRDefault="0093052C" w:rsidP="0093052C">
      <w:pPr>
        <w:numPr>
          <w:ilvl w:val="1"/>
          <w:numId w:val="2"/>
        </w:numPr>
        <w:spacing w:after="0" w:line="276" w:lineRule="auto"/>
        <w:jc w:val="both"/>
      </w:pPr>
      <w:r>
        <w:t>V rámci služby „Poskytnutí součinnosti pro testování“ poskytne Dodavatel součinnost pro provedení testů prováděných na základě jím připraveného testovacího plánu a scénářů. Součinnost bude poskytnuta pracovníkům SÚIP či třetích stran pověřených provedením testů.</w:t>
      </w:r>
    </w:p>
    <w:p w:rsidR="0093052C" w:rsidRDefault="0093052C" w:rsidP="0093052C">
      <w:pPr>
        <w:numPr>
          <w:ilvl w:val="1"/>
          <w:numId w:val="2"/>
        </w:numPr>
        <w:spacing w:after="0" w:line="276" w:lineRule="auto"/>
        <w:jc w:val="both"/>
      </w:pPr>
      <w:r>
        <w:t xml:space="preserve">V rámci služby „Příprava plánů školení a provedení školení“ připraví Dodavatel plán školení uživatelů, metodiků a správců SÚIP a jejich následné vyškolení v souladu s plánem. Školení bude provedeno v rozsahu </w:t>
      </w:r>
      <w:ins w:id="47" w:author="." w:date="2016-09-22T10:10:00Z">
        <w:r w:rsidR="005D411E">
          <w:t>uvedeném v </w:t>
        </w:r>
      </w:ins>
      <w:ins w:id="48" w:author="." w:date="2016-09-22T10:16:00Z">
        <w:r w:rsidR="007A6573">
          <w:t>Příloze číslo 1 Rámcové smlouvy Závazné funkční a technické požadavky zadavatele</w:t>
        </w:r>
      </w:ins>
      <w:ins w:id="49" w:author="." w:date="2016-09-22T10:10:00Z">
        <w:r w:rsidR="005D411E">
          <w:t xml:space="preserve"> v požadavku </w:t>
        </w:r>
        <w:r w:rsidR="005D411E" w:rsidRPr="005D411E">
          <w:t>S</w:t>
        </w:r>
        <w:r w:rsidR="005D411E">
          <w:t>SUIP</w:t>
        </w:r>
        <w:r w:rsidR="005D411E" w:rsidRPr="005D411E">
          <w:t>002</w:t>
        </w:r>
      </w:ins>
      <w:del w:id="50" w:author="." w:date="2016-09-22T10:10:00Z">
        <w:r w:rsidDel="005D411E">
          <w:delText>100 pracovníků</w:delText>
        </w:r>
      </w:del>
      <w:r>
        <w:t>. Pro potřeby školení zpracuje Dodavatel školící dokumentaci, kterou předá SÚIP a která bude předmětem akceptace Objednatelem.</w:t>
      </w:r>
    </w:p>
    <w:p w:rsidR="0093052C" w:rsidRDefault="0093052C" w:rsidP="0093052C">
      <w:pPr>
        <w:numPr>
          <w:ilvl w:val="1"/>
          <w:numId w:val="2"/>
        </w:numPr>
        <w:spacing w:after="0" w:line="276" w:lineRule="auto"/>
        <w:jc w:val="both"/>
      </w:pPr>
      <w:r>
        <w:t>Školení prováděna před nasazením školící instance RESSS na SÚIP budou prováděna s využitím školící instance vzniklé v rámci plnění „Softwarové řešení Resortního elektronického systému spisové služby“.</w:t>
      </w:r>
    </w:p>
    <w:p w:rsidR="0093052C" w:rsidRDefault="0093052C" w:rsidP="006D7851">
      <w:pPr>
        <w:pStyle w:val="Nadpis2"/>
      </w:pPr>
      <w:bookmarkStart w:id="51" w:name="_Toc456948928"/>
      <w:r>
        <w:t>Termín a místo plnění</w:t>
      </w:r>
      <w:bookmarkEnd w:id="51"/>
    </w:p>
    <w:p w:rsidR="0093052C" w:rsidRDefault="0093052C" w:rsidP="0093052C">
      <w:pPr>
        <w:numPr>
          <w:ilvl w:val="1"/>
          <w:numId w:val="2"/>
        </w:numPr>
        <w:spacing w:after="0" w:line="276" w:lineRule="auto"/>
        <w:jc w:val="both"/>
      </w:pPr>
      <w:r>
        <w:t>Termín plnění „</w:t>
      </w:r>
      <w:r w:rsidRPr="001422BE">
        <w:t xml:space="preserve">Nasazení resortního elektronického systému </w:t>
      </w:r>
      <w:r>
        <w:t xml:space="preserve">spisové služby </w:t>
      </w:r>
      <w:r w:rsidRPr="001422BE">
        <w:t xml:space="preserve">na </w:t>
      </w:r>
      <w:r>
        <w:t>Státním úřadu inspekce práce“ je dán hlavním harmonogramem plnění, který odpovídá službám poskytovaných Dodavatelem v rámci plnění a zahrnuje etapy uvedené v následující tabulce.</w:t>
      </w:r>
    </w:p>
    <w:p w:rsidR="0093052C" w:rsidRDefault="0093052C" w:rsidP="0093052C">
      <w:pPr>
        <w:ind w:left="454"/>
      </w:pPr>
      <w:r>
        <w:lastRenderedPageBreak/>
        <w:t>Pro každou etapu tabulka v příslušném řádku znázorňuje délku etapy a interval jejího průběhu v jednotkách měsíců od zahájení plnění. Každý měsíc trvání plnění je reprezentován jednou buňkou tabulky. Černé buňky znázorňují měsíce, kdy probíhá etapa. Linie označené P</w:t>
      </w:r>
      <w:r w:rsidRPr="00F8409C">
        <w:rPr>
          <w:vertAlign w:val="subscript"/>
        </w:rPr>
        <w:t>1</w:t>
      </w:r>
      <w:r>
        <w:t>, P</w:t>
      </w:r>
      <w:r w:rsidRPr="00F8409C">
        <w:rPr>
          <w:vertAlign w:val="subscript"/>
        </w:rPr>
        <w:t>2</w:t>
      </w:r>
      <w:r>
        <w:t xml:space="preserve"> a P</w:t>
      </w:r>
      <w:r w:rsidRPr="00F8409C">
        <w:rPr>
          <w:vertAlign w:val="subscript"/>
        </w:rPr>
        <w:t>3</w:t>
      </w:r>
      <w:r>
        <w:t>, pak označují termíny dále v dokumentu uvedených platebních milníků.</w:t>
      </w:r>
      <w:r w:rsidRPr="00426213">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394"/>
        <w:gridCol w:w="340"/>
        <w:gridCol w:w="340"/>
        <w:gridCol w:w="340"/>
        <w:gridCol w:w="340"/>
        <w:gridCol w:w="340"/>
        <w:gridCol w:w="340"/>
        <w:gridCol w:w="340"/>
      </w:tblGrid>
      <w:tr w:rsidR="0093052C" w:rsidRPr="005B6191" w:rsidTr="003A7F8C">
        <w:trPr>
          <w:trHeight w:hRule="exact" w:val="340"/>
          <w:jc w:val="center"/>
        </w:trPr>
        <w:tc>
          <w:tcPr>
            <w:tcW w:w="4394" w:type="dxa"/>
            <w:tcBorders>
              <w:top w:val="nil"/>
              <w:left w:val="nil"/>
              <w:bottom w:val="nil"/>
              <w:right w:val="nil"/>
            </w:tcBorders>
            <w:shd w:val="clear" w:color="auto" w:fill="auto"/>
            <w:tcMar>
              <w:left w:w="113" w:type="dxa"/>
              <w:right w:w="113" w:type="dxa"/>
            </w:tcMar>
            <w:vAlign w:val="center"/>
          </w:tcPr>
          <w:p w:rsidR="0093052C" w:rsidRPr="005B6191" w:rsidRDefault="0093052C" w:rsidP="003A7F8C">
            <w:pPr>
              <w:rPr>
                <w:b/>
              </w:rPr>
            </w:pPr>
          </w:p>
        </w:tc>
        <w:tc>
          <w:tcPr>
            <w:tcW w:w="340" w:type="dxa"/>
            <w:tcBorders>
              <w:top w:val="nil"/>
              <w:left w:val="nil"/>
              <w:bottom w:val="dotted" w:sz="4" w:space="0" w:color="auto"/>
              <w:right w:val="nil"/>
            </w:tcBorders>
            <w:shd w:val="clear" w:color="auto" w:fill="auto"/>
            <w:vAlign w:val="center"/>
          </w:tcPr>
          <w:p w:rsidR="0093052C" w:rsidRPr="005B6191" w:rsidRDefault="0093052C" w:rsidP="003A7F8C">
            <w:pPr>
              <w:jc w:val="center"/>
              <w:rPr>
                <w:b/>
              </w:rPr>
            </w:pPr>
            <w:r w:rsidRPr="005B6191">
              <w:t>1</w:t>
            </w:r>
          </w:p>
        </w:tc>
        <w:tc>
          <w:tcPr>
            <w:tcW w:w="340" w:type="dxa"/>
            <w:tcBorders>
              <w:top w:val="nil"/>
              <w:left w:val="nil"/>
              <w:bottom w:val="dotted" w:sz="4" w:space="0" w:color="auto"/>
              <w:right w:val="nil"/>
            </w:tcBorders>
            <w:shd w:val="clear" w:color="auto" w:fill="auto"/>
            <w:vAlign w:val="center"/>
          </w:tcPr>
          <w:p w:rsidR="0093052C" w:rsidRPr="005B6191" w:rsidRDefault="0093052C" w:rsidP="003A7F8C">
            <w:pPr>
              <w:jc w:val="center"/>
              <w:rPr>
                <w:b/>
              </w:rPr>
            </w:pPr>
            <w:r w:rsidRPr="005B6191">
              <w:t>2</w:t>
            </w:r>
          </w:p>
        </w:tc>
        <w:tc>
          <w:tcPr>
            <w:tcW w:w="340" w:type="dxa"/>
            <w:tcBorders>
              <w:top w:val="nil"/>
              <w:left w:val="nil"/>
              <w:bottom w:val="dotted" w:sz="4" w:space="0" w:color="auto"/>
              <w:right w:val="nil"/>
            </w:tcBorders>
            <w:shd w:val="clear" w:color="auto" w:fill="auto"/>
            <w:vAlign w:val="center"/>
          </w:tcPr>
          <w:p w:rsidR="0093052C" w:rsidRPr="005B6191" w:rsidRDefault="0093052C" w:rsidP="003A7F8C">
            <w:pPr>
              <w:jc w:val="center"/>
              <w:rPr>
                <w:b/>
              </w:rPr>
            </w:pPr>
            <w:r w:rsidRPr="005B6191">
              <w:t>3</w:t>
            </w:r>
          </w:p>
        </w:tc>
        <w:tc>
          <w:tcPr>
            <w:tcW w:w="340" w:type="dxa"/>
            <w:tcBorders>
              <w:top w:val="nil"/>
              <w:left w:val="nil"/>
              <w:bottom w:val="dotted" w:sz="4" w:space="0" w:color="auto"/>
              <w:right w:val="nil"/>
            </w:tcBorders>
            <w:shd w:val="clear" w:color="auto" w:fill="auto"/>
            <w:vAlign w:val="center"/>
          </w:tcPr>
          <w:p w:rsidR="0093052C" w:rsidRPr="005B6191" w:rsidRDefault="0093052C" w:rsidP="003A7F8C">
            <w:pPr>
              <w:jc w:val="center"/>
              <w:rPr>
                <w:b/>
              </w:rPr>
            </w:pPr>
            <w:r w:rsidRPr="005B6191">
              <w:t>4</w:t>
            </w:r>
          </w:p>
        </w:tc>
        <w:tc>
          <w:tcPr>
            <w:tcW w:w="340" w:type="dxa"/>
            <w:tcBorders>
              <w:top w:val="nil"/>
              <w:left w:val="nil"/>
              <w:bottom w:val="dotted" w:sz="4" w:space="0" w:color="auto"/>
              <w:right w:val="nil"/>
            </w:tcBorders>
            <w:shd w:val="clear" w:color="auto" w:fill="auto"/>
            <w:vAlign w:val="center"/>
          </w:tcPr>
          <w:p w:rsidR="0093052C" w:rsidRPr="005B6191" w:rsidRDefault="0093052C" w:rsidP="003A7F8C">
            <w:pPr>
              <w:jc w:val="center"/>
              <w:rPr>
                <w:b/>
              </w:rPr>
            </w:pPr>
            <w:r w:rsidRPr="005B6191">
              <w:t>5</w:t>
            </w:r>
          </w:p>
        </w:tc>
        <w:tc>
          <w:tcPr>
            <w:tcW w:w="340" w:type="dxa"/>
            <w:tcBorders>
              <w:top w:val="nil"/>
              <w:left w:val="nil"/>
              <w:bottom w:val="dotted" w:sz="4" w:space="0" w:color="auto"/>
              <w:right w:val="nil"/>
            </w:tcBorders>
            <w:shd w:val="clear" w:color="auto" w:fill="auto"/>
            <w:vAlign w:val="center"/>
          </w:tcPr>
          <w:p w:rsidR="0093052C" w:rsidRPr="005B6191" w:rsidRDefault="0093052C" w:rsidP="003A7F8C">
            <w:pPr>
              <w:jc w:val="center"/>
              <w:rPr>
                <w:b/>
              </w:rPr>
            </w:pPr>
            <w:r w:rsidRPr="005B6191">
              <w:t>6</w:t>
            </w:r>
          </w:p>
        </w:tc>
        <w:tc>
          <w:tcPr>
            <w:tcW w:w="340" w:type="dxa"/>
            <w:tcBorders>
              <w:top w:val="nil"/>
              <w:left w:val="nil"/>
              <w:bottom w:val="dotted" w:sz="4" w:space="0" w:color="auto"/>
              <w:right w:val="nil"/>
            </w:tcBorders>
            <w:shd w:val="clear" w:color="auto" w:fill="auto"/>
            <w:vAlign w:val="center"/>
          </w:tcPr>
          <w:p w:rsidR="0093052C" w:rsidRPr="005B6191" w:rsidRDefault="0093052C" w:rsidP="003A7F8C">
            <w:pPr>
              <w:jc w:val="center"/>
              <w:rPr>
                <w:b/>
              </w:rPr>
            </w:pPr>
            <w:r w:rsidRPr="005B6191">
              <w:t>7</w:t>
            </w:r>
          </w:p>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Default="0093052C" w:rsidP="003A7F8C">
            <w:r w:rsidRPr="00F94EEF">
              <w:rPr>
                <w:sz w:val="18"/>
              </w:rPr>
              <w:t>Provedení detailní analýzy</w:t>
            </w:r>
          </w:p>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FFFFFF"/>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single" w:sz="4" w:space="0" w:color="auto"/>
            </w:tcBorders>
            <w:shd w:val="clear" w:color="auto" w:fill="auto"/>
            <w:vAlign w:val="center"/>
          </w:tcPr>
          <w:p w:rsidR="0093052C" w:rsidRDefault="0093052C" w:rsidP="003A7F8C"/>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Pr="00F94EEF" w:rsidRDefault="0093052C" w:rsidP="003A7F8C">
            <w:pPr>
              <w:rPr>
                <w:sz w:val="18"/>
              </w:rPr>
            </w:pPr>
            <w:r w:rsidRPr="00F94EEF">
              <w:rPr>
                <w:sz w:val="18"/>
              </w:rPr>
              <w:t>Návrh a implementace specifických rozšíření</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FFFFFF"/>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single" w:sz="4" w:space="0" w:color="auto"/>
            </w:tcBorders>
            <w:shd w:val="clear" w:color="auto" w:fill="auto"/>
            <w:vAlign w:val="center"/>
          </w:tcPr>
          <w:p w:rsidR="0093052C" w:rsidRDefault="0093052C" w:rsidP="003A7F8C"/>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Pr="00F94EEF" w:rsidRDefault="0093052C" w:rsidP="003A7F8C">
            <w:pPr>
              <w:rPr>
                <w:sz w:val="18"/>
              </w:rPr>
            </w:pPr>
            <w:r w:rsidRPr="00F94EEF">
              <w:rPr>
                <w:sz w:val="18"/>
              </w:rPr>
              <w:t>Příprava testovacího plánu a scénářů</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FFFFFF"/>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single" w:sz="4" w:space="0" w:color="auto"/>
            </w:tcBorders>
            <w:shd w:val="clear" w:color="auto" w:fill="auto"/>
            <w:vAlign w:val="center"/>
          </w:tcPr>
          <w:p w:rsidR="0093052C" w:rsidRDefault="0093052C" w:rsidP="003A7F8C"/>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Pr="00F94EEF" w:rsidRDefault="0093052C" w:rsidP="003A7F8C">
            <w:pPr>
              <w:rPr>
                <w:sz w:val="18"/>
              </w:rPr>
            </w:pPr>
            <w:r w:rsidRPr="00F94EEF">
              <w:rPr>
                <w:sz w:val="18"/>
              </w:rPr>
              <w:t>Provedení migrace anonymizovaného vzorku dat</w:t>
            </w:r>
          </w:p>
          <w:p w:rsidR="0093052C" w:rsidRPr="00F94EEF" w:rsidRDefault="0093052C" w:rsidP="003A7F8C">
            <w:pPr>
              <w:rPr>
                <w:sz w:val="18"/>
              </w:rPr>
            </w:pP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FFFFFF"/>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FFFFFF"/>
            <w:vAlign w:val="center"/>
          </w:tcPr>
          <w:p w:rsidR="0093052C" w:rsidRDefault="0093052C" w:rsidP="003A7F8C"/>
        </w:tc>
        <w:tc>
          <w:tcPr>
            <w:tcW w:w="340" w:type="dxa"/>
            <w:tcBorders>
              <w:top w:val="dotted" w:sz="4" w:space="0" w:color="auto"/>
              <w:left w:val="single" w:sz="4" w:space="0" w:color="auto"/>
              <w:bottom w:val="dotted" w:sz="4" w:space="0" w:color="auto"/>
              <w:right w:val="single" w:sz="4" w:space="0" w:color="auto"/>
            </w:tcBorders>
            <w:shd w:val="clear" w:color="auto" w:fill="auto"/>
            <w:vAlign w:val="center"/>
          </w:tcPr>
          <w:p w:rsidR="0093052C" w:rsidRDefault="0093052C" w:rsidP="003A7F8C"/>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Pr="00F94EEF" w:rsidRDefault="0093052C" w:rsidP="003A7F8C">
            <w:pPr>
              <w:rPr>
                <w:sz w:val="18"/>
              </w:rPr>
            </w:pPr>
            <w:r w:rsidRPr="00F94EEF">
              <w:rPr>
                <w:sz w:val="18"/>
              </w:rPr>
              <w:t>Nasazení testovací instance RESSS</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FFFFFF"/>
            <w:vAlign w:val="center"/>
          </w:tcPr>
          <w:p w:rsidR="0093052C" w:rsidRDefault="0093052C" w:rsidP="003A7F8C"/>
        </w:tc>
        <w:tc>
          <w:tcPr>
            <w:tcW w:w="340" w:type="dxa"/>
            <w:tcBorders>
              <w:top w:val="dotted" w:sz="4" w:space="0" w:color="auto"/>
              <w:left w:val="single" w:sz="4" w:space="0" w:color="auto"/>
              <w:bottom w:val="dotted" w:sz="4" w:space="0" w:color="auto"/>
              <w:right w:val="single" w:sz="4" w:space="0" w:color="auto"/>
            </w:tcBorders>
            <w:shd w:val="clear" w:color="auto" w:fill="FFFFFF"/>
            <w:vAlign w:val="center"/>
          </w:tcPr>
          <w:p w:rsidR="0093052C" w:rsidRDefault="0093052C" w:rsidP="003A7F8C"/>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Pr="00F94EEF" w:rsidRDefault="0093052C" w:rsidP="003A7F8C">
            <w:pPr>
              <w:rPr>
                <w:sz w:val="18"/>
              </w:rPr>
            </w:pPr>
            <w:r w:rsidRPr="00F94EEF">
              <w:rPr>
                <w:sz w:val="18"/>
              </w:rPr>
              <w:t>Poskytnutí součinnosti pro testování</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FFFFFF"/>
            <w:vAlign w:val="center"/>
          </w:tcPr>
          <w:p w:rsidR="0093052C" w:rsidRDefault="0093052C" w:rsidP="003A7F8C"/>
        </w:tc>
        <w:tc>
          <w:tcPr>
            <w:tcW w:w="340" w:type="dxa"/>
            <w:tcBorders>
              <w:top w:val="dotted" w:sz="4" w:space="0" w:color="auto"/>
              <w:left w:val="single" w:sz="4" w:space="0" w:color="auto"/>
              <w:bottom w:val="dotted" w:sz="4" w:space="0" w:color="auto"/>
              <w:right w:val="single" w:sz="4" w:space="0" w:color="auto"/>
            </w:tcBorders>
            <w:shd w:val="clear" w:color="auto" w:fill="FFFFFF"/>
            <w:vAlign w:val="center"/>
          </w:tcPr>
          <w:p w:rsidR="0093052C" w:rsidRDefault="0093052C" w:rsidP="003A7F8C"/>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Pr="00F94EEF" w:rsidRDefault="0093052C" w:rsidP="003A7F8C">
            <w:pPr>
              <w:rPr>
                <w:sz w:val="18"/>
              </w:rPr>
            </w:pPr>
            <w:r w:rsidRPr="00F94EEF">
              <w:rPr>
                <w:sz w:val="18"/>
              </w:rPr>
              <w:t>Provedení migrace dat</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FFFFFF"/>
            <w:vAlign w:val="center"/>
          </w:tcPr>
          <w:p w:rsidR="0093052C" w:rsidRDefault="0093052C" w:rsidP="003A7F8C"/>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Pr="00F94EEF" w:rsidRDefault="0093052C" w:rsidP="003A7F8C">
            <w:pPr>
              <w:rPr>
                <w:sz w:val="18"/>
              </w:rPr>
            </w:pPr>
            <w:r w:rsidRPr="00F94EEF">
              <w:rPr>
                <w:sz w:val="18"/>
              </w:rPr>
              <w:t>Nasazení produkční instance RESSS</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Pr="00F94EEF" w:rsidRDefault="0093052C" w:rsidP="003A7F8C">
            <w:pPr>
              <w:rPr>
                <w:sz w:val="18"/>
              </w:rPr>
            </w:pPr>
            <w:r w:rsidRPr="00F94EEF">
              <w:rPr>
                <w:sz w:val="18"/>
              </w:rPr>
              <w:t>Nasazení školicí instance RESSS</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Pr="00F94EEF" w:rsidRDefault="0093052C" w:rsidP="003A7F8C">
            <w:pPr>
              <w:rPr>
                <w:sz w:val="18"/>
              </w:rPr>
            </w:pPr>
            <w:r w:rsidRPr="00F94EEF">
              <w:rPr>
                <w:sz w:val="18"/>
              </w:rPr>
              <w:t>Příprava plánů školení a provedení školení</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r>
      <w:tr w:rsidR="0093052C" w:rsidTr="003A7F8C">
        <w:trPr>
          <w:trHeight w:hRule="exact" w:val="340"/>
          <w:jc w:val="center"/>
        </w:trPr>
        <w:tc>
          <w:tcPr>
            <w:tcW w:w="4394" w:type="dxa"/>
            <w:tcBorders>
              <w:top w:val="nil"/>
              <w:left w:val="nil"/>
              <w:bottom w:val="nil"/>
              <w:right w:val="nil"/>
            </w:tcBorders>
            <w:shd w:val="clear" w:color="auto" w:fill="auto"/>
            <w:tcMar>
              <w:left w:w="113" w:type="dxa"/>
              <w:right w:w="113" w:type="dxa"/>
            </w:tcMar>
            <w:vAlign w:val="center"/>
          </w:tcPr>
          <w:p w:rsidR="0093052C" w:rsidRPr="00F94EEF" w:rsidRDefault="0093052C" w:rsidP="003A7F8C">
            <w:pPr>
              <w:jc w:val="center"/>
              <w:rPr>
                <w:sz w:val="18"/>
              </w:rPr>
            </w:pPr>
          </w:p>
        </w:tc>
        <w:tc>
          <w:tcPr>
            <w:tcW w:w="340" w:type="dxa"/>
            <w:tcBorders>
              <w:top w:val="dotted" w:sz="4" w:space="0" w:color="auto"/>
              <w:left w:val="nil"/>
              <w:bottom w:val="nil"/>
              <w:right w:val="nil"/>
            </w:tcBorders>
            <w:shd w:val="clear" w:color="auto" w:fill="auto"/>
            <w:vAlign w:val="center"/>
          </w:tcPr>
          <w:p w:rsidR="0093052C" w:rsidRDefault="0093052C" w:rsidP="003A7F8C">
            <w:pPr>
              <w:jc w:val="center"/>
            </w:pPr>
          </w:p>
        </w:tc>
        <w:tc>
          <w:tcPr>
            <w:tcW w:w="340" w:type="dxa"/>
            <w:tcBorders>
              <w:top w:val="dotted" w:sz="4" w:space="0" w:color="auto"/>
              <w:left w:val="nil"/>
              <w:bottom w:val="nil"/>
              <w:right w:val="single" w:sz="4" w:space="0" w:color="auto"/>
            </w:tcBorders>
            <w:shd w:val="clear" w:color="auto" w:fill="auto"/>
            <w:vAlign w:val="center"/>
          </w:tcPr>
          <w:p w:rsidR="0093052C" w:rsidRDefault="0093052C" w:rsidP="003A7F8C">
            <w:pPr>
              <w:jc w:val="center"/>
            </w:pPr>
            <w:r>
              <w:t>P</w:t>
            </w:r>
            <w:r w:rsidRPr="00F94EEF">
              <w:rPr>
                <w:vertAlign w:val="subscript"/>
              </w:rPr>
              <w:t>1</w:t>
            </w:r>
          </w:p>
        </w:tc>
        <w:tc>
          <w:tcPr>
            <w:tcW w:w="340" w:type="dxa"/>
            <w:tcBorders>
              <w:top w:val="dotted" w:sz="4" w:space="0" w:color="auto"/>
              <w:left w:val="single" w:sz="4" w:space="0" w:color="auto"/>
              <w:bottom w:val="nil"/>
              <w:right w:val="nil"/>
            </w:tcBorders>
            <w:shd w:val="clear" w:color="auto" w:fill="auto"/>
            <w:vAlign w:val="center"/>
          </w:tcPr>
          <w:p w:rsidR="0093052C" w:rsidRDefault="0093052C" w:rsidP="003A7F8C">
            <w:pPr>
              <w:jc w:val="center"/>
            </w:pPr>
          </w:p>
        </w:tc>
        <w:tc>
          <w:tcPr>
            <w:tcW w:w="340" w:type="dxa"/>
            <w:tcBorders>
              <w:top w:val="dotted" w:sz="4" w:space="0" w:color="auto"/>
              <w:left w:val="nil"/>
              <w:bottom w:val="nil"/>
              <w:right w:val="nil"/>
            </w:tcBorders>
            <w:shd w:val="clear" w:color="auto" w:fill="auto"/>
            <w:vAlign w:val="center"/>
          </w:tcPr>
          <w:p w:rsidR="0093052C" w:rsidRDefault="0093052C" w:rsidP="003A7F8C">
            <w:pPr>
              <w:jc w:val="center"/>
            </w:pPr>
          </w:p>
        </w:tc>
        <w:tc>
          <w:tcPr>
            <w:tcW w:w="340" w:type="dxa"/>
            <w:tcBorders>
              <w:top w:val="dotted" w:sz="4" w:space="0" w:color="auto"/>
              <w:left w:val="nil"/>
              <w:bottom w:val="nil"/>
              <w:right w:val="nil"/>
            </w:tcBorders>
            <w:shd w:val="clear" w:color="auto" w:fill="auto"/>
            <w:vAlign w:val="center"/>
          </w:tcPr>
          <w:p w:rsidR="0093052C" w:rsidRDefault="0093052C" w:rsidP="003A7F8C">
            <w:pPr>
              <w:jc w:val="center"/>
            </w:pPr>
          </w:p>
        </w:tc>
        <w:tc>
          <w:tcPr>
            <w:tcW w:w="340" w:type="dxa"/>
            <w:tcBorders>
              <w:top w:val="dotted" w:sz="4" w:space="0" w:color="auto"/>
              <w:left w:val="nil"/>
              <w:bottom w:val="nil"/>
              <w:right w:val="single" w:sz="4" w:space="0" w:color="auto"/>
            </w:tcBorders>
            <w:shd w:val="clear" w:color="auto" w:fill="auto"/>
            <w:vAlign w:val="center"/>
          </w:tcPr>
          <w:p w:rsidR="0093052C" w:rsidRDefault="0093052C" w:rsidP="003A7F8C">
            <w:pPr>
              <w:jc w:val="center"/>
            </w:pPr>
            <w:r>
              <w:t>P</w:t>
            </w:r>
            <w:r w:rsidRPr="00F94EEF">
              <w:rPr>
                <w:vertAlign w:val="subscript"/>
              </w:rPr>
              <w:t>2</w:t>
            </w:r>
          </w:p>
        </w:tc>
        <w:tc>
          <w:tcPr>
            <w:tcW w:w="340" w:type="dxa"/>
            <w:tcBorders>
              <w:top w:val="dotted" w:sz="4" w:space="0" w:color="auto"/>
              <w:left w:val="single" w:sz="4" w:space="0" w:color="auto"/>
              <w:bottom w:val="nil"/>
              <w:right w:val="single" w:sz="4" w:space="0" w:color="auto"/>
            </w:tcBorders>
            <w:shd w:val="clear" w:color="auto" w:fill="auto"/>
            <w:vAlign w:val="center"/>
          </w:tcPr>
          <w:p w:rsidR="0093052C" w:rsidRDefault="0093052C" w:rsidP="003A7F8C">
            <w:pPr>
              <w:jc w:val="center"/>
            </w:pPr>
            <w:r>
              <w:t>P</w:t>
            </w:r>
            <w:r w:rsidRPr="00F94EEF">
              <w:rPr>
                <w:vertAlign w:val="subscript"/>
              </w:rPr>
              <w:t>3</w:t>
            </w:r>
          </w:p>
        </w:tc>
      </w:tr>
    </w:tbl>
    <w:p w:rsidR="0093052C" w:rsidRDefault="0093052C" w:rsidP="0093052C">
      <w:pPr>
        <w:ind w:left="454"/>
      </w:pPr>
    </w:p>
    <w:p w:rsidR="0093052C" w:rsidRDefault="0093052C" w:rsidP="0093052C">
      <w:pPr>
        <w:ind w:left="454"/>
      </w:pPr>
      <w:r>
        <w:t>Místem plnění „</w:t>
      </w:r>
      <w:r w:rsidRPr="001422BE">
        <w:t xml:space="preserve">Nasazení resortního elektronického systému </w:t>
      </w:r>
      <w:r>
        <w:t xml:space="preserve">spisové služby </w:t>
      </w:r>
      <w:r w:rsidRPr="001422BE">
        <w:t xml:space="preserve">na </w:t>
      </w:r>
      <w:r>
        <w:t>Státním úřadu inspekce práce“ je primárně sídlo SÚIP.</w:t>
      </w:r>
    </w:p>
    <w:p w:rsidR="0093052C" w:rsidRDefault="00860495" w:rsidP="006D7851">
      <w:pPr>
        <w:pStyle w:val="Nadpis2"/>
      </w:pPr>
      <w:bookmarkStart w:id="52" w:name="_Toc456948929"/>
      <w:r>
        <w:t>Platební podmínky</w:t>
      </w:r>
      <w:bookmarkEnd w:id="52"/>
    </w:p>
    <w:p w:rsidR="0093052C" w:rsidRDefault="0093052C" w:rsidP="0093052C">
      <w:pPr>
        <w:numPr>
          <w:ilvl w:val="1"/>
          <w:numId w:val="2"/>
        </w:numPr>
        <w:spacing w:after="0" w:line="276" w:lineRule="auto"/>
        <w:jc w:val="both"/>
      </w:pPr>
      <w:r>
        <w:t>Celková cena za plnění „</w:t>
      </w:r>
      <w:r w:rsidRPr="001422BE">
        <w:t xml:space="preserve">Nasazení resortního elektronického systému </w:t>
      </w:r>
      <w:r>
        <w:t xml:space="preserve">spisové služby </w:t>
      </w:r>
      <w:r w:rsidRPr="001422BE">
        <w:t xml:space="preserve">na </w:t>
      </w:r>
      <w:r>
        <w:t>Státním úřadu inspekce práce“ je cenou jednotkovou za dílo zahrnující cenu případných specifických rozšíření RESSS pro SÚIP (včetně užívacích práv) a požadované související služby.</w:t>
      </w:r>
    </w:p>
    <w:p w:rsidR="0093052C" w:rsidRDefault="0093052C" w:rsidP="0093052C">
      <w:pPr>
        <w:numPr>
          <w:ilvl w:val="1"/>
          <w:numId w:val="2"/>
        </w:numPr>
        <w:spacing w:after="0" w:line="276" w:lineRule="auto"/>
        <w:jc w:val="both"/>
      </w:pPr>
      <w:r>
        <w:t>Platební (fakturační) milníky plnění „</w:t>
      </w:r>
      <w:r w:rsidRPr="001422BE">
        <w:t xml:space="preserve">Nasazení resortního elektronického systému </w:t>
      </w:r>
      <w:r>
        <w:t xml:space="preserve">spisové služby </w:t>
      </w:r>
      <w:r w:rsidRPr="001422BE">
        <w:t xml:space="preserve">na </w:t>
      </w:r>
      <w:r>
        <w:t>Státním úřadu inspekce práce“ jsou vázány na dílčí akceptace plnění podle následující tabulky:</w:t>
      </w:r>
    </w:p>
    <w:p w:rsidR="0093052C" w:rsidRDefault="0093052C" w:rsidP="0093052C">
      <w:pPr>
        <w:ind w:left="567"/>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3969"/>
        <w:gridCol w:w="2830"/>
      </w:tblGrid>
      <w:tr w:rsidR="0093052C" w:rsidRPr="00BA537D" w:rsidTr="003A7F8C">
        <w:tc>
          <w:tcPr>
            <w:tcW w:w="1696" w:type="dxa"/>
          </w:tcPr>
          <w:p w:rsidR="0093052C" w:rsidRPr="00BA537D" w:rsidRDefault="0093052C" w:rsidP="003A7F8C">
            <w:pPr>
              <w:pStyle w:val="Small"/>
              <w:rPr>
                <w:b/>
              </w:rPr>
            </w:pPr>
            <w:r w:rsidRPr="00BA537D">
              <w:rPr>
                <w:b/>
              </w:rPr>
              <w:t>Platební milník</w:t>
            </w:r>
          </w:p>
        </w:tc>
        <w:tc>
          <w:tcPr>
            <w:tcW w:w="3969" w:type="dxa"/>
          </w:tcPr>
          <w:p w:rsidR="0093052C" w:rsidRPr="00BA537D" w:rsidRDefault="0093052C" w:rsidP="003A7F8C">
            <w:pPr>
              <w:pStyle w:val="Small"/>
              <w:rPr>
                <w:b/>
              </w:rPr>
            </w:pPr>
            <w:r w:rsidRPr="00BA537D">
              <w:rPr>
                <w:b/>
              </w:rPr>
              <w:t>Dílčí akceptace plnění</w:t>
            </w:r>
          </w:p>
        </w:tc>
        <w:tc>
          <w:tcPr>
            <w:tcW w:w="2830" w:type="dxa"/>
          </w:tcPr>
          <w:p w:rsidR="0093052C" w:rsidRPr="00BA537D" w:rsidRDefault="0093052C" w:rsidP="003A7F8C">
            <w:pPr>
              <w:pStyle w:val="Small"/>
              <w:rPr>
                <w:b/>
              </w:rPr>
            </w:pPr>
            <w:r w:rsidRPr="00BA537D">
              <w:rPr>
                <w:b/>
              </w:rPr>
              <w:t>Výše platby (fakturace)</w:t>
            </w:r>
          </w:p>
        </w:tc>
      </w:tr>
      <w:tr w:rsidR="0093052C" w:rsidRPr="00BA537D" w:rsidTr="003A7F8C">
        <w:tc>
          <w:tcPr>
            <w:tcW w:w="1696" w:type="dxa"/>
          </w:tcPr>
          <w:p w:rsidR="0093052C" w:rsidRPr="00BA537D" w:rsidRDefault="0093052C" w:rsidP="003A7F8C">
            <w:pPr>
              <w:pStyle w:val="Small"/>
              <w:jc w:val="center"/>
            </w:pPr>
            <w:r w:rsidRPr="00BA537D">
              <w:t>P</w:t>
            </w:r>
            <w:r w:rsidRPr="00BA537D">
              <w:rPr>
                <w:vertAlign w:val="subscript"/>
              </w:rPr>
              <w:t>1</w:t>
            </w:r>
          </w:p>
        </w:tc>
        <w:tc>
          <w:tcPr>
            <w:tcW w:w="3969" w:type="dxa"/>
          </w:tcPr>
          <w:p w:rsidR="0093052C" w:rsidRPr="00BA537D" w:rsidRDefault="0093052C" w:rsidP="003A7F8C">
            <w:pPr>
              <w:pStyle w:val="Small"/>
            </w:pPr>
            <w:r w:rsidRPr="00BA537D">
              <w:t>Akceptace analýzy</w:t>
            </w:r>
          </w:p>
        </w:tc>
        <w:tc>
          <w:tcPr>
            <w:tcW w:w="2830" w:type="dxa"/>
          </w:tcPr>
          <w:p w:rsidR="0093052C" w:rsidRPr="00BA537D" w:rsidRDefault="0093052C" w:rsidP="003A7F8C">
            <w:pPr>
              <w:pStyle w:val="Small"/>
            </w:pPr>
            <w:r w:rsidRPr="00BA537D">
              <w:t>20% z celkové ceny</w:t>
            </w:r>
          </w:p>
        </w:tc>
      </w:tr>
      <w:tr w:rsidR="0093052C" w:rsidRPr="00BA537D" w:rsidTr="003A7F8C">
        <w:tc>
          <w:tcPr>
            <w:tcW w:w="1696" w:type="dxa"/>
          </w:tcPr>
          <w:p w:rsidR="0093052C" w:rsidRPr="00BA537D" w:rsidRDefault="0093052C" w:rsidP="003A7F8C">
            <w:pPr>
              <w:pStyle w:val="Small"/>
              <w:jc w:val="center"/>
            </w:pPr>
            <w:r w:rsidRPr="00BA537D">
              <w:t>P</w:t>
            </w:r>
            <w:r w:rsidRPr="00BA537D">
              <w:rPr>
                <w:vertAlign w:val="subscript"/>
              </w:rPr>
              <w:t>2</w:t>
            </w:r>
          </w:p>
        </w:tc>
        <w:tc>
          <w:tcPr>
            <w:tcW w:w="3969" w:type="dxa"/>
          </w:tcPr>
          <w:p w:rsidR="0093052C" w:rsidRPr="00BA537D" w:rsidRDefault="0093052C" w:rsidP="003A7F8C">
            <w:pPr>
              <w:pStyle w:val="Small"/>
            </w:pPr>
            <w:r w:rsidRPr="00BA537D">
              <w:t>Akceptace nasazení a migrací</w:t>
            </w:r>
          </w:p>
        </w:tc>
        <w:tc>
          <w:tcPr>
            <w:tcW w:w="2830" w:type="dxa"/>
          </w:tcPr>
          <w:p w:rsidR="0093052C" w:rsidRPr="00BA537D" w:rsidRDefault="0093052C" w:rsidP="003A7F8C">
            <w:pPr>
              <w:pStyle w:val="Small"/>
            </w:pPr>
            <w:r w:rsidRPr="00BA537D">
              <w:t>50% z celkové ceny</w:t>
            </w:r>
          </w:p>
        </w:tc>
      </w:tr>
      <w:tr w:rsidR="0093052C" w:rsidRPr="00BA537D" w:rsidTr="003A7F8C">
        <w:tc>
          <w:tcPr>
            <w:tcW w:w="1696" w:type="dxa"/>
          </w:tcPr>
          <w:p w:rsidR="0093052C" w:rsidRPr="00BA537D" w:rsidRDefault="0093052C" w:rsidP="003A7F8C">
            <w:pPr>
              <w:pStyle w:val="Small"/>
              <w:jc w:val="center"/>
            </w:pPr>
            <w:r w:rsidRPr="00BA537D">
              <w:t>P</w:t>
            </w:r>
            <w:r w:rsidRPr="00BA537D">
              <w:rPr>
                <w:vertAlign w:val="subscript"/>
              </w:rPr>
              <w:t>3</w:t>
            </w:r>
          </w:p>
        </w:tc>
        <w:tc>
          <w:tcPr>
            <w:tcW w:w="3969" w:type="dxa"/>
          </w:tcPr>
          <w:p w:rsidR="0093052C" w:rsidRPr="00BA537D" w:rsidRDefault="0093052C" w:rsidP="003A7F8C">
            <w:pPr>
              <w:pStyle w:val="Small"/>
            </w:pPr>
            <w:r w:rsidRPr="00BA537D">
              <w:t>Akceptace školení</w:t>
            </w:r>
          </w:p>
        </w:tc>
        <w:tc>
          <w:tcPr>
            <w:tcW w:w="2830" w:type="dxa"/>
          </w:tcPr>
          <w:p w:rsidR="0093052C" w:rsidRPr="00BA537D" w:rsidRDefault="0093052C" w:rsidP="003A7F8C">
            <w:pPr>
              <w:pStyle w:val="Small"/>
            </w:pPr>
            <w:r w:rsidRPr="00BA537D">
              <w:t>30% z celkové ceny</w:t>
            </w:r>
          </w:p>
        </w:tc>
      </w:tr>
    </w:tbl>
    <w:p w:rsidR="0093052C" w:rsidRDefault="0093052C" w:rsidP="0093052C"/>
    <w:p w:rsidR="0093052C" w:rsidRDefault="0093052C" w:rsidP="006D7851">
      <w:pPr>
        <w:pStyle w:val="Nadpis2"/>
      </w:pPr>
      <w:bookmarkStart w:id="53" w:name="_Toc456948930"/>
      <w:r>
        <w:t>Předání, převzetí a akceptace plnění</w:t>
      </w:r>
      <w:bookmarkEnd w:id="53"/>
    </w:p>
    <w:p w:rsidR="0093052C" w:rsidRDefault="0093052C" w:rsidP="0093052C">
      <w:pPr>
        <w:numPr>
          <w:ilvl w:val="1"/>
          <w:numId w:val="2"/>
        </w:numPr>
        <w:spacing w:after="0" w:line="276" w:lineRule="auto"/>
        <w:jc w:val="both"/>
      </w:pPr>
      <w:r>
        <w:t>Vlastní akceptace a převzetí plnění „</w:t>
      </w:r>
      <w:r w:rsidRPr="001422BE">
        <w:t xml:space="preserve">Nasazení resortního elektronického systému </w:t>
      </w:r>
      <w:r>
        <w:t xml:space="preserve">spisové služby </w:t>
      </w:r>
      <w:r w:rsidRPr="001422BE">
        <w:t xml:space="preserve">na </w:t>
      </w:r>
      <w:r>
        <w:t xml:space="preserve">Státním úřadu inspekce práce“ budou realizovány na základě dílčích akceptací plnění způsoby vymezenými </w:t>
      </w:r>
      <w:r w:rsidR="00CE3E96">
        <w:t>Rámcov</w:t>
      </w:r>
      <w:r>
        <w:t>ou smlouvou. V rámci každé dílčí akceptace budou předávány a akceptovány dílčí výstupy.</w:t>
      </w:r>
      <w:r w:rsidRPr="00485757">
        <w:t xml:space="preserve"> </w:t>
      </w:r>
      <w:r>
        <w:t>Akceptace výstupů probíhá podle typu akceptace způsobem uvedeným v </w:t>
      </w:r>
      <w:r w:rsidR="00CE3E96">
        <w:t>Rámcov</w:t>
      </w:r>
      <w:r>
        <w:t>é smlouvě. Akceptace výstupů probíhá k termínu ukončení etapy, v rámci které je výstup realizován s tím, že akceptace musí být dokončena v termínu etapy.</w:t>
      </w:r>
    </w:p>
    <w:p w:rsidR="0093052C" w:rsidRDefault="0093052C" w:rsidP="0093052C">
      <w:pPr>
        <w:numPr>
          <w:ilvl w:val="1"/>
          <w:numId w:val="2"/>
        </w:numPr>
        <w:spacing w:after="0" w:line="276" w:lineRule="auto"/>
        <w:jc w:val="both"/>
      </w:pPr>
      <w:r>
        <w:t>Dílčí akceptace plnění „</w:t>
      </w:r>
      <w:r w:rsidRPr="001422BE">
        <w:t xml:space="preserve">Nasazení resortního elektronického systému </w:t>
      </w:r>
      <w:r>
        <w:t xml:space="preserve">spisové služby </w:t>
      </w:r>
      <w:r w:rsidRPr="001422BE">
        <w:t xml:space="preserve">na </w:t>
      </w:r>
      <w:r>
        <w:t>Státním úřadu inspekce práce“ jsou tyto:</w:t>
      </w:r>
    </w:p>
    <w:p w:rsidR="0093052C" w:rsidRDefault="0093052C" w:rsidP="0093052C">
      <w:pPr>
        <w:numPr>
          <w:ilvl w:val="2"/>
          <w:numId w:val="2"/>
        </w:numPr>
        <w:spacing w:after="0" w:line="276" w:lineRule="auto"/>
        <w:jc w:val="both"/>
      </w:pPr>
      <w:r>
        <w:t>Akceptace analýzy.</w:t>
      </w:r>
    </w:p>
    <w:p w:rsidR="0093052C" w:rsidRDefault="0093052C" w:rsidP="0093052C">
      <w:pPr>
        <w:numPr>
          <w:ilvl w:val="2"/>
          <w:numId w:val="2"/>
        </w:numPr>
        <w:spacing w:after="0" w:line="276" w:lineRule="auto"/>
        <w:jc w:val="both"/>
      </w:pPr>
      <w:r>
        <w:t>Akceptace nasazení a migrací.</w:t>
      </w:r>
    </w:p>
    <w:p w:rsidR="0093052C" w:rsidRDefault="0093052C" w:rsidP="0093052C">
      <w:pPr>
        <w:numPr>
          <w:ilvl w:val="2"/>
          <w:numId w:val="2"/>
        </w:numPr>
        <w:spacing w:after="0" w:line="276" w:lineRule="auto"/>
        <w:jc w:val="both"/>
      </w:pPr>
      <w:r>
        <w:t>Akceptace školení.</w:t>
      </w:r>
    </w:p>
    <w:p w:rsidR="0093052C" w:rsidRDefault="0093052C" w:rsidP="0093052C">
      <w:pPr>
        <w:numPr>
          <w:ilvl w:val="1"/>
          <w:numId w:val="2"/>
        </w:numPr>
        <w:spacing w:after="0" w:line="276" w:lineRule="auto"/>
        <w:jc w:val="both"/>
      </w:pPr>
      <w:r>
        <w:lastRenderedPageBreak/>
        <w:t>„Akceptace analýzy“ zahrnuje předání a akceptaci výstupů realizovaných Dodavatelem v etapě „Provedení detailní analýzy“ a je provedena ke konci této etapy. Následující tabulka uvádí výčet výstupů určených k předání a akceptaci.</w:t>
      </w:r>
    </w:p>
    <w:p w:rsidR="0093052C" w:rsidRDefault="0093052C" w:rsidP="0093052C">
      <w:pPr>
        <w:ind w:left="567"/>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3833"/>
        <w:gridCol w:w="2824"/>
      </w:tblGrid>
      <w:tr w:rsidR="0093052C" w:rsidRPr="00BA537D" w:rsidTr="003A7F8C">
        <w:tc>
          <w:tcPr>
            <w:tcW w:w="1838" w:type="dxa"/>
          </w:tcPr>
          <w:p w:rsidR="0093052C" w:rsidRPr="00BA537D" w:rsidRDefault="0093052C" w:rsidP="003A7F8C">
            <w:pPr>
              <w:pStyle w:val="Small"/>
              <w:rPr>
                <w:b/>
              </w:rPr>
            </w:pPr>
            <w:r w:rsidRPr="00BA537D">
              <w:rPr>
                <w:b/>
              </w:rPr>
              <w:t>Výstup</w:t>
            </w:r>
          </w:p>
        </w:tc>
        <w:tc>
          <w:tcPr>
            <w:tcW w:w="3833" w:type="dxa"/>
          </w:tcPr>
          <w:p w:rsidR="0093052C" w:rsidRPr="00BA537D" w:rsidRDefault="0093052C" w:rsidP="003A7F8C">
            <w:pPr>
              <w:pStyle w:val="Small"/>
              <w:rPr>
                <w:b/>
              </w:rPr>
            </w:pPr>
            <w:r w:rsidRPr="00BA537D">
              <w:rPr>
                <w:b/>
              </w:rPr>
              <w:t>Etapa zpracování výstupu</w:t>
            </w:r>
          </w:p>
        </w:tc>
        <w:tc>
          <w:tcPr>
            <w:tcW w:w="2824" w:type="dxa"/>
          </w:tcPr>
          <w:p w:rsidR="0093052C" w:rsidRPr="00BA537D" w:rsidRDefault="0093052C" w:rsidP="003A7F8C">
            <w:pPr>
              <w:pStyle w:val="Small"/>
              <w:rPr>
                <w:b/>
              </w:rPr>
            </w:pPr>
            <w:r w:rsidRPr="00BA537D">
              <w:rPr>
                <w:b/>
              </w:rPr>
              <w:t>Typ předání / akceptace</w:t>
            </w:r>
          </w:p>
        </w:tc>
      </w:tr>
      <w:tr w:rsidR="0093052C" w:rsidRPr="00BA537D" w:rsidTr="003A7F8C">
        <w:tc>
          <w:tcPr>
            <w:tcW w:w="1838" w:type="dxa"/>
          </w:tcPr>
          <w:p w:rsidR="0093052C" w:rsidRPr="00BA537D" w:rsidRDefault="0093052C" w:rsidP="003A7F8C">
            <w:pPr>
              <w:pStyle w:val="Small"/>
            </w:pPr>
            <w:r w:rsidRPr="00BA537D">
              <w:t>Analytický model</w:t>
            </w:r>
          </w:p>
        </w:tc>
        <w:tc>
          <w:tcPr>
            <w:tcW w:w="3833" w:type="dxa"/>
          </w:tcPr>
          <w:p w:rsidR="0093052C" w:rsidRPr="00BA537D" w:rsidRDefault="0093052C" w:rsidP="003A7F8C">
            <w:pPr>
              <w:pStyle w:val="Small"/>
            </w:pPr>
            <w:r w:rsidRPr="00BA537D">
              <w:t>Provedení detailní analýzy</w:t>
            </w:r>
          </w:p>
        </w:tc>
        <w:tc>
          <w:tcPr>
            <w:tcW w:w="2824" w:type="dxa"/>
          </w:tcPr>
          <w:p w:rsidR="0093052C" w:rsidRPr="00BA537D" w:rsidRDefault="0093052C" w:rsidP="003A7F8C">
            <w:pPr>
              <w:pStyle w:val="Small"/>
            </w:pPr>
            <w:r w:rsidRPr="00BA537D">
              <w:t>Akceptace dokumentu</w:t>
            </w:r>
          </w:p>
        </w:tc>
      </w:tr>
    </w:tbl>
    <w:p w:rsidR="0093052C" w:rsidRDefault="0093052C" w:rsidP="0093052C">
      <w:pPr>
        <w:ind w:left="567"/>
      </w:pPr>
    </w:p>
    <w:p w:rsidR="0093052C" w:rsidRDefault="0093052C" w:rsidP="0093052C">
      <w:pPr>
        <w:numPr>
          <w:ilvl w:val="1"/>
          <w:numId w:val="2"/>
        </w:numPr>
        <w:spacing w:after="0" w:line="276" w:lineRule="auto"/>
        <w:jc w:val="both"/>
      </w:pPr>
      <w:r>
        <w:t>„Akceptace nasazení a migrací“ zahrnuje předání a akceptaci výstupů zpracovaných Dodavatelem v etapách „</w:t>
      </w:r>
      <w:r w:rsidRPr="00DC4B3A">
        <w:t>Návrh a implementace specifických rozšíření</w:t>
      </w:r>
      <w:r>
        <w:t xml:space="preserve">“, „Nasazení produkční instance RESSS“, „Nasazení testovací instance RESSS“, „Nasazení školící instance RESSS“, „Provedení migrace dat“, „Provedení migrace anonymizovaného vzorku dat“ a „Příprava testovacího plánu a scénářů“. „Akceptace nasazení a migrací“ je provedena ke konci etapy „Provedení migrace dat“. </w:t>
      </w:r>
      <w:r w:rsidRPr="007602A3">
        <w:t>Následující tabulka uvádí výčet výstupů určených k předání a akceptaci.</w:t>
      </w:r>
    </w:p>
    <w:p w:rsidR="0093052C" w:rsidRDefault="0093052C" w:rsidP="0093052C">
      <w:pPr>
        <w:ind w:left="567"/>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3833"/>
        <w:gridCol w:w="2824"/>
      </w:tblGrid>
      <w:tr w:rsidR="0093052C" w:rsidRPr="00BA537D" w:rsidTr="003A7F8C">
        <w:tc>
          <w:tcPr>
            <w:tcW w:w="1838" w:type="dxa"/>
          </w:tcPr>
          <w:p w:rsidR="0093052C" w:rsidRPr="00BA537D" w:rsidRDefault="0093052C" w:rsidP="003A7F8C">
            <w:pPr>
              <w:pStyle w:val="Small"/>
              <w:jc w:val="left"/>
              <w:rPr>
                <w:b/>
              </w:rPr>
            </w:pPr>
            <w:r w:rsidRPr="00BA537D">
              <w:rPr>
                <w:b/>
              </w:rPr>
              <w:t>Výstup</w:t>
            </w:r>
          </w:p>
        </w:tc>
        <w:tc>
          <w:tcPr>
            <w:tcW w:w="3833" w:type="dxa"/>
          </w:tcPr>
          <w:p w:rsidR="0093052C" w:rsidRPr="00BA537D" w:rsidRDefault="0093052C" w:rsidP="003A7F8C">
            <w:pPr>
              <w:pStyle w:val="Small"/>
              <w:jc w:val="left"/>
              <w:rPr>
                <w:b/>
              </w:rPr>
            </w:pPr>
            <w:r w:rsidRPr="00BA537D">
              <w:rPr>
                <w:b/>
              </w:rPr>
              <w:t>Etapa zpracování výstupu</w:t>
            </w:r>
          </w:p>
        </w:tc>
        <w:tc>
          <w:tcPr>
            <w:tcW w:w="2824" w:type="dxa"/>
          </w:tcPr>
          <w:p w:rsidR="0093052C" w:rsidRPr="00BA537D" w:rsidRDefault="0093052C" w:rsidP="003A7F8C">
            <w:pPr>
              <w:pStyle w:val="Small"/>
              <w:jc w:val="left"/>
              <w:rPr>
                <w:b/>
              </w:rPr>
            </w:pPr>
            <w:r w:rsidRPr="00BA537D">
              <w:rPr>
                <w:b/>
              </w:rPr>
              <w:t>Typ předání / akceptace</w:t>
            </w:r>
          </w:p>
        </w:tc>
      </w:tr>
      <w:tr w:rsidR="0093052C" w:rsidRPr="00BA537D" w:rsidTr="003A7F8C">
        <w:tc>
          <w:tcPr>
            <w:tcW w:w="1838" w:type="dxa"/>
          </w:tcPr>
          <w:p w:rsidR="0093052C" w:rsidRPr="00BA537D" w:rsidRDefault="0093052C" w:rsidP="003A7F8C">
            <w:pPr>
              <w:pStyle w:val="Small"/>
              <w:jc w:val="left"/>
            </w:pPr>
            <w:r w:rsidRPr="00BA537D">
              <w:t>Model návrhu</w:t>
            </w:r>
          </w:p>
        </w:tc>
        <w:tc>
          <w:tcPr>
            <w:tcW w:w="3833" w:type="dxa"/>
          </w:tcPr>
          <w:p w:rsidR="0093052C" w:rsidRPr="00BA537D" w:rsidRDefault="0093052C" w:rsidP="003A7F8C">
            <w:pPr>
              <w:pStyle w:val="Small"/>
              <w:jc w:val="left"/>
            </w:pPr>
            <w:r w:rsidRPr="00BA537D">
              <w:t>Návrh a implementace specifických rozšíření</w:t>
            </w:r>
          </w:p>
        </w:tc>
        <w:tc>
          <w:tcPr>
            <w:tcW w:w="2824" w:type="dxa"/>
          </w:tcPr>
          <w:p w:rsidR="0093052C" w:rsidRPr="00BA537D" w:rsidRDefault="0093052C" w:rsidP="003A7F8C">
            <w:pPr>
              <w:pStyle w:val="Small"/>
              <w:jc w:val="left"/>
            </w:pPr>
            <w:r w:rsidRPr="00BA537D">
              <w:t>Akceptace dokumentu</w:t>
            </w:r>
          </w:p>
        </w:tc>
      </w:tr>
      <w:tr w:rsidR="0093052C" w:rsidRPr="00BA537D" w:rsidTr="003A7F8C">
        <w:tc>
          <w:tcPr>
            <w:tcW w:w="1838" w:type="dxa"/>
          </w:tcPr>
          <w:p w:rsidR="0093052C" w:rsidRPr="00BA537D" w:rsidRDefault="0093052C" w:rsidP="003A7F8C">
            <w:pPr>
              <w:pStyle w:val="Small"/>
              <w:jc w:val="left"/>
            </w:pPr>
            <w:r w:rsidRPr="00BA537D">
              <w:t>Plán testů</w:t>
            </w:r>
          </w:p>
        </w:tc>
        <w:tc>
          <w:tcPr>
            <w:tcW w:w="3833" w:type="dxa"/>
          </w:tcPr>
          <w:p w:rsidR="0093052C" w:rsidRPr="00BA537D" w:rsidRDefault="0093052C" w:rsidP="003A7F8C">
            <w:pPr>
              <w:pStyle w:val="Small"/>
              <w:jc w:val="left"/>
            </w:pPr>
            <w:r w:rsidRPr="00BA537D">
              <w:t>Příprava testovacího plánu a scénářů</w:t>
            </w:r>
          </w:p>
        </w:tc>
        <w:tc>
          <w:tcPr>
            <w:tcW w:w="2824" w:type="dxa"/>
          </w:tcPr>
          <w:p w:rsidR="0093052C" w:rsidRPr="00BA537D" w:rsidRDefault="0093052C" w:rsidP="003A7F8C">
            <w:pPr>
              <w:pStyle w:val="Small"/>
              <w:jc w:val="left"/>
            </w:pPr>
            <w:r w:rsidRPr="00BA537D">
              <w:t>Akceptace dokumentu</w:t>
            </w:r>
          </w:p>
        </w:tc>
      </w:tr>
      <w:tr w:rsidR="0093052C" w:rsidRPr="00BA537D" w:rsidTr="003A7F8C">
        <w:tc>
          <w:tcPr>
            <w:tcW w:w="1838" w:type="dxa"/>
          </w:tcPr>
          <w:p w:rsidR="0093052C" w:rsidRPr="00BA537D" w:rsidRDefault="0093052C" w:rsidP="003A7F8C">
            <w:pPr>
              <w:pStyle w:val="Small"/>
              <w:jc w:val="left"/>
            </w:pPr>
            <w:r w:rsidRPr="00BA537D">
              <w:t>Testovací scénáře</w:t>
            </w:r>
          </w:p>
        </w:tc>
        <w:tc>
          <w:tcPr>
            <w:tcW w:w="3833" w:type="dxa"/>
          </w:tcPr>
          <w:p w:rsidR="0093052C" w:rsidRPr="00BA537D" w:rsidRDefault="0093052C" w:rsidP="003A7F8C">
            <w:pPr>
              <w:pStyle w:val="Small"/>
              <w:jc w:val="left"/>
            </w:pPr>
            <w:r w:rsidRPr="00BA537D">
              <w:t>Příprava testovacího plánu a scénářů</w:t>
            </w:r>
          </w:p>
        </w:tc>
        <w:tc>
          <w:tcPr>
            <w:tcW w:w="2824" w:type="dxa"/>
          </w:tcPr>
          <w:p w:rsidR="0093052C" w:rsidRPr="00BA537D" w:rsidRDefault="0093052C" w:rsidP="003A7F8C">
            <w:pPr>
              <w:pStyle w:val="Small"/>
              <w:jc w:val="left"/>
            </w:pPr>
            <w:r w:rsidRPr="00BA537D">
              <w:t>Akceptace dokumentu</w:t>
            </w:r>
          </w:p>
        </w:tc>
      </w:tr>
      <w:tr w:rsidR="0093052C" w:rsidRPr="00BA537D" w:rsidTr="003A7F8C">
        <w:tc>
          <w:tcPr>
            <w:tcW w:w="1838" w:type="dxa"/>
          </w:tcPr>
          <w:p w:rsidR="0093052C" w:rsidRPr="00BA537D" w:rsidRDefault="0093052C" w:rsidP="003A7F8C">
            <w:pPr>
              <w:pStyle w:val="Small"/>
              <w:jc w:val="left"/>
            </w:pPr>
            <w:r w:rsidRPr="00BA537D">
              <w:t>Instalační média</w:t>
            </w:r>
          </w:p>
        </w:tc>
        <w:tc>
          <w:tcPr>
            <w:tcW w:w="3833" w:type="dxa"/>
          </w:tcPr>
          <w:p w:rsidR="0093052C" w:rsidRPr="00BA537D" w:rsidRDefault="0093052C" w:rsidP="003A7F8C">
            <w:pPr>
              <w:pStyle w:val="Small"/>
              <w:jc w:val="left"/>
            </w:pPr>
            <w:r w:rsidRPr="00BA537D">
              <w:t>Návrh a implementace specifických rozšíření</w:t>
            </w:r>
          </w:p>
        </w:tc>
        <w:tc>
          <w:tcPr>
            <w:tcW w:w="2824" w:type="dxa"/>
          </w:tcPr>
          <w:p w:rsidR="0093052C" w:rsidRPr="00BA537D" w:rsidRDefault="0093052C" w:rsidP="003A7F8C">
            <w:pPr>
              <w:pStyle w:val="Small"/>
              <w:jc w:val="left"/>
            </w:pPr>
            <w:r w:rsidRPr="00BA537D">
              <w:t>Předání</w:t>
            </w:r>
          </w:p>
        </w:tc>
      </w:tr>
      <w:tr w:rsidR="0093052C" w:rsidRPr="00BA537D" w:rsidTr="003A7F8C">
        <w:tc>
          <w:tcPr>
            <w:tcW w:w="1838" w:type="dxa"/>
          </w:tcPr>
          <w:p w:rsidR="0093052C" w:rsidRPr="00BA537D" w:rsidRDefault="0093052C" w:rsidP="003A7F8C">
            <w:pPr>
              <w:pStyle w:val="Small"/>
              <w:jc w:val="left"/>
            </w:pPr>
            <w:r w:rsidRPr="00BA537D">
              <w:t>Užívací práva</w:t>
            </w:r>
          </w:p>
        </w:tc>
        <w:tc>
          <w:tcPr>
            <w:tcW w:w="3833" w:type="dxa"/>
          </w:tcPr>
          <w:p w:rsidR="0093052C" w:rsidRPr="00BA537D" w:rsidRDefault="0093052C" w:rsidP="003A7F8C">
            <w:pPr>
              <w:pStyle w:val="Small"/>
              <w:jc w:val="left"/>
            </w:pPr>
            <w:r w:rsidRPr="00BA537D">
              <w:t>Návrh a implementace specifických rozšíření</w:t>
            </w:r>
          </w:p>
        </w:tc>
        <w:tc>
          <w:tcPr>
            <w:tcW w:w="2824" w:type="dxa"/>
          </w:tcPr>
          <w:p w:rsidR="0093052C" w:rsidRPr="00BA537D" w:rsidRDefault="0093052C" w:rsidP="003A7F8C">
            <w:pPr>
              <w:pStyle w:val="Small"/>
              <w:jc w:val="left"/>
            </w:pPr>
            <w:r w:rsidRPr="00BA537D">
              <w:t>Předání</w:t>
            </w:r>
          </w:p>
        </w:tc>
      </w:tr>
      <w:tr w:rsidR="0093052C" w:rsidRPr="00BA537D" w:rsidTr="003A7F8C">
        <w:tc>
          <w:tcPr>
            <w:tcW w:w="1838" w:type="dxa"/>
          </w:tcPr>
          <w:p w:rsidR="0093052C" w:rsidRPr="00BA537D" w:rsidRDefault="0093052C" w:rsidP="003A7F8C">
            <w:pPr>
              <w:pStyle w:val="Small"/>
              <w:jc w:val="left"/>
            </w:pPr>
            <w:r w:rsidRPr="00BA537D">
              <w:t>Zdrojové kódy</w:t>
            </w:r>
          </w:p>
        </w:tc>
        <w:tc>
          <w:tcPr>
            <w:tcW w:w="3833" w:type="dxa"/>
          </w:tcPr>
          <w:p w:rsidR="0093052C" w:rsidRPr="00BA537D" w:rsidRDefault="0093052C" w:rsidP="003A7F8C">
            <w:pPr>
              <w:pStyle w:val="Small"/>
              <w:jc w:val="left"/>
            </w:pPr>
            <w:r w:rsidRPr="00BA537D">
              <w:t>Návrh a implementace specifických rozšíření</w:t>
            </w:r>
          </w:p>
        </w:tc>
        <w:tc>
          <w:tcPr>
            <w:tcW w:w="2824" w:type="dxa"/>
          </w:tcPr>
          <w:p w:rsidR="0093052C" w:rsidRPr="00BA537D" w:rsidRDefault="0093052C" w:rsidP="003A7F8C">
            <w:pPr>
              <w:pStyle w:val="Small"/>
              <w:jc w:val="left"/>
            </w:pPr>
            <w:r w:rsidRPr="00BA537D">
              <w:t>Předání</w:t>
            </w:r>
          </w:p>
        </w:tc>
      </w:tr>
      <w:tr w:rsidR="0093052C" w:rsidRPr="00BA537D" w:rsidTr="003A7F8C">
        <w:tc>
          <w:tcPr>
            <w:tcW w:w="1838" w:type="dxa"/>
          </w:tcPr>
          <w:p w:rsidR="0093052C" w:rsidRPr="00BA537D" w:rsidRDefault="0093052C" w:rsidP="003A7F8C">
            <w:pPr>
              <w:pStyle w:val="Small"/>
              <w:jc w:val="left"/>
            </w:pPr>
            <w:r w:rsidRPr="00BA537D">
              <w:t>Dokumentace</w:t>
            </w:r>
          </w:p>
        </w:tc>
        <w:tc>
          <w:tcPr>
            <w:tcW w:w="3833" w:type="dxa"/>
          </w:tcPr>
          <w:p w:rsidR="0093052C" w:rsidRPr="00BA537D" w:rsidRDefault="0093052C" w:rsidP="003A7F8C">
            <w:pPr>
              <w:pStyle w:val="Small"/>
              <w:jc w:val="left"/>
            </w:pPr>
            <w:r w:rsidRPr="00BA537D">
              <w:t>Návrh a implementace specifických rozšíření</w:t>
            </w:r>
          </w:p>
        </w:tc>
        <w:tc>
          <w:tcPr>
            <w:tcW w:w="2824" w:type="dxa"/>
          </w:tcPr>
          <w:p w:rsidR="0093052C" w:rsidRPr="00BA537D" w:rsidRDefault="0093052C" w:rsidP="003A7F8C">
            <w:pPr>
              <w:pStyle w:val="Small"/>
              <w:jc w:val="left"/>
            </w:pPr>
            <w:r w:rsidRPr="00BA537D">
              <w:t>Akceptace dokumentu</w:t>
            </w:r>
          </w:p>
        </w:tc>
      </w:tr>
      <w:tr w:rsidR="0093052C" w:rsidRPr="00BA537D" w:rsidTr="003A7F8C">
        <w:tc>
          <w:tcPr>
            <w:tcW w:w="1838" w:type="dxa"/>
          </w:tcPr>
          <w:p w:rsidR="0093052C" w:rsidRPr="00BA537D" w:rsidRDefault="0093052C" w:rsidP="003A7F8C">
            <w:pPr>
              <w:pStyle w:val="Small"/>
              <w:jc w:val="left"/>
            </w:pPr>
            <w:r w:rsidRPr="00BA537D">
              <w:t>Produkční instance RESSS</w:t>
            </w:r>
          </w:p>
        </w:tc>
        <w:tc>
          <w:tcPr>
            <w:tcW w:w="3833" w:type="dxa"/>
          </w:tcPr>
          <w:p w:rsidR="0093052C" w:rsidRPr="00BA537D" w:rsidRDefault="0093052C" w:rsidP="003A7F8C">
            <w:pPr>
              <w:pStyle w:val="Small"/>
              <w:jc w:val="left"/>
            </w:pPr>
            <w:r w:rsidRPr="00BA537D">
              <w:t>Nasazení produkční instance RESSS</w:t>
            </w:r>
          </w:p>
        </w:tc>
        <w:tc>
          <w:tcPr>
            <w:tcW w:w="2824" w:type="dxa"/>
          </w:tcPr>
          <w:p w:rsidR="0093052C" w:rsidRPr="00BA537D" w:rsidRDefault="0093052C" w:rsidP="003A7F8C">
            <w:pPr>
              <w:pStyle w:val="Small"/>
              <w:jc w:val="left"/>
            </w:pPr>
            <w:r w:rsidRPr="00BA537D">
              <w:t>Akceptace softwarového díla</w:t>
            </w:r>
          </w:p>
        </w:tc>
      </w:tr>
      <w:tr w:rsidR="0093052C" w:rsidRPr="00BA537D" w:rsidTr="003A7F8C">
        <w:tc>
          <w:tcPr>
            <w:tcW w:w="1838" w:type="dxa"/>
          </w:tcPr>
          <w:p w:rsidR="0093052C" w:rsidRPr="00BA537D" w:rsidRDefault="0093052C" w:rsidP="003A7F8C">
            <w:pPr>
              <w:pStyle w:val="Small"/>
              <w:jc w:val="left"/>
            </w:pPr>
            <w:r w:rsidRPr="00BA537D">
              <w:t>Testovací instance RESSS</w:t>
            </w:r>
          </w:p>
        </w:tc>
        <w:tc>
          <w:tcPr>
            <w:tcW w:w="3833" w:type="dxa"/>
          </w:tcPr>
          <w:p w:rsidR="0093052C" w:rsidRPr="00BA537D" w:rsidRDefault="0093052C" w:rsidP="003A7F8C">
            <w:pPr>
              <w:pStyle w:val="Small"/>
              <w:jc w:val="left"/>
            </w:pPr>
            <w:r w:rsidRPr="00BA537D">
              <w:t>Nasazení testovací instance RESSS</w:t>
            </w:r>
          </w:p>
        </w:tc>
        <w:tc>
          <w:tcPr>
            <w:tcW w:w="2824" w:type="dxa"/>
          </w:tcPr>
          <w:p w:rsidR="0093052C" w:rsidRPr="00BA537D" w:rsidRDefault="0093052C" w:rsidP="003A7F8C">
            <w:pPr>
              <w:pStyle w:val="Small"/>
              <w:jc w:val="left"/>
            </w:pPr>
            <w:r w:rsidRPr="00BA537D">
              <w:t>Akceptace softwarového díla</w:t>
            </w:r>
          </w:p>
        </w:tc>
      </w:tr>
      <w:tr w:rsidR="0093052C" w:rsidRPr="00BA537D" w:rsidTr="003A7F8C">
        <w:tc>
          <w:tcPr>
            <w:tcW w:w="1838" w:type="dxa"/>
          </w:tcPr>
          <w:p w:rsidR="0093052C" w:rsidRPr="00BA537D" w:rsidRDefault="0093052C" w:rsidP="003A7F8C">
            <w:pPr>
              <w:pStyle w:val="Small"/>
              <w:jc w:val="left"/>
            </w:pPr>
            <w:r w:rsidRPr="00BA537D">
              <w:t>Školicí instance RESSS</w:t>
            </w:r>
          </w:p>
        </w:tc>
        <w:tc>
          <w:tcPr>
            <w:tcW w:w="3833" w:type="dxa"/>
          </w:tcPr>
          <w:p w:rsidR="0093052C" w:rsidRPr="00BA537D" w:rsidRDefault="0093052C" w:rsidP="003A7F8C">
            <w:pPr>
              <w:pStyle w:val="Small"/>
              <w:jc w:val="left"/>
            </w:pPr>
            <w:r w:rsidRPr="00BA537D">
              <w:t>Nasazení školící instance RESSS</w:t>
            </w:r>
          </w:p>
        </w:tc>
        <w:tc>
          <w:tcPr>
            <w:tcW w:w="2824" w:type="dxa"/>
          </w:tcPr>
          <w:p w:rsidR="0093052C" w:rsidRPr="00BA537D" w:rsidRDefault="0093052C" w:rsidP="003A7F8C">
            <w:pPr>
              <w:pStyle w:val="Small"/>
              <w:jc w:val="left"/>
            </w:pPr>
            <w:r w:rsidRPr="00BA537D">
              <w:t>Akceptace softwarového díla</w:t>
            </w:r>
          </w:p>
        </w:tc>
      </w:tr>
      <w:tr w:rsidR="0093052C" w:rsidRPr="00BA537D" w:rsidTr="003A7F8C">
        <w:tc>
          <w:tcPr>
            <w:tcW w:w="1838" w:type="dxa"/>
          </w:tcPr>
          <w:p w:rsidR="0093052C" w:rsidRPr="00BA537D" w:rsidRDefault="0093052C" w:rsidP="003A7F8C">
            <w:pPr>
              <w:pStyle w:val="Small"/>
              <w:jc w:val="left"/>
            </w:pPr>
            <w:r w:rsidRPr="00BA537D">
              <w:t>Přenesená data do produkční instance RESSS</w:t>
            </w:r>
          </w:p>
        </w:tc>
        <w:tc>
          <w:tcPr>
            <w:tcW w:w="3833" w:type="dxa"/>
          </w:tcPr>
          <w:p w:rsidR="0093052C" w:rsidRPr="00BA537D" w:rsidRDefault="0093052C" w:rsidP="003A7F8C">
            <w:pPr>
              <w:pStyle w:val="Small"/>
              <w:jc w:val="left"/>
            </w:pPr>
            <w:r w:rsidRPr="00BA537D">
              <w:t>Provedení migrace dat</w:t>
            </w:r>
          </w:p>
        </w:tc>
        <w:tc>
          <w:tcPr>
            <w:tcW w:w="2824" w:type="dxa"/>
          </w:tcPr>
          <w:p w:rsidR="0093052C" w:rsidRPr="00BA537D" w:rsidRDefault="0093052C" w:rsidP="003A7F8C">
            <w:pPr>
              <w:pStyle w:val="Small"/>
              <w:jc w:val="left"/>
            </w:pPr>
            <w:r w:rsidRPr="00BA537D">
              <w:t>Akceptace jednorázové služby</w:t>
            </w:r>
          </w:p>
        </w:tc>
      </w:tr>
      <w:tr w:rsidR="0093052C" w:rsidRPr="00BA537D" w:rsidTr="003A7F8C">
        <w:tc>
          <w:tcPr>
            <w:tcW w:w="1838" w:type="dxa"/>
          </w:tcPr>
          <w:p w:rsidR="0093052C" w:rsidRPr="00BA537D" w:rsidRDefault="0093052C" w:rsidP="003A7F8C">
            <w:pPr>
              <w:pStyle w:val="Small"/>
              <w:jc w:val="left"/>
            </w:pPr>
            <w:r w:rsidRPr="00BA537D">
              <w:t>Přenesená data do testovací a školicí instance RESSS</w:t>
            </w:r>
          </w:p>
        </w:tc>
        <w:tc>
          <w:tcPr>
            <w:tcW w:w="3833" w:type="dxa"/>
          </w:tcPr>
          <w:p w:rsidR="0093052C" w:rsidRPr="00BA537D" w:rsidRDefault="0093052C" w:rsidP="003A7F8C">
            <w:pPr>
              <w:pStyle w:val="Small"/>
              <w:jc w:val="left"/>
            </w:pPr>
            <w:r w:rsidRPr="00BA537D">
              <w:t>Provedení anonymizovaného vzorku dat</w:t>
            </w:r>
          </w:p>
        </w:tc>
        <w:tc>
          <w:tcPr>
            <w:tcW w:w="2824" w:type="dxa"/>
          </w:tcPr>
          <w:p w:rsidR="0093052C" w:rsidRPr="00BA537D" w:rsidRDefault="0093052C" w:rsidP="003A7F8C">
            <w:pPr>
              <w:pStyle w:val="Small"/>
              <w:jc w:val="left"/>
            </w:pPr>
            <w:r w:rsidRPr="00BA537D">
              <w:t>Akceptace jednorázové služby</w:t>
            </w:r>
          </w:p>
        </w:tc>
      </w:tr>
    </w:tbl>
    <w:p w:rsidR="0093052C" w:rsidRPr="007602A3" w:rsidRDefault="0093052C" w:rsidP="0093052C"/>
    <w:p w:rsidR="0093052C" w:rsidRDefault="0093052C" w:rsidP="0093052C">
      <w:pPr>
        <w:numPr>
          <w:ilvl w:val="1"/>
          <w:numId w:val="2"/>
        </w:numPr>
        <w:spacing w:after="0" w:line="276" w:lineRule="auto"/>
        <w:jc w:val="both"/>
      </w:pPr>
      <w:r>
        <w:t xml:space="preserve">„Akceptace školení“ zahrnuje předání a akceptaci výstupů realizovaných Dodavatelem v rámci etapy „Příprava plánu školení a provedení školení“. „Akceptace školení“ je </w:t>
      </w:r>
      <w:proofErr w:type="gramStart"/>
      <w:r>
        <w:t>provedena  ke</w:t>
      </w:r>
      <w:proofErr w:type="gramEnd"/>
      <w:r>
        <w:t xml:space="preserve"> konci etapy „Příprava plánů školení a provedení školení“</w:t>
      </w:r>
      <w:r w:rsidRPr="007602A3">
        <w:t>.</w:t>
      </w:r>
      <w:r>
        <w:t xml:space="preserve"> </w:t>
      </w:r>
      <w:r w:rsidRPr="007602A3">
        <w:t>Následující tabulka uvádí výčet výstupů určených k předání a akceptaci.</w:t>
      </w:r>
    </w:p>
    <w:p w:rsidR="0093052C" w:rsidRDefault="0093052C" w:rsidP="0093052C">
      <w:pPr>
        <w:ind w:left="567"/>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3833"/>
        <w:gridCol w:w="2824"/>
      </w:tblGrid>
      <w:tr w:rsidR="0093052C" w:rsidRPr="00BA537D" w:rsidTr="003A7F8C">
        <w:trPr>
          <w:tblHeader/>
        </w:trPr>
        <w:tc>
          <w:tcPr>
            <w:tcW w:w="1838" w:type="dxa"/>
          </w:tcPr>
          <w:p w:rsidR="0093052C" w:rsidRPr="00BA537D" w:rsidRDefault="0093052C" w:rsidP="003A7F8C">
            <w:pPr>
              <w:rPr>
                <w:b/>
                <w:sz w:val="18"/>
              </w:rPr>
            </w:pPr>
            <w:r w:rsidRPr="00BA537D">
              <w:rPr>
                <w:b/>
                <w:sz w:val="18"/>
              </w:rPr>
              <w:t>Výstup</w:t>
            </w:r>
          </w:p>
        </w:tc>
        <w:tc>
          <w:tcPr>
            <w:tcW w:w="3833" w:type="dxa"/>
          </w:tcPr>
          <w:p w:rsidR="0093052C" w:rsidRPr="00BA537D" w:rsidRDefault="0093052C" w:rsidP="003A7F8C">
            <w:pPr>
              <w:rPr>
                <w:b/>
                <w:sz w:val="18"/>
              </w:rPr>
            </w:pPr>
            <w:r w:rsidRPr="00BA537D">
              <w:rPr>
                <w:b/>
                <w:sz w:val="18"/>
              </w:rPr>
              <w:t>Etapa zpracování výstupu</w:t>
            </w:r>
          </w:p>
        </w:tc>
        <w:tc>
          <w:tcPr>
            <w:tcW w:w="2824" w:type="dxa"/>
          </w:tcPr>
          <w:p w:rsidR="0093052C" w:rsidRPr="00BA537D" w:rsidRDefault="0093052C" w:rsidP="003A7F8C">
            <w:pPr>
              <w:rPr>
                <w:b/>
                <w:sz w:val="18"/>
              </w:rPr>
            </w:pPr>
            <w:r w:rsidRPr="00BA537D">
              <w:rPr>
                <w:b/>
                <w:sz w:val="18"/>
              </w:rPr>
              <w:t>Typ předání / akceptace</w:t>
            </w:r>
          </w:p>
        </w:tc>
      </w:tr>
      <w:tr w:rsidR="0093052C" w:rsidRPr="00BA537D" w:rsidTr="003A7F8C">
        <w:tc>
          <w:tcPr>
            <w:tcW w:w="1838" w:type="dxa"/>
          </w:tcPr>
          <w:p w:rsidR="0093052C" w:rsidRPr="00BA537D" w:rsidRDefault="0093052C" w:rsidP="003A7F8C">
            <w:pPr>
              <w:rPr>
                <w:sz w:val="18"/>
              </w:rPr>
            </w:pPr>
            <w:r w:rsidRPr="00BA537D">
              <w:rPr>
                <w:sz w:val="18"/>
              </w:rPr>
              <w:t>Školicí materiály</w:t>
            </w:r>
          </w:p>
        </w:tc>
        <w:tc>
          <w:tcPr>
            <w:tcW w:w="3833" w:type="dxa"/>
          </w:tcPr>
          <w:p w:rsidR="0093052C" w:rsidRPr="00BA537D" w:rsidRDefault="0093052C" w:rsidP="003A7F8C">
            <w:pPr>
              <w:rPr>
                <w:sz w:val="18"/>
              </w:rPr>
            </w:pPr>
            <w:r w:rsidRPr="00BA537D">
              <w:rPr>
                <w:sz w:val="18"/>
              </w:rPr>
              <w:t>Návrh a implementace specifických rozšíření</w:t>
            </w:r>
          </w:p>
        </w:tc>
        <w:tc>
          <w:tcPr>
            <w:tcW w:w="2824" w:type="dxa"/>
          </w:tcPr>
          <w:p w:rsidR="0093052C" w:rsidRPr="00BA537D" w:rsidRDefault="0093052C" w:rsidP="003A7F8C">
            <w:pPr>
              <w:rPr>
                <w:sz w:val="18"/>
              </w:rPr>
            </w:pPr>
            <w:r w:rsidRPr="00BA537D">
              <w:rPr>
                <w:sz w:val="18"/>
              </w:rPr>
              <w:t>Akceptace dokumentu</w:t>
            </w:r>
          </w:p>
        </w:tc>
      </w:tr>
      <w:tr w:rsidR="0093052C" w:rsidRPr="00BA537D" w:rsidTr="003A7F8C">
        <w:tc>
          <w:tcPr>
            <w:tcW w:w="1838" w:type="dxa"/>
          </w:tcPr>
          <w:p w:rsidR="0093052C" w:rsidRPr="00BA537D" w:rsidRDefault="0093052C" w:rsidP="003A7F8C">
            <w:pPr>
              <w:rPr>
                <w:sz w:val="18"/>
              </w:rPr>
            </w:pPr>
            <w:r w:rsidRPr="00BA537D">
              <w:rPr>
                <w:sz w:val="18"/>
              </w:rPr>
              <w:t>Plán školení</w:t>
            </w:r>
          </w:p>
        </w:tc>
        <w:tc>
          <w:tcPr>
            <w:tcW w:w="3833" w:type="dxa"/>
          </w:tcPr>
          <w:p w:rsidR="0093052C" w:rsidRPr="00BA537D" w:rsidRDefault="0093052C" w:rsidP="003A7F8C">
            <w:pPr>
              <w:rPr>
                <w:sz w:val="18"/>
              </w:rPr>
            </w:pPr>
            <w:r w:rsidRPr="00BA537D">
              <w:rPr>
                <w:sz w:val="18"/>
              </w:rPr>
              <w:t>Příprava plánu školení a provedení školení</w:t>
            </w:r>
          </w:p>
        </w:tc>
        <w:tc>
          <w:tcPr>
            <w:tcW w:w="2824" w:type="dxa"/>
          </w:tcPr>
          <w:p w:rsidR="0093052C" w:rsidRPr="00BA537D" w:rsidRDefault="0093052C" w:rsidP="003A7F8C">
            <w:pPr>
              <w:rPr>
                <w:sz w:val="18"/>
              </w:rPr>
            </w:pPr>
            <w:r w:rsidRPr="00BA537D">
              <w:rPr>
                <w:sz w:val="18"/>
              </w:rPr>
              <w:t>Akceptace dokumentu</w:t>
            </w:r>
          </w:p>
        </w:tc>
      </w:tr>
      <w:tr w:rsidR="0093052C" w:rsidRPr="00BA537D" w:rsidTr="003A7F8C">
        <w:tc>
          <w:tcPr>
            <w:tcW w:w="1838" w:type="dxa"/>
          </w:tcPr>
          <w:p w:rsidR="0093052C" w:rsidRPr="00BA537D" w:rsidRDefault="0093052C" w:rsidP="003A7F8C">
            <w:pPr>
              <w:rPr>
                <w:sz w:val="18"/>
              </w:rPr>
            </w:pPr>
            <w:r w:rsidRPr="00BA537D">
              <w:rPr>
                <w:sz w:val="18"/>
              </w:rPr>
              <w:t>Provedení školení</w:t>
            </w:r>
          </w:p>
        </w:tc>
        <w:tc>
          <w:tcPr>
            <w:tcW w:w="3833" w:type="dxa"/>
          </w:tcPr>
          <w:p w:rsidR="0093052C" w:rsidRPr="00BA537D" w:rsidRDefault="0093052C" w:rsidP="003A7F8C">
            <w:pPr>
              <w:rPr>
                <w:sz w:val="18"/>
              </w:rPr>
            </w:pPr>
            <w:r w:rsidRPr="00BA537D">
              <w:rPr>
                <w:sz w:val="18"/>
              </w:rPr>
              <w:t>Příprava plánu školení a provedení školení</w:t>
            </w:r>
          </w:p>
        </w:tc>
        <w:tc>
          <w:tcPr>
            <w:tcW w:w="2824" w:type="dxa"/>
          </w:tcPr>
          <w:p w:rsidR="0093052C" w:rsidRPr="00BA537D" w:rsidRDefault="0093052C" w:rsidP="003A7F8C">
            <w:pPr>
              <w:rPr>
                <w:sz w:val="18"/>
              </w:rPr>
            </w:pPr>
            <w:r w:rsidRPr="00BA537D">
              <w:rPr>
                <w:sz w:val="18"/>
              </w:rPr>
              <w:t>Akceptace jednorázové služby</w:t>
            </w:r>
          </w:p>
        </w:tc>
      </w:tr>
    </w:tbl>
    <w:p w:rsidR="0093052C" w:rsidRDefault="0093052C" w:rsidP="0093052C">
      <w:pPr>
        <w:ind w:left="567"/>
      </w:pPr>
    </w:p>
    <w:p w:rsidR="0093052C" w:rsidRPr="00122386" w:rsidRDefault="0093052C" w:rsidP="0093052C"/>
    <w:p w:rsidR="00E27D2A" w:rsidRPr="00EE1EA3" w:rsidRDefault="00E27D2A" w:rsidP="006D7851">
      <w:pPr>
        <w:pStyle w:val="Nadpis1"/>
      </w:pPr>
      <w:bookmarkStart w:id="54" w:name="_Toc456948931"/>
      <w:r w:rsidRPr="00794C2C">
        <w:t>Nasazení resortního elektr</w:t>
      </w:r>
      <w:r>
        <w:t xml:space="preserve">onického systému spisové služby </w:t>
      </w:r>
      <w:r w:rsidRPr="00794C2C">
        <w:t xml:space="preserve">na </w:t>
      </w:r>
      <w:r>
        <w:t>Technické inspekci České republiky</w:t>
      </w:r>
      <w:bookmarkEnd w:id="54"/>
    </w:p>
    <w:p w:rsidR="00E27D2A" w:rsidRPr="00EE1EA3" w:rsidRDefault="00E27D2A" w:rsidP="006D7851">
      <w:pPr>
        <w:pStyle w:val="Nadpis2"/>
      </w:pPr>
      <w:bookmarkStart w:id="55" w:name="_Toc456948932"/>
      <w:r>
        <w:t>Předmět a podmínky plnění</w:t>
      </w:r>
      <w:bookmarkEnd w:id="55"/>
    </w:p>
    <w:p w:rsidR="00E27D2A" w:rsidRDefault="00E27D2A" w:rsidP="006D7851">
      <w:pPr>
        <w:numPr>
          <w:ilvl w:val="1"/>
          <w:numId w:val="8"/>
        </w:numPr>
        <w:spacing w:after="0" w:line="276" w:lineRule="auto"/>
        <w:jc w:val="both"/>
      </w:pPr>
      <w:r w:rsidRPr="001422BE">
        <w:t xml:space="preserve">Předmětem plnění „Nasazení resortního elektronického systému spisové služby (dále jen RESSS) na </w:t>
      </w:r>
      <w:r>
        <w:t>Technické inspekci České republiky</w:t>
      </w:r>
      <w:r w:rsidRPr="001422BE">
        <w:t>“ je poskytnutí služeb za účelem nasazení RESSS pro produkč</w:t>
      </w:r>
      <w:r>
        <w:t>ní využití, testování a školení a případná dodávka specifických rozšíření RESSS pro potřeby TIČR.</w:t>
      </w:r>
    </w:p>
    <w:p w:rsidR="00E27D2A" w:rsidRDefault="00E27D2A" w:rsidP="00E27D2A">
      <w:pPr>
        <w:numPr>
          <w:ilvl w:val="1"/>
          <w:numId w:val="2"/>
        </w:numPr>
        <w:spacing w:after="0" w:line="276" w:lineRule="auto"/>
        <w:jc w:val="both"/>
      </w:pPr>
      <w:r>
        <w:t xml:space="preserve">Plnění bude splňovat požadavky na něj kladené, které jsou uvedeny v Příloze číslo 1 </w:t>
      </w:r>
      <w:r w:rsidR="00CE3E96">
        <w:t>Rámcov</w:t>
      </w:r>
      <w:r>
        <w:t xml:space="preserve">é smlouvy </w:t>
      </w:r>
      <w:r w:rsidRPr="0090410B">
        <w:t>Závazné funkční a technické požadavky zadavatele</w:t>
      </w:r>
      <w:r>
        <w:t>.</w:t>
      </w:r>
    </w:p>
    <w:p w:rsidR="00E27D2A" w:rsidRDefault="00E27D2A" w:rsidP="00E27D2A">
      <w:pPr>
        <w:numPr>
          <w:ilvl w:val="1"/>
          <w:numId w:val="2"/>
        </w:numPr>
        <w:spacing w:after="0" w:line="276" w:lineRule="auto"/>
        <w:jc w:val="both"/>
      </w:pPr>
      <w:r>
        <w:t>V rámci nasazení RESSS pro potřeby TIČR budou Dodavatelem poskytnuty následující související služby:</w:t>
      </w:r>
    </w:p>
    <w:p w:rsidR="00E27D2A" w:rsidRDefault="00E27D2A" w:rsidP="00E27D2A">
      <w:pPr>
        <w:numPr>
          <w:ilvl w:val="2"/>
          <w:numId w:val="2"/>
        </w:numPr>
        <w:spacing w:after="0" w:line="276" w:lineRule="auto"/>
        <w:jc w:val="both"/>
      </w:pPr>
      <w:r>
        <w:t>„Provedení detailní analýzy“ požadavků kladených na nasazení RESSS v prostředí TIČR a zpracování cílového modelu nasazení RESSS.</w:t>
      </w:r>
    </w:p>
    <w:p w:rsidR="00E27D2A" w:rsidRDefault="00E27D2A" w:rsidP="00E27D2A">
      <w:pPr>
        <w:numPr>
          <w:ilvl w:val="2"/>
          <w:numId w:val="2"/>
        </w:numPr>
        <w:spacing w:after="0" w:line="276" w:lineRule="auto"/>
        <w:jc w:val="both"/>
      </w:pPr>
      <w:r>
        <w:t>Případný „Návrh a implementace specifických rozšíření“ v souladu s detailními požadavky a modelem nasazení RESSS zpracovaných v rámci detailní analýzy.</w:t>
      </w:r>
    </w:p>
    <w:p w:rsidR="00E27D2A" w:rsidRDefault="00E27D2A" w:rsidP="00E27D2A">
      <w:pPr>
        <w:numPr>
          <w:ilvl w:val="2"/>
          <w:numId w:val="2"/>
        </w:numPr>
        <w:spacing w:after="0" w:line="276" w:lineRule="auto"/>
        <w:jc w:val="both"/>
      </w:pPr>
      <w:r>
        <w:t>„Nasazení produkční instance RESSS“ včetně případných specifických rozšíření do testovacího prostředí TIČR a jeho zprovoznění pro účely produkčního využití.</w:t>
      </w:r>
    </w:p>
    <w:p w:rsidR="00E27D2A" w:rsidRDefault="00E27D2A" w:rsidP="00E27D2A">
      <w:pPr>
        <w:numPr>
          <w:ilvl w:val="2"/>
          <w:numId w:val="2"/>
        </w:numPr>
        <w:spacing w:after="0" w:line="276" w:lineRule="auto"/>
        <w:jc w:val="both"/>
      </w:pPr>
      <w:r>
        <w:t>„Nasazení testovací instance RESSS“ včetně případných specifických rozšíření do testovacího prostředí TIČR a jeho zprovoznění pro účely testování.</w:t>
      </w:r>
    </w:p>
    <w:p w:rsidR="00E27D2A" w:rsidRDefault="00E27D2A" w:rsidP="00E27D2A">
      <w:pPr>
        <w:numPr>
          <w:ilvl w:val="2"/>
          <w:numId w:val="2"/>
        </w:numPr>
        <w:spacing w:after="0" w:line="276" w:lineRule="auto"/>
        <w:jc w:val="both"/>
      </w:pPr>
      <w:r>
        <w:t>„Nasazení školicí instance RESSS“ včetně případných specifických rozšíření do testovacího prostředí TIČR a jeho zprovoznění pro účely školení.</w:t>
      </w:r>
    </w:p>
    <w:p w:rsidR="00E27D2A" w:rsidRDefault="00E27D2A" w:rsidP="00E27D2A">
      <w:pPr>
        <w:numPr>
          <w:ilvl w:val="2"/>
          <w:numId w:val="2"/>
        </w:numPr>
        <w:spacing w:after="0" w:line="276" w:lineRule="auto"/>
        <w:jc w:val="both"/>
      </w:pPr>
      <w:r>
        <w:t>„Provedení migrace dat“ ze stávající implementace elektronického systému spisové služby na TIČR do nasazeného RESSS určeného pro produkční využití.</w:t>
      </w:r>
    </w:p>
    <w:p w:rsidR="00E27D2A" w:rsidRDefault="00E27D2A" w:rsidP="00E27D2A">
      <w:pPr>
        <w:numPr>
          <w:ilvl w:val="2"/>
          <w:numId w:val="2"/>
        </w:numPr>
        <w:spacing w:after="0" w:line="276" w:lineRule="auto"/>
        <w:jc w:val="both"/>
      </w:pPr>
      <w:r>
        <w:t xml:space="preserve">„Provedení migrace anonymizovaného vzorku dat“ ze stávající implementace elektronického systému spisové služby na TIČR do nasazeného RESSS pro potřeby testování a školení.  </w:t>
      </w:r>
    </w:p>
    <w:p w:rsidR="00E27D2A" w:rsidRDefault="00E27D2A" w:rsidP="00E27D2A">
      <w:pPr>
        <w:numPr>
          <w:ilvl w:val="2"/>
          <w:numId w:val="2"/>
        </w:numPr>
        <w:spacing w:after="0" w:line="276" w:lineRule="auto"/>
        <w:jc w:val="both"/>
      </w:pPr>
      <w:r>
        <w:t>„Příprava testovacího plánu a scénářů“ za účelem ověření činnosti nasazeného RESSS.</w:t>
      </w:r>
    </w:p>
    <w:p w:rsidR="00E27D2A" w:rsidRDefault="00E27D2A" w:rsidP="00E27D2A">
      <w:pPr>
        <w:numPr>
          <w:ilvl w:val="2"/>
          <w:numId w:val="2"/>
        </w:numPr>
        <w:spacing w:after="0" w:line="276" w:lineRule="auto"/>
        <w:jc w:val="both"/>
      </w:pPr>
      <w:r>
        <w:t>„Poskytnutí součinnosti pro testování“ za účelem ověření funkčnosti, výkonnosti, stability a bezpečnosti nasazeného RESSS.</w:t>
      </w:r>
    </w:p>
    <w:p w:rsidR="00E27D2A" w:rsidRDefault="00E27D2A" w:rsidP="00E27D2A">
      <w:pPr>
        <w:numPr>
          <w:ilvl w:val="2"/>
          <w:numId w:val="2"/>
        </w:numPr>
        <w:spacing w:after="0" w:line="276" w:lineRule="auto"/>
        <w:jc w:val="both"/>
      </w:pPr>
      <w:r>
        <w:t>„Příprava plánů školení a provedení školení“ uživatelů, metodiků a administrátorů Objednatele.</w:t>
      </w:r>
    </w:p>
    <w:p w:rsidR="00E27D2A" w:rsidRDefault="00E27D2A" w:rsidP="00E27D2A">
      <w:pPr>
        <w:numPr>
          <w:ilvl w:val="1"/>
          <w:numId w:val="2"/>
        </w:numPr>
        <w:spacing w:after="0" w:line="276" w:lineRule="auto"/>
        <w:jc w:val="both"/>
      </w:pPr>
      <w:r>
        <w:t>V rámci služby „Provedení detailní analýzy“ provede Dodavatel detailní analýzu požadavků na nasazení RESSS v TIČR</w:t>
      </w:r>
      <w:r w:rsidRPr="00F47509">
        <w:t xml:space="preserve"> </w:t>
      </w:r>
      <w:r>
        <w:t>kladených na řešení v </w:t>
      </w:r>
      <w:proofErr w:type="gramStart"/>
      <w:r>
        <w:t xml:space="preserve">bodě </w:t>
      </w:r>
      <w:r>
        <w:fldChar w:fldCharType="begin"/>
      </w:r>
      <w:r>
        <w:instrText xml:space="preserve"> REF _Ref447114937 \r \h </w:instrText>
      </w:r>
      <w:r>
        <w:fldChar w:fldCharType="separate"/>
      </w:r>
      <w:r w:rsidR="00C470E0">
        <w:t>1.2</w:t>
      </w:r>
      <w:r>
        <w:fldChar w:fldCharType="end"/>
      </w:r>
      <w:r>
        <w:t>.</w:t>
      </w:r>
      <w:proofErr w:type="gramEnd"/>
      <w:r>
        <w:t xml:space="preserve"> Detailní analýza bude provedena v součinnosti s metodickými a odbornými pracovníky TIČR. V rámci analýzy vyhotoví Dodavatel souhrnný „Analytický model“ dodávaného řešení způsobem, rozsahem a kvalitou odpovídající kapitole 7.1 „Specifikace požadovaných modelů pro softwarové dílo“ standardu architektury Objednatele s názvem </w:t>
      </w:r>
      <w:r w:rsidR="00B23264">
        <w:t>„Modelování informačních systémů“, který je v příloze č. 14 Zadávací dokumentace</w:t>
      </w:r>
      <w:r>
        <w:t>. Dodavatel zpracuje „Katalog požadavků“ a modely, u nichž je uvedeno, že jsou výstupem analytické fáze projektu s tím, že relevantní detailní modely nemusí zpracovávat pro ty části dodávaného řešení, které nevznikají zakázkovým vývojem na základě detailních požadavků Objednatele a ty části, které jsou součástí analytického modelu RESSS (v nezměněné podobě). Model bude předmětem akceptace dílčího plnění ze strany Objednatele.</w:t>
      </w:r>
    </w:p>
    <w:p w:rsidR="00E27D2A" w:rsidRDefault="00E27D2A" w:rsidP="00E27D2A">
      <w:pPr>
        <w:numPr>
          <w:ilvl w:val="1"/>
          <w:numId w:val="2"/>
        </w:numPr>
        <w:spacing w:after="0" w:line="276" w:lineRule="auto"/>
        <w:jc w:val="both"/>
      </w:pPr>
      <w:r>
        <w:lastRenderedPageBreak/>
        <w:t>V rámci služby „Návrh a implementace specifických rozšíření“ provede Dodavatel návrh případně zakázkově vyvíjených částí RESSS specifických pro nasazení RESSS pro potřeby TIČR a jejich následnou implementaci tak, aby se staly integrální součástí RESSS nasazené na TIČR. V rámci návrhu u zakázkově vyvíjených specifických rozšíření RESSS vyhotoví Dodavatel „M</w:t>
      </w:r>
      <w:r w:rsidRPr="00C41615">
        <w:t xml:space="preserve">odel </w:t>
      </w:r>
      <w:r>
        <w:t xml:space="preserve">návrhu“ rozšíření </w:t>
      </w:r>
      <w:r w:rsidRPr="00C41615">
        <w:t xml:space="preserve">způsobem, rozsahem a kvalitou odpovídající kapitole 7.1 „Specifikace požadovaných modelů pro softwarové dílo“ standardu architektury Objednatele s názvem </w:t>
      </w:r>
      <w:r w:rsidR="00B23264">
        <w:t>„Modelování informačních systémů“, který je v příloze č. 14 Zadávací dokumentace</w:t>
      </w:r>
      <w:r w:rsidRPr="00C41615">
        <w:t xml:space="preserve">. </w:t>
      </w:r>
      <w:r>
        <w:t>Dodavatel</w:t>
      </w:r>
      <w:r w:rsidRPr="00C41615">
        <w:t xml:space="preserve"> zpracuje</w:t>
      </w:r>
      <w:r>
        <w:t xml:space="preserve"> ty modely, </w:t>
      </w:r>
      <w:r w:rsidRPr="00C41615">
        <w:t xml:space="preserve">u nichž je </w:t>
      </w:r>
      <w:r>
        <w:t xml:space="preserve">ve standardu </w:t>
      </w:r>
      <w:r w:rsidRPr="00C41615">
        <w:t>uvede</w:t>
      </w:r>
      <w:r>
        <w:t xml:space="preserve">no, že jsou výstupem </w:t>
      </w:r>
      <w:r w:rsidRPr="00C41615">
        <w:t xml:space="preserve">fáze </w:t>
      </w:r>
      <w:r>
        <w:t xml:space="preserve">návrhu </w:t>
      </w:r>
      <w:r w:rsidRPr="00C41615">
        <w:t>projektu. Model bude předmětem akceptace dílčího plnění ze strany Objednatele.</w:t>
      </w:r>
    </w:p>
    <w:p w:rsidR="00E27D2A" w:rsidRDefault="00E27D2A" w:rsidP="00E27D2A">
      <w:pPr>
        <w:numPr>
          <w:ilvl w:val="1"/>
          <w:numId w:val="2"/>
        </w:numPr>
        <w:spacing w:after="0" w:line="276" w:lineRule="auto"/>
        <w:jc w:val="both"/>
      </w:pPr>
      <w:r>
        <w:t>V rámci služby „Návrh a implementace specifických rozšíření“ Dodavatel implementuje (vyvine) softwarové dílo specifických rozšíření v souladu s detailními požadavky TIČR a návrhem díla a připraví jeho instalační média.</w:t>
      </w:r>
    </w:p>
    <w:p w:rsidR="00E27D2A" w:rsidRDefault="00E27D2A" w:rsidP="00E27D2A">
      <w:pPr>
        <w:numPr>
          <w:ilvl w:val="1"/>
          <w:numId w:val="2"/>
        </w:numPr>
        <w:spacing w:after="0" w:line="276" w:lineRule="auto"/>
        <w:ind w:left="426" w:hanging="426"/>
        <w:jc w:val="both"/>
      </w:pPr>
      <w:r>
        <w:t>V případě dodávky specifických rozšíření RESSS pro potřeby TIČR bude dodávka softwarového díla specifických rozšíření zahrnovat:</w:t>
      </w:r>
    </w:p>
    <w:p w:rsidR="00E27D2A" w:rsidRDefault="00E27D2A" w:rsidP="00E27D2A">
      <w:pPr>
        <w:numPr>
          <w:ilvl w:val="2"/>
          <w:numId w:val="2"/>
        </w:numPr>
        <w:spacing w:after="0" w:line="276" w:lineRule="auto"/>
        <w:jc w:val="both"/>
      </w:pPr>
      <w:r>
        <w:t>Předání specifických rozšíření jako softwarového díla ve spustitelné podobě ve formě modulů, k začlenění do RESSS a to na dvou kopiích instalačních médií.</w:t>
      </w:r>
    </w:p>
    <w:p w:rsidR="00E27D2A" w:rsidRDefault="00E27D2A" w:rsidP="00E27D2A">
      <w:pPr>
        <w:numPr>
          <w:ilvl w:val="2"/>
          <w:numId w:val="2"/>
        </w:numPr>
        <w:spacing w:after="0" w:line="276" w:lineRule="auto"/>
        <w:jc w:val="both"/>
      </w:pPr>
      <w:r>
        <w:t>Předání užívacích práv – licencí k softwarovému dílu specifických rozšíření v souladu s </w:t>
      </w:r>
      <w:r w:rsidR="00CE3E96">
        <w:t>Rámcov</w:t>
      </w:r>
      <w:r>
        <w:t>ou smlouvou.</w:t>
      </w:r>
    </w:p>
    <w:p w:rsidR="00E27D2A" w:rsidRDefault="00E27D2A" w:rsidP="00E27D2A">
      <w:pPr>
        <w:numPr>
          <w:ilvl w:val="2"/>
          <w:numId w:val="2"/>
        </w:numPr>
        <w:spacing w:after="0" w:line="276" w:lineRule="auto"/>
        <w:jc w:val="both"/>
      </w:pPr>
      <w:r>
        <w:t>Předání zdrojových kódů a dalších výstupů nezbytných pro sestavení (kompilaci) softwarového díla specifických rozšíření v souladu s </w:t>
      </w:r>
      <w:r w:rsidR="00CE3E96">
        <w:t>Rámcov</w:t>
      </w:r>
      <w:r>
        <w:t>ou smlouvou na dvou kopiích datových médií.</w:t>
      </w:r>
    </w:p>
    <w:p w:rsidR="00E27D2A" w:rsidRDefault="00E27D2A" w:rsidP="00E27D2A">
      <w:pPr>
        <w:numPr>
          <w:ilvl w:val="2"/>
          <w:numId w:val="2"/>
        </w:numPr>
        <w:spacing w:after="0" w:line="276" w:lineRule="auto"/>
        <w:jc w:val="both"/>
      </w:pPr>
      <w:r>
        <w:t>Předání dokumentace k softwarovému dílu specifických rozšíření ve formě elektronických dokumentů v dohodnutých formátech na datovém nosiči zahrnující:</w:t>
      </w:r>
    </w:p>
    <w:p w:rsidR="00E27D2A" w:rsidRDefault="00E27D2A" w:rsidP="00E27D2A">
      <w:pPr>
        <w:numPr>
          <w:ilvl w:val="3"/>
          <w:numId w:val="2"/>
        </w:numPr>
        <w:spacing w:after="0" w:line="276" w:lineRule="auto"/>
        <w:jc w:val="both"/>
      </w:pPr>
      <w:r>
        <w:t>Instalační příručku.</w:t>
      </w:r>
    </w:p>
    <w:p w:rsidR="00E27D2A" w:rsidRDefault="00E27D2A" w:rsidP="00E27D2A">
      <w:pPr>
        <w:numPr>
          <w:ilvl w:val="3"/>
          <w:numId w:val="2"/>
        </w:numPr>
        <w:spacing w:after="0" w:line="276" w:lineRule="auto"/>
        <w:jc w:val="both"/>
      </w:pPr>
      <w:r>
        <w:t>Příručku administrátora (správce).</w:t>
      </w:r>
    </w:p>
    <w:p w:rsidR="00E27D2A" w:rsidRDefault="00E27D2A" w:rsidP="00E27D2A">
      <w:pPr>
        <w:numPr>
          <w:ilvl w:val="3"/>
          <w:numId w:val="2"/>
        </w:numPr>
        <w:spacing w:after="0" w:line="276" w:lineRule="auto"/>
        <w:jc w:val="both"/>
      </w:pPr>
      <w:r>
        <w:t xml:space="preserve">Příručku programátora. </w:t>
      </w:r>
    </w:p>
    <w:p w:rsidR="00E27D2A" w:rsidRDefault="00E27D2A" w:rsidP="00E27D2A">
      <w:pPr>
        <w:numPr>
          <w:ilvl w:val="3"/>
          <w:numId w:val="2"/>
        </w:numPr>
        <w:spacing w:after="0" w:line="276" w:lineRule="auto"/>
        <w:jc w:val="both"/>
      </w:pPr>
      <w:r>
        <w:t>Uživatelskou příručku.</w:t>
      </w:r>
    </w:p>
    <w:p w:rsidR="00E27D2A" w:rsidRPr="00C41615" w:rsidRDefault="00E27D2A" w:rsidP="00E27D2A">
      <w:pPr>
        <w:numPr>
          <w:ilvl w:val="2"/>
          <w:numId w:val="2"/>
        </w:numPr>
        <w:spacing w:after="0" w:line="276" w:lineRule="auto"/>
        <w:jc w:val="both"/>
      </w:pPr>
      <w:r>
        <w:t>Předání školících materiálů k softwarovému dílu specifických rozšíření ve formě elektronických dokumentů v dohodnutých formátech.</w:t>
      </w:r>
    </w:p>
    <w:p w:rsidR="00E27D2A" w:rsidRDefault="00E27D2A" w:rsidP="00E27D2A">
      <w:pPr>
        <w:numPr>
          <w:ilvl w:val="1"/>
          <w:numId w:val="2"/>
        </w:numPr>
        <w:spacing w:after="0" w:line="276" w:lineRule="auto"/>
        <w:jc w:val="both"/>
      </w:pPr>
      <w:r>
        <w:t>V rámci služby „Nasazení produkční instance RESSS“ provede Dodavatel za součinnosti TIČR nasazení (instalaci) systému RESSS do produkčního prostředí TIČR připraveného na základě pokynů a požadavků Dodavatele. Následně Dodavatel zprovozní systém RESSS pro potřeby jeho produkčního využití.</w:t>
      </w:r>
    </w:p>
    <w:p w:rsidR="00E27D2A" w:rsidRDefault="00E27D2A" w:rsidP="00E27D2A">
      <w:pPr>
        <w:numPr>
          <w:ilvl w:val="1"/>
          <w:numId w:val="2"/>
        </w:numPr>
        <w:spacing w:after="0" w:line="276" w:lineRule="auto"/>
        <w:jc w:val="both"/>
      </w:pPr>
      <w:r>
        <w:t>V rámci služby „Nasazení testovací instance RESSS“ provede Dodavatel za součinnosti TIČR nasazení (instalaci) systému RESSS do testovacího prostředí TIČR připraveného na základě pokynů a požadavků Dodavatele. Následně Dodavatel zprovozní systém RESSS pro potřeby jeho testování.</w:t>
      </w:r>
    </w:p>
    <w:p w:rsidR="00E27D2A" w:rsidRDefault="00E27D2A" w:rsidP="00E27D2A">
      <w:pPr>
        <w:numPr>
          <w:ilvl w:val="1"/>
          <w:numId w:val="2"/>
        </w:numPr>
        <w:spacing w:after="0" w:line="276" w:lineRule="auto"/>
        <w:jc w:val="both"/>
      </w:pPr>
      <w:r>
        <w:t>V rámci služby „Nasazení školící instance RESSS“ provede Dodavatel za součinnosti TIČR nasazení (instalaci) systému RESSS do školícího prostředí TIČR připraveného na základě pokynů a požadavků Dodavatele. Následně Dodavatel zprovozní systém RESSS pro potřeby jeho školení v rámci TIČR.</w:t>
      </w:r>
    </w:p>
    <w:p w:rsidR="00E27D2A" w:rsidRDefault="00E27D2A" w:rsidP="00E27D2A">
      <w:pPr>
        <w:numPr>
          <w:ilvl w:val="1"/>
          <w:numId w:val="2"/>
        </w:numPr>
        <w:spacing w:after="0" w:line="276" w:lineRule="auto"/>
        <w:jc w:val="both"/>
      </w:pPr>
      <w:r>
        <w:t>V rámci služby „Provedení migrace dat“ zajistí Dodavatel přenesení dat a dokumentů ze stávajícího (k době produkčního nasazení RESSS) elektronického systému spisové služby do nasazené instance RESSS určeného pro produkční využití. Pro účely migrace TIČR zajistí součinnost stávajícího řešitele elektronické spisové služby nezbytnou pro provedení migrace.</w:t>
      </w:r>
    </w:p>
    <w:p w:rsidR="00E27D2A" w:rsidRDefault="00E27D2A" w:rsidP="00E27D2A">
      <w:pPr>
        <w:numPr>
          <w:ilvl w:val="1"/>
          <w:numId w:val="2"/>
        </w:numPr>
        <w:spacing w:after="0" w:line="276" w:lineRule="auto"/>
        <w:jc w:val="both"/>
      </w:pPr>
      <w:r>
        <w:t xml:space="preserve">V rámci služby „Provedení migrace anonymizovaného vzorku dat“ zajistí Dodavatel vymezení a přenesení anonymizovaného reprezentativního vzorku dat a dokumentů ze stávajícího (k době </w:t>
      </w:r>
      <w:r>
        <w:lastRenderedPageBreak/>
        <w:t xml:space="preserve">produkčního nasazení RESSS) elektronického systému spisové služby do nasazené instance RESSS určeného pro testování a školení. Pro účely vymezení vzorku dat a jeho migraci TIČR zajistí součinnost stávajícího řešitele elektronické spisové služby nezbytnou pro provedení migrace. </w:t>
      </w:r>
    </w:p>
    <w:p w:rsidR="00E27D2A" w:rsidRDefault="00E27D2A" w:rsidP="00E27D2A">
      <w:pPr>
        <w:numPr>
          <w:ilvl w:val="1"/>
          <w:numId w:val="2"/>
        </w:numPr>
        <w:spacing w:after="0" w:line="276" w:lineRule="auto"/>
        <w:jc w:val="both"/>
      </w:pPr>
      <w:r>
        <w:t xml:space="preserve">V rámci služby „Příprava testovacích plánů a scénářů“ připraví Dodavatel plán testů za účelem ověření požadované funkčnosti nasazeného systému RESSS včetně popisu testovacích scénářů ověřujících jednotlivé dílčí funkcionality. Do plánu testů Dodavatel zahrne též testy výkonnostní (zátěžové), integrační a </w:t>
      </w:r>
      <w:r w:rsidRPr="00426213">
        <w:t>bezpečnostní a to včetně metodického popisu vykonání těchto typů testů. Plán testů a testovací</w:t>
      </w:r>
      <w:r>
        <w:t xml:space="preserve"> scénáře budou akceptovány dodavatelem. Na základě plánu testů a testovacích scénářů budou Objednatelem akceptovány nasazené instance systém RESSS pro potřeby TIČR.</w:t>
      </w:r>
    </w:p>
    <w:p w:rsidR="00E27D2A" w:rsidRDefault="00E27D2A" w:rsidP="00E27D2A">
      <w:pPr>
        <w:numPr>
          <w:ilvl w:val="1"/>
          <w:numId w:val="2"/>
        </w:numPr>
        <w:spacing w:after="0" w:line="276" w:lineRule="auto"/>
        <w:jc w:val="both"/>
      </w:pPr>
      <w:r>
        <w:t>V rámci služby „Poskytnutí součinnosti pro testování“ poskytne Dodavatel součinnost pro provedení testů prováděných na základě jím připraveného testovacího plánu a scénářů. Součinnost bude poskytnuta pracovníkům TIČR či třetích stran pověřených provedením testů.</w:t>
      </w:r>
    </w:p>
    <w:p w:rsidR="00E27D2A" w:rsidRDefault="00E27D2A" w:rsidP="00E27D2A">
      <w:pPr>
        <w:numPr>
          <w:ilvl w:val="1"/>
          <w:numId w:val="2"/>
        </w:numPr>
        <w:spacing w:after="0" w:line="276" w:lineRule="auto"/>
        <w:jc w:val="both"/>
      </w:pPr>
      <w:r>
        <w:t xml:space="preserve">V rámci služby „Příprava plánů školení a provedení školení“ připraví Dodavatel plán školení uživatelů, metodiků a správců TIČR a jejich následné vyškolení v souladu s plánem. Školení bude provedeno v rozsahu </w:t>
      </w:r>
      <w:ins w:id="56" w:author="." w:date="2016-09-22T10:10:00Z">
        <w:r w:rsidR="005D411E">
          <w:t>uvedeném v </w:t>
        </w:r>
      </w:ins>
      <w:ins w:id="57" w:author="." w:date="2016-09-22T10:16:00Z">
        <w:r w:rsidR="007A6573">
          <w:t>Příloze číslo 1 Rámcové smlouvy Závazné funkční a technické požadavky zadavatele</w:t>
        </w:r>
      </w:ins>
      <w:ins w:id="58" w:author="." w:date="2016-09-22T10:10:00Z">
        <w:r w:rsidR="005D411E">
          <w:t xml:space="preserve"> v požadavku </w:t>
        </w:r>
        <w:r w:rsidR="005D411E" w:rsidRPr="005D411E">
          <w:t>S</w:t>
        </w:r>
      </w:ins>
      <w:ins w:id="59" w:author="." w:date="2016-09-22T10:11:00Z">
        <w:r w:rsidR="005D411E">
          <w:t>TICR</w:t>
        </w:r>
      </w:ins>
      <w:ins w:id="60" w:author="." w:date="2016-09-22T10:10:00Z">
        <w:r w:rsidR="005D411E" w:rsidRPr="005D411E">
          <w:t>002</w:t>
        </w:r>
      </w:ins>
      <w:del w:id="61" w:author="." w:date="2016-09-22T10:10:00Z">
        <w:r w:rsidDel="005D411E">
          <w:delText>100 pracovníků</w:delText>
        </w:r>
      </w:del>
      <w:r>
        <w:t>. Pro potřeby školení zpracuje Dodavatel školící dokumentaci, kterou předá TIČR a která bude předmětem akceptace Objednatelem.</w:t>
      </w:r>
    </w:p>
    <w:p w:rsidR="00E27D2A" w:rsidRDefault="00E27D2A" w:rsidP="00E27D2A">
      <w:pPr>
        <w:numPr>
          <w:ilvl w:val="1"/>
          <w:numId w:val="2"/>
        </w:numPr>
        <w:spacing w:after="0" w:line="276" w:lineRule="auto"/>
        <w:jc w:val="both"/>
      </w:pPr>
      <w:r>
        <w:t>Školení prováděna před nasazením školící instance RESSS na TIČR budou prováděna s využitím školící instance vzniklé v rámci plnění „Softwarové řešení Resortního elektronického systému spisové služby“.</w:t>
      </w:r>
    </w:p>
    <w:p w:rsidR="00E27D2A" w:rsidRDefault="00E27D2A" w:rsidP="006D7851">
      <w:pPr>
        <w:pStyle w:val="Nadpis2"/>
      </w:pPr>
      <w:bookmarkStart w:id="62" w:name="_Toc456948933"/>
      <w:r>
        <w:t>Termín a místo plnění</w:t>
      </w:r>
      <w:bookmarkEnd w:id="62"/>
    </w:p>
    <w:p w:rsidR="00E27D2A" w:rsidRDefault="00E27D2A" w:rsidP="00E27D2A">
      <w:pPr>
        <w:numPr>
          <w:ilvl w:val="1"/>
          <w:numId w:val="2"/>
        </w:numPr>
        <w:spacing w:after="0" w:line="276" w:lineRule="auto"/>
        <w:jc w:val="both"/>
      </w:pPr>
      <w:r>
        <w:t>Termín plnění „</w:t>
      </w:r>
      <w:r w:rsidRPr="001422BE">
        <w:t xml:space="preserve">Nasazení resortního elektronického systému </w:t>
      </w:r>
      <w:r>
        <w:t xml:space="preserve">spisové služby </w:t>
      </w:r>
      <w:r w:rsidRPr="001422BE">
        <w:t xml:space="preserve">na </w:t>
      </w:r>
      <w:r>
        <w:t>Technické inspekci České republiky“ je dán hlavním harmonogramem plnění, který odpovídá službám poskytovaných Dodavatelem v rámci plnění a zahrnuje etapy uvedené v následující tabulce.</w:t>
      </w:r>
    </w:p>
    <w:p w:rsidR="00E27D2A" w:rsidRDefault="00E27D2A" w:rsidP="00E27D2A">
      <w:pPr>
        <w:ind w:left="454"/>
      </w:pPr>
      <w:r>
        <w:t>Pro každou etapu tabulka v příslušném řádku znázorňuje délku etapy a interval jejího průběhu v jednotkách měsíců od zahájení plnění. Každý měsíc trvání plnění je reprezentován jednou buňkou tabulky. Černé buňky znázorňují měsíce, kdy probíhá etapa. Linie označené P</w:t>
      </w:r>
      <w:r w:rsidRPr="00F8409C">
        <w:rPr>
          <w:vertAlign w:val="subscript"/>
        </w:rPr>
        <w:t>1</w:t>
      </w:r>
      <w:r>
        <w:t>, P</w:t>
      </w:r>
      <w:r w:rsidRPr="00F8409C">
        <w:rPr>
          <w:vertAlign w:val="subscript"/>
        </w:rPr>
        <w:t>2</w:t>
      </w:r>
      <w:r>
        <w:t xml:space="preserve"> a P</w:t>
      </w:r>
      <w:r w:rsidRPr="00F8409C">
        <w:rPr>
          <w:vertAlign w:val="subscript"/>
        </w:rPr>
        <w:t>3</w:t>
      </w:r>
      <w:r>
        <w:t>, pak označují termíny dále v dokumentu uvedených platebních milníků.</w:t>
      </w:r>
      <w:r w:rsidRPr="00426213">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394"/>
        <w:gridCol w:w="340"/>
        <w:gridCol w:w="340"/>
        <w:gridCol w:w="340"/>
        <w:gridCol w:w="340"/>
        <w:gridCol w:w="340"/>
        <w:gridCol w:w="340"/>
        <w:gridCol w:w="340"/>
      </w:tblGrid>
      <w:tr w:rsidR="00E27D2A" w:rsidRPr="005B6191" w:rsidTr="003A7F8C">
        <w:trPr>
          <w:trHeight w:hRule="exact" w:val="340"/>
          <w:jc w:val="center"/>
        </w:trPr>
        <w:tc>
          <w:tcPr>
            <w:tcW w:w="4394" w:type="dxa"/>
            <w:tcBorders>
              <w:top w:val="nil"/>
              <w:left w:val="nil"/>
              <w:bottom w:val="nil"/>
              <w:right w:val="nil"/>
            </w:tcBorders>
            <w:shd w:val="clear" w:color="auto" w:fill="auto"/>
            <w:tcMar>
              <w:left w:w="113" w:type="dxa"/>
              <w:right w:w="113" w:type="dxa"/>
            </w:tcMar>
            <w:vAlign w:val="center"/>
          </w:tcPr>
          <w:p w:rsidR="00E27D2A" w:rsidRPr="005B6191" w:rsidRDefault="00E27D2A" w:rsidP="003A7F8C">
            <w:pPr>
              <w:rPr>
                <w:b/>
              </w:rPr>
            </w:pPr>
          </w:p>
        </w:tc>
        <w:tc>
          <w:tcPr>
            <w:tcW w:w="340" w:type="dxa"/>
            <w:tcBorders>
              <w:top w:val="nil"/>
              <w:left w:val="nil"/>
              <w:bottom w:val="dotted" w:sz="4" w:space="0" w:color="auto"/>
              <w:right w:val="nil"/>
            </w:tcBorders>
            <w:shd w:val="clear" w:color="auto" w:fill="auto"/>
            <w:vAlign w:val="center"/>
          </w:tcPr>
          <w:p w:rsidR="00E27D2A" w:rsidRPr="005B6191" w:rsidRDefault="00E27D2A" w:rsidP="003A7F8C">
            <w:pPr>
              <w:jc w:val="center"/>
              <w:rPr>
                <w:b/>
              </w:rPr>
            </w:pPr>
            <w:r w:rsidRPr="005B6191">
              <w:t>1</w:t>
            </w:r>
          </w:p>
        </w:tc>
        <w:tc>
          <w:tcPr>
            <w:tcW w:w="340" w:type="dxa"/>
            <w:tcBorders>
              <w:top w:val="nil"/>
              <w:left w:val="nil"/>
              <w:bottom w:val="dotted" w:sz="4" w:space="0" w:color="auto"/>
              <w:right w:val="nil"/>
            </w:tcBorders>
            <w:shd w:val="clear" w:color="auto" w:fill="auto"/>
            <w:vAlign w:val="center"/>
          </w:tcPr>
          <w:p w:rsidR="00E27D2A" w:rsidRPr="005B6191" w:rsidRDefault="00E27D2A" w:rsidP="003A7F8C">
            <w:pPr>
              <w:jc w:val="center"/>
              <w:rPr>
                <w:b/>
              </w:rPr>
            </w:pPr>
            <w:r w:rsidRPr="005B6191">
              <w:t>2</w:t>
            </w:r>
          </w:p>
        </w:tc>
        <w:tc>
          <w:tcPr>
            <w:tcW w:w="340" w:type="dxa"/>
            <w:tcBorders>
              <w:top w:val="nil"/>
              <w:left w:val="nil"/>
              <w:bottom w:val="dotted" w:sz="4" w:space="0" w:color="auto"/>
              <w:right w:val="nil"/>
            </w:tcBorders>
            <w:shd w:val="clear" w:color="auto" w:fill="auto"/>
            <w:vAlign w:val="center"/>
          </w:tcPr>
          <w:p w:rsidR="00E27D2A" w:rsidRPr="005B6191" w:rsidRDefault="00E27D2A" w:rsidP="003A7F8C">
            <w:pPr>
              <w:jc w:val="center"/>
              <w:rPr>
                <w:b/>
              </w:rPr>
            </w:pPr>
            <w:r w:rsidRPr="005B6191">
              <w:t>3</w:t>
            </w:r>
          </w:p>
        </w:tc>
        <w:tc>
          <w:tcPr>
            <w:tcW w:w="340" w:type="dxa"/>
            <w:tcBorders>
              <w:top w:val="nil"/>
              <w:left w:val="nil"/>
              <w:bottom w:val="dotted" w:sz="4" w:space="0" w:color="auto"/>
              <w:right w:val="nil"/>
            </w:tcBorders>
            <w:shd w:val="clear" w:color="auto" w:fill="auto"/>
            <w:vAlign w:val="center"/>
          </w:tcPr>
          <w:p w:rsidR="00E27D2A" w:rsidRPr="005B6191" w:rsidRDefault="00E27D2A" w:rsidP="003A7F8C">
            <w:pPr>
              <w:jc w:val="center"/>
              <w:rPr>
                <w:b/>
              </w:rPr>
            </w:pPr>
            <w:r w:rsidRPr="005B6191">
              <w:t>4</w:t>
            </w:r>
          </w:p>
        </w:tc>
        <w:tc>
          <w:tcPr>
            <w:tcW w:w="340" w:type="dxa"/>
            <w:tcBorders>
              <w:top w:val="nil"/>
              <w:left w:val="nil"/>
              <w:bottom w:val="dotted" w:sz="4" w:space="0" w:color="auto"/>
              <w:right w:val="nil"/>
            </w:tcBorders>
            <w:shd w:val="clear" w:color="auto" w:fill="auto"/>
            <w:vAlign w:val="center"/>
          </w:tcPr>
          <w:p w:rsidR="00E27D2A" w:rsidRPr="005B6191" w:rsidRDefault="00E27D2A" w:rsidP="003A7F8C">
            <w:pPr>
              <w:jc w:val="center"/>
              <w:rPr>
                <w:b/>
              </w:rPr>
            </w:pPr>
            <w:r w:rsidRPr="005B6191">
              <w:t>5</w:t>
            </w:r>
          </w:p>
        </w:tc>
        <w:tc>
          <w:tcPr>
            <w:tcW w:w="340" w:type="dxa"/>
            <w:tcBorders>
              <w:top w:val="nil"/>
              <w:left w:val="nil"/>
              <w:bottom w:val="dotted" w:sz="4" w:space="0" w:color="auto"/>
              <w:right w:val="nil"/>
            </w:tcBorders>
            <w:shd w:val="clear" w:color="auto" w:fill="auto"/>
            <w:vAlign w:val="center"/>
          </w:tcPr>
          <w:p w:rsidR="00E27D2A" w:rsidRPr="005B6191" w:rsidRDefault="00E27D2A" w:rsidP="003A7F8C">
            <w:pPr>
              <w:jc w:val="center"/>
              <w:rPr>
                <w:b/>
              </w:rPr>
            </w:pPr>
            <w:r w:rsidRPr="005B6191">
              <w:t>6</w:t>
            </w:r>
          </w:p>
        </w:tc>
        <w:tc>
          <w:tcPr>
            <w:tcW w:w="340" w:type="dxa"/>
            <w:tcBorders>
              <w:top w:val="nil"/>
              <w:left w:val="nil"/>
              <w:bottom w:val="dotted" w:sz="4" w:space="0" w:color="auto"/>
              <w:right w:val="nil"/>
            </w:tcBorders>
            <w:shd w:val="clear" w:color="auto" w:fill="auto"/>
            <w:vAlign w:val="center"/>
          </w:tcPr>
          <w:p w:rsidR="00E27D2A" w:rsidRPr="005B6191" w:rsidRDefault="00E27D2A" w:rsidP="003A7F8C">
            <w:pPr>
              <w:jc w:val="center"/>
              <w:rPr>
                <w:b/>
              </w:rPr>
            </w:pPr>
            <w:r w:rsidRPr="005B6191">
              <w:t>7</w:t>
            </w:r>
          </w:p>
        </w:tc>
      </w:tr>
      <w:tr w:rsidR="00E27D2A"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E27D2A" w:rsidRDefault="00E27D2A" w:rsidP="003A7F8C">
            <w:r w:rsidRPr="00F94EEF">
              <w:rPr>
                <w:sz w:val="18"/>
              </w:rPr>
              <w:t>Provedení detailní analýzy</w:t>
            </w:r>
          </w:p>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E27D2A" w:rsidRDefault="00E27D2A"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E27D2A" w:rsidRDefault="00E27D2A" w:rsidP="003A7F8C"/>
        </w:tc>
        <w:tc>
          <w:tcPr>
            <w:tcW w:w="340" w:type="dxa"/>
            <w:tcBorders>
              <w:top w:val="dotted" w:sz="4" w:space="0" w:color="auto"/>
              <w:left w:val="dotted" w:sz="4" w:space="0" w:color="auto"/>
              <w:bottom w:val="dotted" w:sz="4" w:space="0" w:color="auto"/>
              <w:right w:val="dotted" w:sz="4" w:space="0" w:color="auto"/>
            </w:tcBorders>
            <w:shd w:val="clear" w:color="auto" w:fill="FFFFFF"/>
            <w:vAlign w:val="center"/>
          </w:tcPr>
          <w:p w:rsidR="00E27D2A" w:rsidRDefault="00E27D2A"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E27D2A" w:rsidRDefault="00E27D2A"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E27D2A" w:rsidRDefault="00E27D2A"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E27D2A" w:rsidRDefault="00E27D2A" w:rsidP="003A7F8C"/>
        </w:tc>
        <w:tc>
          <w:tcPr>
            <w:tcW w:w="340" w:type="dxa"/>
            <w:tcBorders>
              <w:top w:val="dotted" w:sz="4" w:space="0" w:color="auto"/>
              <w:left w:val="single" w:sz="4" w:space="0" w:color="auto"/>
              <w:bottom w:val="dotted" w:sz="4" w:space="0" w:color="auto"/>
              <w:right w:val="single" w:sz="4" w:space="0" w:color="auto"/>
            </w:tcBorders>
            <w:shd w:val="clear" w:color="auto" w:fill="auto"/>
            <w:vAlign w:val="center"/>
          </w:tcPr>
          <w:p w:rsidR="00E27D2A" w:rsidRDefault="00E27D2A" w:rsidP="003A7F8C"/>
        </w:tc>
      </w:tr>
      <w:tr w:rsidR="00E27D2A"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E27D2A" w:rsidRPr="00F94EEF" w:rsidRDefault="00E27D2A" w:rsidP="003A7F8C">
            <w:pPr>
              <w:rPr>
                <w:sz w:val="18"/>
              </w:rPr>
            </w:pPr>
            <w:r w:rsidRPr="00F94EEF">
              <w:rPr>
                <w:sz w:val="18"/>
              </w:rPr>
              <w:t>Návrh a implementace specifických rozšíření</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E27D2A" w:rsidRDefault="00E27D2A"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E27D2A" w:rsidRDefault="00E27D2A"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E27D2A" w:rsidRDefault="00E27D2A"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E27D2A" w:rsidRDefault="00E27D2A" w:rsidP="003A7F8C"/>
        </w:tc>
        <w:tc>
          <w:tcPr>
            <w:tcW w:w="340" w:type="dxa"/>
            <w:tcBorders>
              <w:top w:val="dotted" w:sz="4" w:space="0" w:color="auto"/>
              <w:left w:val="dotted" w:sz="4" w:space="0" w:color="auto"/>
              <w:bottom w:val="dotted" w:sz="4" w:space="0" w:color="auto"/>
              <w:right w:val="dotted" w:sz="4" w:space="0" w:color="auto"/>
            </w:tcBorders>
            <w:shd w:val="clear" w:color="auto" w:fill="FFFFFF"/>
            <w:vAlign w:val="center"/>
          </w:tcPr>
          <w:p w:rsidR="00E27D2A" w:rsidRDefault="00E27D2A"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E27D2A" w:rsidRDefault="00E27D2A" w:rsidP="003A7F8C"/>
        </w:tc>
        <w:tc>
          <w:tcPr>
            <w:tcW w:w="340" w:type="dxa"/>
            <w:tcBorders>
              <w:top w:val="dotted" w:sz="4" w:space="0" w:color="auto"/>
              <w:left w:val="single" w:sz="4" w:space="0" w:color="auto"/>
              <w:bottom w:val="dotted" w:sz="4" w:space="0" w:color="auto"/>
              <w:right w:val="single" w:sz="4" w:space="0" w:color="auto"/>
            </w:tcBorders>
            <w:shd w:val="clear" w:color="auto" w:fill="auto"/>
            <w:vAlign w:val="center"/>
          </w:tcPr>
          <w:p w:rsidR="00E27D2A" w:rsidRDefault="00E27D2A" w:rsidP="003A7F8C"/>
        </w:tc>
      </w:tr>
      <w:tr w:rsidR="00E27D2A"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E27D2A" w:rsidRPr="00F94EEF" w:rsidRDefault="00E27D2A" w:rsidP="003A7F8C">
            <w:pPr>
              <w:rPr>
                <w:sz w:val="18"/>
              </w:rPr>
            </w:pPr>
            <w:r w:rsidRPr="00F94EEF">
              <w:rPr>
                <w:sz w:val="18"/>
              </w:rPr>
              <w:t>Příprava testovacího plánu a scénářů</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E27D2A" w:rsidRDefault="00E27D2A"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E27D2A" w:rsidRDefault="00E27D2A" w:rsidP="003A7F8C"/>
        </w:tc>
        <w:tc>
          <w:tcPr>
            <w:tcW w:w="340" w:type="dxa"/>
            <w:tcBorders>
              <w:top w:val="dotted" w:sz="4" w:space="0" w:color="auto"/>
              <w:left w:val="single" w:sz="4" w:space="0" w:color="auto"/>
              <w:bottom w:val="dotted" w:sz="4" w:space="0" w:color="auto"/>
              <w:right w:val="dotted" w:sz="4" w:space="0" w:color="auto"/>
            </w:tcBorders>
            <w:shd w:val="clear" w:color="auto" w:fill="000000"/>
            <w:vAlign w:val="center"/>
          </w:tcPr>
          <w:p w:rsidR="00E27D2A" w:rsidRDefault="00E27D2A"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E27D2A" w:rsidRDefault="00E27D2A" w:rsidP="003A7F8C"/>
        </w:tc>
        <w:tc>
          <w:tcPr>
            <w:tcW w:w="340" w:type="dxa"/>
            <w:tcBorders>
              <w:top w:val="dotted" w:sz="4" w:space="0" w:color="auto"/>
              <w:left w:val="dotted" w:sz="4" w:space="0" w:color="auto"/>
              <w:bottom w:val="dotted" w:sz="4" w:space="0" w:color="auto"/>
              <w:right w:val="dotted" w:sz="4" w:space="0" w:color="auto"/>
            </w:tcBorders>
            <w:shd w:val="clear" w:color="auto" w:fill="FFFFFF"/>
            <w:vAlign w:val="center"/>
          </w:tcPr>
          <w:p w:rsidR="00E27D2A" w:rsidRDefault="00E27D2A"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E27D2A" w:rsidRDefault="00E27D2A" w:rsidP="003A7F8C"/>
        </w:tc>
        <w:tc>
          <w:tcPr>
            <w:tcW w:w="340" w:type="dxa"/>
            <w:tcBorders>
              <w:top w:val="dotted" w:sz="4" w:space="0" w:color="auto"/>
              <w:left w:val="single" w:sz="4" w:space="0" w:color="auto"/>
              <w:bottom w:val="dotted" w:sz="4" w:space="0" w:color="auto"/>
              <w:right w:val="single" w:sz="4" w:space="0" w:color="auto"/>
            </w:tcBorders>
            <w:shd w:val="clear" w:color="auto" w:fill="auto"/>
            <w:vAlign w:val="center"/>
          </w:tcPr>
          <w:p w:rsidR="00E27D2A" w:rsidRDefault="00E27D2A" w:rsidP="003A7F8C"/>
        </w:tc>
      </w:tr>
      <w:tr w:rsidR="00E27D2A"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E27D2A" w:rsidRPr="00F94EEF" w:rsidRDefault="00E27D2A" w:rsidP="003A7F8C">
            <w:pPr>
              <w:rPr>
                <w:sz w:val="18"/>
              </w:rPr>
            </w:pPr>
            <w:r w:rsidRPr="00F94EEF">
              <w:rPr>
                <w:sz w:val="18"/>
              </w:rPr>
              <w:t>Provedení migrace anonymizovaného vzorku dat</w:t>
            </w:r>
          </w:p>
          <w:p w:rsidR="00E27D2A" w:rsidRPr="00F94EEF" w:rsidRDefault="00E27D2A" w:rsidP="003A7F8C">
            <w:pPr>
              <w:rPr>
                <w:sz w:val="18"/>
              </w:rPr>
            </w:pP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E27D2A" w:rsidRDefault="00E27D2A"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E27D2A" w:rsidRDefault="00E27D2A" w:rsidP="003A7F8C"/>
        </w:tc>
        <w:tc>
          <w:tcPr>
            <w:tcW w:w="340" w:type="dxa"/>
            <w:tcBorders>
              <w:top w:val="dotted" w:sz="4" w:space="0" w:color="auto"/>
              <w:left w:val="single" w:sz="4" w:space="0" w:color="auto"/>
              <w:bottom w:val="dotted" w:sz="4" w:space="0" w:color="auto"/>
              <w:right w:val="dotted" w:sz="4" w:space="0" w:color="auto"/>
            </w:tcBorders>
            <w:shd w:val="clear" w:color="auto" w:fill="000000"/>
            <w:vAlign w:val="center"/>
          </w:tcPr>
          <w:p w:rsidR="00E27D2A" w:rsidRDefault="00E27D2A"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E27D2A" w:rsidRDefault="00E27D2A" w:rsidP="003A7F8C"/>
        </w:tc>
        <w:tc>
          <w:tcPr>
            <w:tcW w:w="340" w:type="dxa"/>
            <w:tcBorders>
              <w:top w:val="dotted" w:sz="4" w:space="0" w:color="auto"/>
              <w:left w:val="dotted" w:sz="4" w:space="0" w:color="auto"/>
              <w:bottom w:val="dotted" w:sz="4" w:space="0" w:color="auto"/>
              <w:right w:val="dotted" w:sz="4" w:space="0" w:color="auto"/>
            </w:tcBorders>
            <w:shd w:val="clear" w:color="auto" w:fill="FFFFFF"/>
            <w:vAlign w:val="center"/>
          </w:tcPr>
          <w:p w:rsidR="00E27D2A" w:rsidRDefault="00E27D2A" w:rsidP="003A7F8C"/>
        </w:tc>
        <w:tc>
          <w:tcPr>
            <w:tcW w:w="340" w:type="dxa"/>
            <w:tcBorders>
              <w:top w:val="dotted" w:sz="4" w:space="0" w:color="auto"/>
              <w:left w:val="dotted" w:sz="4" w:space="0" w:color="auto"/>
              <w:bottom w:val="dotted" w:sz="4" w:space="0" w:color="auto"/>
              <w:right w:val="single" w:sz="4" w:space="0" w:color="auto"/>
            </w:tcBorders>
            <w:shd w:val="clear" w:color="auto" w:fill="FFFFFF"/>
            <w:vAlign w:val="center"/>
          </w:tcPr>
          <w:p w:rsidR="00E27D2A" w:rsidRDefault="00E27D2A" w:rsidP="003A7F8C"/>
        </w:tc>
        <w:tc>
          <w:tcPr>
            <w:tcW w:w="340" w:type="dxa"/>
            <w:tcBorders>
              <w:top w:val="dotted" w:sz="4" w:space="0" w:color="auto"/>
              <w:left w:val="single" w:sz="4" w:space="0" w:color="auto"/>
              <w:bottom w:val="dotted" w:sz="4" w:space="0" w:color="auto"/>
              <w:right w:val="single" w:sz="4" w:space="0" w:color="auto"/>
            </w:tcBorders>
            <w:shd w:val="clear" w:color="auto" w:fill="auto"/>
            <w:vAlign w:val="center"/>
          </w:tcPr>
          <w:p w:rsidR="00E27D2A" w:rsidRDefault="00E27D2A" w:rsidP="003A7F8C"/>
        </w:tc>
      </w:tr>
      <w:tr w:rsidR="00E27D2A"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E27D2A" w:rsidRPr="00F94EEF" w:rsidRDefault="00E27D2A" w:rsidP="003A7F8C">
            <w:pPr>
              <w:rPr>
                <w:sz w:val="18"/>
              </w:rPr>
            </w:pPr>
            <w:r w:rsidRPr="00F94EEF">
              <w:rPr>
                <w:sz w:val="18"/>
              </w:rPr>
              <w:t>Nasazení testovací instance RESSS</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E27D2A" w:rsidRDefault="00E27D2A"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E27D2A" w:rsidRDefault="00E27D2A" w:rsidP="003A7F8C"/>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E27D2A" w:rsidRDefault="00E27D2A"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E27D2A" w:rsidRDefault="00E27D2A"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E27D2A" w:rsidRDefault="00E27D2A" w:rsidP="003A7F8C"/>
        </w:tc>
        <w:tc>
          <w:tcPr>
            <w:tcW w:w="340" w:type="dxa"/>
            <w:tcBorders>
              <w:top w:val="dotted" w:sz="4" w:space="0" w:color="auto"/>
              <w:left w:val="dotted" w:sz="4" w:space="0" w:color="auto"/>
              <w:bottom w:val="dotted" w:sz="4" w:space="0" w:color="auto"/>
              <w:right w:val="single" w:sz="4" w:space="0" w:color="auto"/>
            </w:tcBorders>
            <w:shd w:val="clear" w:color="auto" w:fill="FFFFFF"/>
            <w:vAlign w:val="center"/>
          </w:tcPr>
          <w:p w:rsidR="00E27D2A" w:rsidRDefault="00E27D2A" w:rsidP="003A7F8C"/>
        </w:tc>
        <w:tc>
          <w:tcPr>
            <w:tcW w:w="340" w:type="dxa"/>
            <w:tcBorders>
              <w:top w:val="dotted" w:sz="4" w:space="0" w:color="auto"/>
              <w:left w:val="single" w:sz="4" w:space="0" w:color="auto"/>
              <w:bottom w:val="dotted" w:sz="4" w:space="0" w:color="auto"/>
              <w:right w:val="single" w:sz="4" w:space="0" w:color="auto"/>
            </w:tcBorders>
            <w:shd w:val="clear" w:color="auto" w:fill="FFFFFF"/>
            <w:vAlign w:val="center"/>
          </w:tcPr>
          <w:p w:rsidR="00E27D2A" w:rsidRDefault="00E27D2A" w:rsidP="003A7F8C"/>
        </w:tc>
      </w:tr>
      <w:tr w:rsidR="00E27D2A"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E27D2A" w:rsidRPr="00F94EEF" w:rsidRDefault="00E27D2A" w:rsidP="003A7F8C">
            <w:pPr>
              <w:rPr>
                <w:sz w:val="18"/>
              </w:rPr>
            </w:pPr>
            <w:r w:rsidRPr="00F94EEF">
              <w:rPr>
                <w:sz w:val="18"/>
              </w:rPr>
              <w:t>Poskytnutí součinnosti pro testování</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E27D2A" w:rsidRDefault="00E27D2A"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E27D2A" w:rsidRDefault="00E27D2A" w:rsidP="003A7F8C"/>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E27D2A" w:rsidRDefault="00E27D2A"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E27D2A" w:rsidRDefault="00E27D2A"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E27D2A" w:rsidRDefault="00E27D2A" w:rsidP="003A7F8C"/>
        </w:tc>
        <w:tc>
          <w:tcPr>
            <w:tcW w:w="340" w:type="dxa"/>
            <w:tcBorders>
              <w:top w:val="dotted" w:sz="4" w:space="0" w:color="auto"/>
              <w:left w:val="dotted" w:sz="4" w:space="0" w:color="auto"/>
              <w:bottom w:val="dotted" w:sz="4" w:space="0" w:color="auto"/>
              <w:right w:val="single" w:sz="4" w:space="0" w:color="auto"/>
            </w:tcBorders>
            <w:shd w:val="clear" w:color="auto" w:fill="FFFFFF"/>
            <w:vAlign w:val="center"/>
          </w:tcPr>
          <w:p w:rsidR="00E27D2A" w:rsidRDefault="00E27D2A" w:rsidP="003A7F8C"/>
        </w:tc>
        <w:tc>
          <w:tcPr>
            <w:tcW w:w="340" w:type="dxa"/>
            <w:tcBorders>
              <w:top w:val="dotted" w:sz="4" w:space="0" w:color="auto"/>
              <w:left w:val="single" w:sz="4" w:space="0" w:color="auto"/>
              <w:bottom w:val="dotted" w:sz="4" w:space="0" w:color="auto"/>
              <w:right w:val="single" w:sz="4" w:space="0" w:color="auto"/>
            </w:tcBorders>
            <w:shd w:val="clear" w:color="auto" w:fill="FFFFFF"/>
            <w:vAlign w:val="center"/>
          </w:tcPr>
          <w:p w:rsidR="00E27D2A" w:rsidRDefault="00E27D2A" w:rsidP="003A7F8C"/>
        </w:tc>
      </w:tr>
      <w:tr w:rsidR="00E27D2A"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E27D2A" w:rsidRPr="00F94EEF" w:rsidRDefault="00E27D2A" w:rsidP="003A7F8C">
            <w:pPr>
              <w:rPr>
                <w:sz w:val="18"/>
              </w:rPr>
            </w:pPr>
            <w:r w:rsidRPr="00F94EEF">
              <w:rPr>
                <w:sz w:val="18"/>
              </w:rPr>
              <w:t>Provedení migrace dat</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E27D2A" w:rsidRDefault="00E27D2A"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E27D2A" w:rsidRDefault="00E27D2A" w:rsidP="003A7F8C"/>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E27D2A" w:rsidRDefault="00E27D2A"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E27D2A" w:rsidRDefault="00E27D2A"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E27D2A" w:rsidRDefault="00E27D2A"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E27D2A" w:rsidRDefault="00E27D2A" w:rsidP="003A7F8C"/>
        </w:tc>
        <w:tc>
          <w:tcPr>
            <w:tcW w:w="340" w:type="dxa"/>
            <w:tcBorders>
              <w:top w:val="dotted" w:sz="4" w:space="0" w:color="auto"/>
              <w:left w:val="dotted" w:sz="4" w:space="0" w:color="auto"/>
              <w:bottom w:val="dotted" w:sz="4" w:space="0" w:color="auto"/>
              <w:right w:val="single" w:sz="4" w:space="0" w:color="auto"/>
            </w:tcBorders>
            <w:shd w:val="clear" w:color="auto" w:fill="FFFFFF"/>
            <w:vAlign w:val="center"/>
          </w:tcPr>
          <w:p w:rsidR="00E27D2A" w:rsidRDefault="00E27D2A" w:rsidP="003A7F8C"/>
        </w:tc>
      </w:tr>
      <w:tr w:rsidR="00E27D2A"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E27D2A" w:rsidRPr="00F94EEF" w:rsidRDefault="00E27D2A" w:rsidP="003A7F8C">
            <w:pPr>
              <w:rPr>
                <w:sz w:val="18"/>
              </w:rPr>
            </w:pPr>
            <w:r w:rsidRPr="00F94EEF">
              <w:rPr>
                <w:sz w:val="18"/>
              </w:rPr>
              <w:t>Nasazení produkční instance RESSS</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E27D2A" w:rsidRDefault="00E27D2A"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E27D2A" w:rsidRDefault="00E27D2A" w:rsidP="003A7F8C"/>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E27D2A" w:rsidRDefault="00E27D2A"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E27D2A" w:rsidRDefault="00E27D2A"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E27D2A" w:rsidRDefault="00E27D2A"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E27D2A" w:rsidRDefault="00E27D2A"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E27D2A" w:rsidRDefault="00E27D2A" w:rsidP="003A7F8C"/>
        </w:tc>
      </w:tr>
      <w:tr w:rsidR="00E27D2A"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E27D2A" w:rsidRPr="00F94EEF" w:rsidRDefault="00E27D2A" w:rsidP="003A7F8C">
            <w:pPr>
              <w:rPr>
                <w:sz w:val="18"/>
              </w:rPr>
            </w:pPr>
            <w:r w:rsidRPr="00F94EEF">
              <w:rPr>
                <w:sz w:val="18"/>
              </w:rPr>
              <w:t>Nasazení školicí instance RESSS</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E27D2A" w:rsidRDefault="00E27D2A"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E27D2A" w:rsidRDefault="00E27D2A" w:rsidP="003A7F8C"/>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E27D2A" w:rsidRDefault="00E27D2A"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E27D2A" w:rsidRDefault="00E27D2A"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E27D2A" w:rsidRDefault="00E27D2A"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E27D2A" w:rsidRDefault="00E27D2A"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E27D2A" w:rsidRDefault="00E27D2A" w:rsidP="003A7F8C"/>
        </w:tc>
      </w:tr>
      <w:tr w:rsidR="00E27D2A"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E27D2A" w:rsidRPr="00F94EEF" w:rsidRDefault="00E27D2A" w:rsidP="003A7F8C">
            <w:pPr>
              <w:rPr>
                <w:sz w:val="18"/>
              </w:rPr>
            </w:pPr>
            <w:r w:rsidRPr="00F94EEF">
              <w:rPr>
                <w:sz w:val="18"/>
              </w:rPr>
              <w:t>Příprava plánů školení a provedení školení</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E27D2A" w:rsidRDefault="00E27D2A"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E27D2A" w:rsidRDefault="00E27D2A" w:rsidP="003A7F8C"/>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E27D2A" w:rsidRDefault="00E27D2A"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E27D2A" w:rsidRDefault="00E27D2A"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E27D2A" w:rsidRDefault="00E27D2A"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E27D2A" w:rsidRDefault="00E27D2A"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E27D2A" w:rsidRDefault="00E27D2A" w:rsidP="003A7F8C"/>
        </w:tc>
      </w:tr>
      <w:tr w:rsidR="00E27D2A" w:rsidTr="003A7F8C">
        <w:trPr>
          <w:trHeight w:hRule="exact" w:val="340"/>
          <w:jc w:val="center"/>
        </w:trPr>
        <w:tc>
          <w:tcPr>
            <w:tcW w:w="4394" w:type="dxa"/>
            <w:tcBorders>
              <w:top w:val="nil"/>
              <w:left w:val="nil"/>
              <w:bottom w:val="nil"/>
              <w:right w:val="nil"/>
            </w:tcBorders>
            <w:shd w:val="clear" w:color="auto" w:fill="auto"/>
            <w:tcMar>
              <w:left w:w="113" w:type="dxa"/>
              <w:right w:w="113" w:type="dxa"/>
            </w:tcMar>
            <w:vAlign w:val="center"/>
          </w:tcPr>
          <w:p w:rsidR="00E27D2A" w:rsidRPr="00F94EEF" w:rsidRDefault="00E27D2A" w:rsidP="003A7F8C">
            <w:pPr>
              <w:jc w:val="center"/>
              <w:rPr>
                <w:sz w:val="18"/>
              </w:rPr>
            </w:pPr>
          </w:p>
        </w:tc>
        <w:tc>
          <w:tcPr>
            <w:tcW w:w="340" w:type="dxa"/>
            <w:tcBorders>
              <w:top w:val="dotted" w:sz="4" w:space="0" w:color="auto"/>
              <w:left w:val="nil"/>
              <w:bottom w:val="nil"/>
              <w:right w:val="nil"/>
            </w:tcBorders>
            <w:shd w:val="clear" w:color="auto" w:fill="auto"/>
            <w:vAlign w:val="center"/>
          </w:tcPr>
          <w:p w:rsidR="00E27D2A" w:rsidRDefault="00E27D2A" w:rsidP="003A7F8C">
            <w:pPr>
              <w:jc w:val="center"/>
            </w:pPr>
          </w:p>
        </w:tc>
        <w:tc>
          <w:tcPr>
            <w:tcW w:w="340" w:type="dxa"/>
            <w:tcBorders>
              <w:top w:val="dotted" w:sz="4" w:space="0" w:color="auto"/>
              <w:left w:val="nil"/>
              <w:bottom w:val="nil"/>
              <w:right w:val="single" w:sz="4" w:space="0" w:color="auto"/>
            </w:tcBorders>
            <w:shd w:val="clear" w:color="auto" w:fill="auto"/>
            <w:vAlign w:val="center"/>
          </w:tcPr>
          <w:p w:rsidR="00E27D2A" w:rsidRDefault="00E27D2A" w:rsidP="003A7F8C">
            <w:pPr>
              <w:jc w:val="center"/>
            </w:pPr>
            <w:r>
              <w:t>P</w:t>
            </w:r>
            <w:r w:rsidRPr="00F94EEF">
              <w:rPr>
                <w:vertAlign w:val="subscript"/>
              </w:rPr>
              <w:t>1</w:t>
            </w:r>
          </w:p>
        </w:tc>
        <w:tc>
          <w:tcPr>
            <w:tcW w:w="340" w:type="dxa"/>
            <w:tcBorders>
              <w:top w:val="dotted" w:sz="4" w:space="0" w:color="auto"/>
              <w:left w:val="single" w:sz="4" w:space="0" w:color="auto"/>
              <w:bottom w:val="nil"/>
              <w:right w:val="nil"/>
            </w:tcBorders>
            <w:shd w:val="clear" w:color="auto" w:fill="auto"/>
            <w:vAlign w:val="center"/>
          </w:tcPr>
          <w:p w:rsidR="00E27D2A" w:rsidRDefault="00E27D2A" w:rsidP="003A7F8C">
            <w:pPr>
              <w:jc w:val="center"/>
            </w:pPr>
          </w:p>
        </w:tc>
        <w:tc>
          <w:tcPr>
            <w:tcW w:w="340" w:type="dxa"/>
            <w:tcBorders>
              <w:top w:val="dotted" w:sz="4" w:space="0" w:color="auto"/>
              <w:left w:val="nil"/>
              <w:bottom w:val="nil"/>
              <w:right w:val="nil"/>
            </w:tcBorders>
            <w:shd w:val="clear" w:color="auto" w:fill="auto"/>
            <w:vAlign w:val="center"/>
          </w:tcPr>
          <w:p w:rsidR="00E27D2A" w:rsidRDefault="00E27D2A" w:rsidP="003A7F8C">
            <w:pPr>
              <w:jc w:val="center"/>
            </w:pPr>
          </w:p>
        </w:tc>
        <w:tc>
          <w:tcPr>
            <w:tcW w:w="340" w:type="dxa"/>
            <w:tcBorders>
              <w:top w:val="dotted" w:sz="4" w:space="0" w:color="auto"/>
              <w:left w:val="nil"/>
              <w:bottom w:val="nil"/>
              <w:right w:val="nil"/>
            </w:tcBorders>
            <w:shd w:val="clear" w:color="auto" w:fill="auto"/>
            <w:vAlign w:val="center"/>
          </w:tcPr>
          <w:p w:rsidR="00E27D2A" w:rsidRDefault="00E27D2A" w:rsidP="003A7F8C">
            <w:pPr>
              <w:jc w:val="center"/>
            </w:pPr>
          </w:p>
        </w:tc>
        <w:tc>
          <w:tcPr>
            <w:tcW w:w="340" w:type="dxa"/>
            <w:tcBorders>
              <w:top w:val="dotted" w:sz="4" w:space="0" w:color="auto"/>
              <w:left w:val="nil"/>
              <w:bottom w:val="nil"/>
              <w:right w:val="single" w:sz="4" w:space="0" w:color="auto"/>
            </w:tcBorders>
            <w:shd w:val="clear" w:color="auto" w:fill="auto"/>
            <w:vAlign w:val="center"/>
          </w:tcPr>
          <w:p w:rsidR="00E27D2A" w:rsidRDefault="00E27D2A" w:rsidP="003A7F8C">
            <w:pPr>
              <w:jc w:val="center"/>
            </w:pPr>
            <w:r>
              <w:t>P</w:t>
            </w:r>
            <w:r w:rsidRPr="00F94EEF">
              <w:rPr>
                <w:vertAlign w:val="subscript"/>
              </w:rPr>
              <w:t>2</w:t>
            </w:r>
          </w:p>
        </w:tc>
        <w:tc>
          <w:tcPr>
            <w:tcW w:w="340" w:type="dxa"/>
            <w:tcBorders>
              <w:top w:val="dotted" w:sz="4" w:space="0" w:color="auto"/>
              <w:left w:val="single" w:sz="4" w:space="0" w:color="auto"/>
              <w:bottom w:val="nil"/>
              <w:right w:val="single" w:sz="4" w:space="0" w:color="auto"/>
            </w:tcBorders>
            <w:shd w:val="clear" w:color="auto" w:fill="auto"/>
            <w:vAlign w:val="center"/>
          </w:tcPr>
          <w:p w:rsidR="00E27D2A" w:rsidRDefault="00E27D2A" w:rsidP="003A7F8C">
            <w:pPr>
              <w:jc w:val="center"/>
            </w:pPr>
            <w:r>
              <w:t>P</w:t>
            </w:r>
            <w:r w:rsidRPr="00F94EEF">
              <w:rPr>
                <w:vertAlign w:val="subscript"/>
              </w:rPr>
              <w:t>3</w:t>
            </w:r>
          </w:p>
        </w:tc>
      </w:tr>
    </w:tbl>
    <w:p w:rsidR="00E27D2A" w:rsidRDefault="00E27D2A" w:rsidP="00E27D2A">
      <w:pPr>
        <w:ind w:left="454"/>
      </w:pPr>
    </w:p>
    <w:p w:rsidR="00E27D2A" w:rsidRDefault="00E27D2A" w:rsidP="00E27D2A">
      <w:pPr>
        <w:ind w:left="454"/>
      </w:pPr>
      <w:r>
        <w:lastRenderedPageBreak/>
        <w:t>Místem plnění „</w:t>
      </w:r>
      <w:r w:rsidRPr="001422BE">
        <w:t xml:space="preserve">Nasazení resortního elektronického systému </w:t>
      </w:r>
      <w:r>
        <w:t xml:space="preserve">spisové služby </w:t>
      </w:r>
      <w:r w:rsidRPr="001422BE">
        <w:t xml:space="preserve">na </w:t>
      </w:r>
      <w:r>
        <w:t>Technické inspekci České republiky“ je primárně sídlo TIČR.</w:t>
      </w:r>
    </w:p>
    <w:p w:rsidR="00E27D2A" w:rsidRDefault="00860495" w:rsidP="006D7851">
      <w:pPr>
        <w:pStyle w:val="Nadpis2"/>
      </w:pPr>
      <w:bookmarkStart w:id="63" w:name="_Toc456948934"/>
      <w:r>
        <w:t>Platební podmínky</w:t>
      </w:r>
      <w:bookmarkEnd w:id="63"/>
    </w:p>
    <w:p w:rsidR="00E27D2A" w:rsidRDefault="00E27D2A" w:rsidP="00E27D2A">
      <w:pPr>
        <w:numPr>
          <w:ilvl w:val="1"/>
          <w:numId w:val="2"/>
        </w:numPr>
        <w:spacing w:after="0" w:line="276" w:lineRule="auto"/>
        <w:jc w:val="both"/>
      </w:pPr>
      <w:r>
        <w:t>Celková cena za plnění „</w:t>
      </w:r>
      <w:r w:rsidRPr="001422BE">
        <w:t xml:space="preserve">Nasazení resortního elektronického systému </w:t>
      </w:r>
      <w:r>
        <w:t xml:space="preserve">spisové služby </w:t>
      </w:r>
      <w:r w:rsidRPr="001422BE">
        <w:t xml:space="preserve">na </w:t>
      </w:r>
      <w:r>
        <w:t>Technické inspekci České republiky“ je cenou jednotkovou za dílo zahrnující cenu případných specifických rozšíření RESSS pro TIČR (včetně užívacích práv) a požadované související služby.</w:t>
      </w:r>
    </w:p>
    <w:p w:rsidR="00E27D2A" w:rsidRDefault="00E27D2A" w:rsidP="00E27D2A">
      <w:pPr>
        <w:numPr>
          <w:ilvl w:val="1"/>
          <w:numId w:val="2"/>
        </w:numPr>
        <w:spacing w:after="0" w:line="276" w:lineRule="auto"/>
        <w:jc w:val="both"/>
      </w:pPr>
      <w:r>
        <w:t>Platební (fakturační) milníky plnění „</w:t>
      </w:r>
      <w:r w:rsidRPr="001422BE">
        <w:t xml:space="preserve">Nasazení resortního elektronického systému </w:t>
      </w:r>
      <w:r>
        <w:t xml:space="preserve">spisové služby </w:t>
      </w:r>
      <w:r w:rsidRPr="001422BE">
        <w:t xml:space="preserve">na </w:t>
      </w:r>
      <w:r>
        <w:t>Technické inspekci České republiky“ jsou vázány na dílčí akceptace plnění podle následující tabulky:</w:t>
      </w:r>
    </w:p>
    <w:p w:rsidR="00E27D2A" w:rsidRDefault="00E27D2A" w:rsidP="00E27D2A">
      <w:pPr>
        <w:ind w:left="567"/>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3969"/>
        <w:gridCol w:w="2830"/>
      </w:tblGrid>
      <w:tr w:rsidR="00E27D2A" w:rsidRPr="00BA537D" w:rsidTr="003A7F8C">
        <w:tc>
          <w:tcPr>
            <w:tcW w:w="1696" w:type="dxa"/>
          </w:tcPr>
          <w:p w:rsidR="00E27D2A" w:rsidRPr="00BA537D" w:rsidRDefault="00E27D2A" w:rsidP="003A7F8C">
            <w:pPr>
              <w:pStyle w:val="Small"/>
              <w:rPr>
                <w:b/>
              </w:rPr>
            </w:pPr>
            <w:r w:rsidRPr="00BA537D">
              <w:rPr>
                <w:b/>
              </w:rPr>
              <w:t>Platební milník</w:t>
            </w:r>
          </w:p>
        </w:tc>
        <w:tc>
          <w:tcPr>
            <w:tcW w:w="3969" w:type="dxa"/>
          </w:tcPr>
          <w:p w:rsidR="00E27D2A" w:rsidRPr="00BA537D" w:rsidRDefault="00E27D2A" w:rsidP="003A7F8C">
            <w:pPr>
              <w:pStyle w:val="Small"/>
              <w:rPr>
                <w:b/>
              </w:rPr>
            </w:pPr>
            <w:r w:rsidRPr="00BA537D">
              <w:rPr>
                <w:b/>
              </w:rPr>
              <w:t>Dílčí akceptace plnění</w:t>
            </w:r>
          </w:p>
        </w:tc>
        <w:tc>
          <w:tcPr>
            <w:tcW w:w="2830" w:type="dxa"/>
          </w:tcPr>
          <w:p w:rsidR="00E27D2A" w:rsidRPr="00BA537D" w:rsidRDefault="00E27D2A" w:rsidP="003A7F8C">
            <w:pPr>
              <w:pStyle w:val="Small"/>
              <w:rPr>
                <w:b/>
              </w:rPr>
            </w:pPr>
            <w:r w:rsidRPr="00BA537D">
              <w:rPr>
                <w:b/>
              </w:rPr>
              <w:t>Výše platby (fakturace)</w:t>
            </w:r>
          </w:p>
        </w:tc>
      </w:tr>
      <w:tr w:rsidR="00E27D2A" w:rsidRPr="00BA537D" w:rsidTr="003A7F8C">
        <w:tc>
          <w:tcPr>
            <w:tcW w:w="1696" w:type="dxa"/>
          </w:tcPr>
          <w:p w:rsidR="00E27D2A" w:rsidRPr="00BA537D" w:rsidRDefault="00E27D2A" w:rsidP="003A7F8C">
            <w:pPr>
              <w:pStyle w:val="Small"/>
              <w:jc w:val="center"/>
            </w:pPr>
            <w:r w:rsidRPr="00BA537D">
              <w:t>P</w:t>
            </w:r>
            <w:r w:rsidRPr="00BA537D">
              <w:rPr>
                <w:vertAlign w:val="subscript"/>
              </w:rPr>
              <w:t>1</w:t>
            </w:r>
          </w:p>
        </w:tc>
        <w:tc>
          <w:tcPr>
            <w:tcW w:w="3969" w:type="dxa"/>
          </w:tcPr>
          <w:p w:rsidR="00E27D2A" w:rsidRPr="00BA537D" w:rsidRDefault="00E27D2A" w:rsidP="003A7F8C">
            <w:pPr>
              <w:pStyle w:val="Small"/>
            </w:pPr>
            <w:r w:rsidRPr="00BA537D">
              <w:t>Akceptace analýzy</w:t>
            </w:r>
          </w:p>
        </w:tc>
        <w:tc>
          <w:tcPr>
            <w:tcW w:w="2830" w:type="dxa"/>
          </w:tcPr>
          <w:p w:rsidR="00E27D2A" w:rsidRPr="00BA537D" w:rsidRDefault="00E27D2A" w:rsidP="003A7F8C">
            <w:pPr>
              <w:pStyle w:val="Small"/>
            </w:pPr>
            <w:r w:rsidRPr="00BA537D">
              <w:t>20% z celkové ceny</w:t>
            </w:r>
          </w:p>
        </w:tc>
      </w:tr>
      <w:tr w:rsidR="00E27D2A" w:rsidRPr="00BA537D" w:rsidTr="003A7F8C">
        <w:tc>
          <w:tcPr>
            <w:tcW w:w="1696" w:type="dxa"/>
          </w:tcPr>
          <w:p w:rsidR="00E27D2A" w:rsidRPr="00BA537D" w:rsidRDefault="00E27D2A" w:rsidP="003A7F8C">
            <w:pPr>
              <w:pStyle w:val="Small"/>
              <w:jc w:val="center"/>
            </w:pPr>
            <w:r w:rsidRPr="00BA537D">
              <w:t>P</w:t>
            </w:r>
            <w:r w:rsidRPr="00BA537D">
              <w:rPr>
                <w:vertAlign w:val="subscript"/>
              </w:rPr>
              <w:t>2</w:t>
            </w:r>
          </w:p>
        </w:tc>
        <w:tc>
          <w:tcPr>
            <w:tcW w:w="3969" w:type="dxa"/>
          </w:tcPr>
          <w:p w:rsidR="00E27D2A" w:rsidRPr="00BA537D" w:rsidRDefault="00E27D2A" w:rsidP="003A7F8C">
            <w:pPr>
              <w:pStyle w:val="Small"/>
            </w:pPr>
            <w:r w:rsidRPr="00BA537D">
              <w:t>Akceptace nasazení a migrací</w:t>
            </w:r>
          </w:p>
        </w:tc>
        <w:tc>
          <w:tcPr>
            <w:tcW w:w="2830" w:type="dxa"/>
          </w:tcPr>
          <w:p w:rsidR="00E27D2A" w:rsidRPr="00BA537D" w:rsidRDefault="00E27D2A" w:rsidP="003A7F8C">
            <w:pPr>
              <w:pStyle w:val="Small"/>
            </w:pPr>
            <w:r w:rsidRPr="00BA537D">
              <w:t>50% z celkové ceny</w:t>
            </w:r>
          </w:p>
        </w:tc>
      </w:tr>
      <w:tr w:rsidR="00E27D2A" w:rsidRPr="00BA537D" w:rsidTr="003A7F8C">
        <w:tc>
          <w:tcPr>
            <w:tcW w:w="1696" w:type="dxa"/>
          </w:tcPr>
          <w:p w:rsidR="00E27D2A" w:rsidRPr="00BA537D" w:rsidRDefault="00E27D2A" w:rsidP="003A7F8C">
            <w:pPr>
              <w:pStyle w:val="Small"/>
              <w:jc w:val="center"/>
            </w:pPr>
            <w:r w:rsidRPr="00BA537D">
              <w:t>P</w:t>
            </w:r>
            <w:r w:rsidRPr="00BA537D">
              <w:rPr>
                <w:vertAlign w:val="subscript"/>
              </w:rPr>
              <w:t>3</w:t>
            </w:r>
          </w:p>
        </w:tc>
        <w:tc>
          <w:tcPr>
            <w:tcW w:w="3969" w:type="dxa"/>
          </w:tcPr>
          <w:p w:rsidR="00E27D2A" w:rsidRPr="00BA537D" w:rsidRDefault="00E27D2A" w:rsidP="003A7F8C">
            <w:pPr>
              <w:pStyle w:val="Small"/>
            </w:pPr>
            <w:r w:rsidRPr="00BA537D">
              <w:t>Akceptace školení</w:t>
            </w:r>
          </w:p>
        </w:tc>
        <w:tc>
          <w:tcPr>
            <w:tcW w:w="2830" w:type="dxa"/>
          </w:tcPr>
          <w:p w:rsidR="00E27D2A" w:rsidRPr="00BA537D" w:rsidRDefault="00E27D2A" w:rsidP="003A7F8C">
            <w:pPr>
              <w:pStyle w:val="Small"/>
            </w:pPr>
            <w:r w:rsidRPr="00BA537D">
              <w:t>30% z celkové ceny</w:t>
            </w:r>
          </w:p>
        </w:tc>
      </w:tr>
    </w:tbl>
    <w:p w:rsidR="00E27D2A" w:rsidRDefault="00E27D2A" w:rsidP="00E27D2A"/>
    <w:p w:rsidR="00E27D2A" w:rsidRDefault="00E27D2A" w:rsidP="006D7851">
      <w:pPr>
        <w:pStyle w:val="Nadpis2"/>
      </w:pPr>
      <w:bookmarkStart w:id="64" w:name="_Toc456948935"/>
      <w:r>
        <w:t>Předání, převzetí a akceptace plnění</w:t>
      </w:r>
      <w:bookmarkEnd w:id="64"/>
    </w:p>
    <w:p w:rsidR="00E27D2A" w:rsidRDefault="00E27D2A" w:rsidP="00E27D2A">
      <w:pPr>
        <w:numPr>
          <w:ilvl w:val="1"/>
          <w:numId w:val="2"/>
        </w:numPr>
        <w:spacing w:after="0" w:line="276" w:lineRule="auto"/>
        <w:jc w:val="both"/>
      </w:pPr>
      <w:r>
        <w:t>Vlastní akceptace a převzetí plnění „</w:t>
      </w:r>
      <w:r w:rsidRPr="001422BE">
        <w:t xml:space="preserve">Nasazení resortního elektronického systému </w:t>
      </w:r>
      <w:r>
        <w:t xml:space="preserve">spisové služby </w:t>
      </w:r>
      <w:r w:rsidRPr="001422BE">
        <w:t xml:space="preserve">na </w:t>
      </w:r>
      <w:r>
        <w:t xml:space="preserve">Technické inspekci České republiky“ budou realizovány na základě dílčích akceptací plnění způsoby vymezenými </w:t>
      </w:r>
      <w:r w:rsidR="00CE3E96">
        <w:t>Rámcov</w:t>
      </w:r>
      <w:r>
        <w:t>ou smlouvou. V rámci každé dílčí akceptace budou předávány a akceptovány dílčí výstupy.</w:t>
      </w:r>
      <w:r w:rsidRPr="00485757">
        <w:t xml:space="preserve"> </w:t>
      </w:r>
      <w:r>
        <w:t>Akceptace výstupů probíhá podle typu akceptace způsobem uvedeným v </w:t>
      </w:r>
      <w:r w:rsidR="00CE3E96">
        <w:t>Rámcov</w:t>
      </w:r>
      <w:r>
        <w:t>é smlouvě. Akceptace výstupů probíhá k termínu ukončení etapy, v rámci které je výstup realizován s tím, že akceptace musí být dokončena v termínu etapy.</w:t>
      </w:r>
    </w:p>
    <w:p w:rsidR="00E27D2A" w:rsidRDefault="00E27D2A" w:rsidP="00E27D2A">
      <w:pPr>
        <w:numPr>
          <w:ilvl w:val="1"/>
          <w:numId w:val="2"/>
        </w:numPr>
        <w:spacing w:after="0" w:line="276" w:lineRule="auto"/>
        <w:jc w:val="both"/>
      </w:pPr>
      <w:r>
        <w:t>Dílčí akceptace plnění „</w:t>
      </w:r>
      <w:r w:rsidRPr="001422BE">
        <w:t xml:space="preserve">Nasazení resortního elektronického systému </w:t>
      </w:r>
      <w:r>
        <w:t xml:space="preserve">spisové služby </w:t>
      </w:r>
      <w:r w:rsidRPr="001422BE">
        <w:t xml:space="preserve">na </w:t>
      </w:r>
      <w:r>
        <w:t>Technické inspekci České republiky“ jsou tyto:</w:t>
      </w:r>
    </w:p>
    <w:p w:rsidR="00E27D2A" w:rsidRDefault="00E27D2A" w:rsidP="00E27D2A">
      <w:pPr>
        <w:numPr>
          <w:ilvl w:val="2"/>
          <w:numId w:val="2"/>
        </w:numPr>
        <w:spacing w:after="0" w:line="276" w:lineRule="auto"/>
        <w:jc w:val="both"/>
      </w:pPr>
      <w:r>
        <w:t>Akceptace analýzy.</w:t>
      </w:r>
    </w:p>
    <w:p w:rsidR="00E27D2A" w:rsidRDefault="00E27D2A" w:rsidP="00E27D2A">
      <w:pPr>
        <w:numPr>
          <w:ilvl w:val="2"/>
          <w:numId w:val="2"/>
        </w:numPr>
        <w:spacing w:after="0" w:line="276" w:lineRule="auto"/>
        <w:jc w:val="both"/>
      </w:pPr>
      <w:r>
        <w:t>Akceptace nasazení a migrací.</w:t>
      </w:r>
    </w:p>
    <w:p w:rsidR="00E27D2A" w:rsidRDefault="00E27D2A" w:rsidP="00E27D2A">
      <w:pPr>
        <w:numPr>
          <w:ilvl w:val="2"/>
          <w:numId w:val="2"/>
        </w:numPr>
        <w:spacing w:after="0" w:line="276" w:lineRule="auto"/>
        <w:jc w:val="both"/>
      </w:pPr>
      <w:r>
        <w:t>Akceptace školení.</w:t>
      </w:r>
    </w:p>
    <w:p w:rsidR="00E27D2A" w:rsidRDefault="00E27D2A" w:rsidP="00E27D2A">
      <w:pPr>
        <w:numPr>
          <w:ilvl w:val="1"/>
          <w:numId w:val="2"/>
        </w:numPr>
        <w:spacing w:after="0" w:line="276" w:lineRule="auto"/>
        <w:jc w:val="both"/>
      </w:pPr>
      <w:r>
        <w:t>„Akceptace analýzy“ zahrnuje předání a akceptaci výstupů realizovaných Dodavatelem v etapě „Provedení detailní analýzy“ a je provedena ke konci této etapy. Následující tabulka uvádí výčet výstupů určených k předání a akceptaci.</w:t>
      </w:r>
    </w:p>
    <w:p w:rsidR="00E27D2A" w:rsidRDefault="00E27D2A" w:rsidP="00E27D2A">
      <w:pPr>
        <w:ind w:left="567"/>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3833"/>
        <w:gridCol w:w="2824"/>
      </w:tblGrid>
      <w:tr w:rsidR="00E27D2A" w:rsidRPr="00BA537D" w:rsidTr="003A7F8C">
        <w:tc>
          <w:tcPr>
            <w:tcW w:w="1838" w:type="dxa"/>
          </w:tcPr>
          <w:p w:rsidR="00E27D2A" w:rsidRPr="00BA537D" w:rsidRDefault="00E27D2A" w:rsidP="003A7F8C">
            <w:pPr>
              <w:pStyle w:val="Small"/>
              <w:rPr>
                <w:b/>
              </w:rPr>
            </w:pPr>
            <w:r w:rsidRPr="00BA537D">
              <w:rPr>
                <w:b/>
              </w:rPr>
              <w:t>Výstup</w:t>
            </w:r>
          </w:p>
        </w:tc>
        <w:tc>
          <w:tcPr>
            <w:tcW w:w="3833" w:type="dxa"/>
          </w:tcPr>
          <w:p w:rsidR="00E27D2A" w:rsidRPr="00BA537D" w:rsidRDefault="00E27D2A" w:rsidP="003A7F8C">
            <w:pPr>
              <w:pStyle w:val="Small"/>
              <w:rPr>
                <w:b/>
              </w:rPr>
            </w:pPr>
            <w:r w:rsidRPr="00BA537D">
              <w:rPr>
                <w:b/>
              </w:rPr>
              <w:t>Etapa zpracování výstupu</w:t>
            </w:r>
          </w:p>
        </w:tc>
        <w:tc>
          <w:tcPr>
            <w:tcW w:w="2824" w:type="dxa"/>
          </w:tcPr>
          <w:p w:rsidR="00E27D2A" w:rsidRPr="00BA537D" w:rsidRDefault="00E27D2A" w:rsidP="003A7F8C">
            <w:pPr>
              <w:pStyle w:val="Small"/>
              <w:rPr>
                <w:b/>
              </w:rPr>
            </w:pPr>
            <w:r w:rsidRPr="00BA537D">
              <w:rPr>
                <w:b/>
              </w:rPr>
              <w:t>Typ předání / akceptace</w:t>
            </w:r>
          </w:p>
        </w:tc>
      </w:tr>
      <w:tr w:rsidR="00E27D2A" w:rsidRPr="00BA537D" w:rsidTr="003A7F8C">
        <w:tc>
          <w:tcPr>
            <w:tcW w:w="1838" w:type="dxa"/>
          </w:tcPr>
          <w:p w:rsidR="00E27D2A" w:rsidRPr="00BA537D" w:rsidRDefault="00E27D2A" w:rsidP="003A7F8C">
            <w:pPr>
              <w:pStyle w:val="Small"/>
            </w:pPr>
            <w:r w:rsidRPr="00BA537D">
              <w:t>Analytický model</w:t>
            </w:r>
          </w:p>
        </w:tc>
        <w:tc>
          <w:tcPr>
            <w:tcW w:w="3833" w:type="dxa"/>
          </w:tcPr>
          <w:p w:rsidR="00E27D2A" w:rsidRPr="00BA537D" w:rsidRDefault="00E27D2A" w:rsidP="003A7F8C">
            <w:pPr>
              <w:pStyle w:val="Small"/>
            </w:pPr>
            <w:r w:rsidRPr="00BA537D">
              <w:t>Provedení detailní analýzy</w:t>
            </w:r>
          </w:p>
        </w:tc>
        <w:tc>
          <w:tcPr>
            <w:tcW w:w="2824" w:type="dxa"/>
          </w:tcPr>
          <w:p w:rsidR="00E27D2A" w:rsidRPr="00BA537D" w:rsidRDefault="00E27D2A" w:rsidP="003A7F8C">
            <w:pPr>
              <w:pStyle w:val="Small"/>
            </w:pPr>
            <w:r w:rsidRPr="00BA537D">
              <w:t>Akceptace dokumentu</w:t>
            </w:r>
          </w:p>
        </w:tc>
      </w:tr>
    </w:tbl>
    <w:p w:rsidR="00E27D2A" w:rsidRDefault="00E27D2A" w:rsidP="00E27D2A">
      <w:pPr>
        <w:ind w:left="567"/>
      </w:pPr>
    </w:p>
    <w:p w:rsidR="00E27D2A" w:rsidRDefault="00E27D2A" w:rsidP="00E27D2A">
      <w:pPr>
        <w:numPr>
          <w:ilvl w:val="1"/>
          <w:numId w:val="2"/>
        </w:numPr>
        <w:spacing w:after="0" w:line="276" w:lineRule="auto"/>
        <w:jc w:val="both"/>
      </w:pPr>
      <w:r>
        <w:t>„Akceptace nasazení a migrací“ zahrnuje předání a akceptaci výstupů zpracovaných Dodavatelem v etapách „</w:t>
      </w:r>
      <w:r w:rsidRPr="00DC4B3A">
        <w:t>Návrh a implementace specifických rozšíření</w:t>
      </w:r>
      <w:r>
        <w:t xml:space="preserve">“, „Nasazení produkční instance RESSS“, „Nasazení testovací instance RESSS“, „Nasazení školící instance RESSS“, „Provedení migrace dat“, „Provedení migrace anonymizovaného vzorku dat“ a „Příprava testovacího plánu a scénářů“. „Akceptace nasazení a migrací“ je provedena ke konci etapy „Provedení migrace dat“. </w:t>
      </w:r>
      <w:r w:rsidRPr="007602A3">
        <w:t>Následující tabulka uvádí výčet výstupů určených k předání a akceptaci.</w:t>
      </w:r>
    </w:p>
    <w:p w:rsidR="00E27D2A" w:rsidRDefault="00E27D2A" w:rsidP="00E27D2A">
      <w:pPr>
        <w:ind w:left="567"/>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3833"/>
        <w:gridCol w:w="2824"/>
      </w:tblGrid>
      <w:tr w:rsidR="00E27D2A" w:rsidRPr="00BA537D" w:rsidTr="003A7F8C">
        <w:tc>
          <w:tcPr>
            <w:tcW w:w="1838" w:type="dxa"/>
          </w:tcPr>
          <w:p w:rsidR="00E27D2A" w:rsidRPr="00BA537D" w:rsidRDefault="00E27D2A" w:rsidP="003A7F8C">
            <w:pPr>
              <w:pStyle w:val="Small"/>
              <w:jc w:val="left"/>
              <w:rPr>
                <w:b/>
              </w:rPr>
            </w:pPr>
            <w:r w:rsidRPr="00BA537D">
              <w:rPr>
                <w:b/>
              </w:rPr>
              <w:t>Výstup</w:t>
            </w:r>
          </w:p>
        </w:tc>
        <w:tc>
          <w:tcPr>
            <w:tcW w:w="3833" w:type="dxa"/>
          </w:tcPr>
          <w:p w:rsidR="00E27D2A" w:rsidRPr="00BA537D" w:rsidRDefault="00E27D2A" w:rsidP="003A7F8C">
            <w:pPr>
              <w:pStyle w:val="Small"/>
              <w:jc w:val="left"/>
              <w:rPr>
                <w:b/>
              </w:rPr>
            </w:pPr>
            <w:r w:rsidRPr="00BA537D">
              <w:rPr>
                <w:b/>
              </w:rPr>
              <w:t>Etapa zpracování výstupu</w:t>
            </w:r>
          </w:p>
        </w:tc>
        <w:tc>
          <w:tcPr>
            <w:tcW w:w="2824" w:type="dxa"/>
          </w:tcPr>
          <w:p w:rsidR="00E27D2A" w:rsidRPr="00BA537D" w:rsidRDefault="00E27D2A" w:rsidP="003A7F8C">
            <w:pPr>
              <w:pStyle w:val="Small"/>
              <w:jc w:val="left"/>
              <w:rPr>
                <w:b/>
              </w:rPr>
            </w:pPr>
            <w:r w:rsidRPr="00BA537D">
              <w:rPr>
                <w:b/>
              </w:rPr>
              <w:t>Typ předání / akceptace</w:t>
            </w:r>
          </w:p>
        </w:tc>
      </w:tr>
      <w:tr w:rsidR="00E27D2A" w:rsidRPr="00BA537D" w:rsidTr="003A7F8C">
        <w:tc>
          <w:tcPr>
            <w:tcW w:w="1838" w:type="dxa"/>
          </w:tcPr>
          <w:p w:rsidR="00E27D2A" w:rsidRPr="00BA537D" w:rsidRDefault="00E27D2A" w:rsidP="003A7F8C">
            <w:pPr>
              <w:pStyle w:val="Small"/>
              <w:jc w:val="left"/>
            </w:pPr>
            <w:r w:rsidRPr="00BA537D">
              <w:t>Model návrhu</w:t>
            </w:r>
          </w:p>
        </w:tc>
        <w:tc>
          <w:tcPr>
            <w:tcW w:w="3833" w:type="dxa"/>
          </w:tcPr>
          <w:p w:rsidR="00E27D2A" w:rsidRPr="00BA537D" w:rsidRDefault="00E27D2A" w:rsidP="003A7F8C">
            <w:pPr>
              <w:pStyle w:val="Small"/>
              <w:jc w:val="left"/>
            </w:pPr>
            <w:r w:rsidRPr="00BA537D">
              <w:t>Návrh a implementace specifických rozšíření</w:t>
            </w:r>
          </w:p>
        </w:tc>
        <w:tc>
          <w:tcPr>
            <w:tcW w:w="2824" w:type="dxa"/>
          </w:tcPr>
          <w:p w:rsidR="00E27D2A" w:rsidRPr="00BA537D" w:rsidRDefault="00E27D2A" w:rsidP="003A7F8C">
            <w:pPr>
              <w:pStyle w:val="Small"/>
              <w:jc w:val="left"/>
            </w:pPr>
            <w:r w:rsidRPr="00BA537D">
              <w:t>Akceptace dokumentu</w:t>
            </w:r>
          </w:p>
        </w:tc>
      </w:tr>
      <w:tr w:rsidR="00E27D2A" w:rsidRPr="00BA537D" w:rsidTr="003A7F8C">
        <w:tc>
          <w:tcPr>
            <w:tcW w:w="1838" w:type="dxa"/>
          </w:tcPr>
          <w:p w:rsidR="00E27D2A" w:rsidRPr="00BA537D" w:rsidRDefault="00E27D2A" w:rsidP="003A7F8C">
            <w:pPr>
              <w:pStyle w:val="Small"/>
              <w:jc w:val="left"/>
            </w:pPr>
            <w:r w:rsidRPr="00BA537D">
              <w:lastRenderedPageBreak/>
              <w:t>Plán testů</w:t>
            </w:r>
          </w:p>
        </w:tc>
        <w:tc>
          <w:tcPr>
            <w:tcW w:w="3833" w:type="dxa"/>
          </w:tcPr>
          <w:p w:rsidR="00E27D2A" w:rsidRPr="00BA537D" w:rsidRDefault="00E27D2A" w:rsidP="003A7F8C">
            <w:pPr>
              <w:pStyle w:val="Small"/>
              <w:jc w:val="left"/>
            </w:pPr>
            <w:r w:rsidRPr="00BA537D">
              <w:t>Příprava testovacího plánu a scénářů</w:t>
            </w:r>
          </w:p>
        </w:tc>
        <w:tc>
          <w:tcPr>
            <w:tcW w:w="2824" w:type="dxa"/>
          </w:tcPr>
          <w:p w:rsidR="00E27D2A" w:rsidRPr="00BA537D" w:rsidRDefault="00E27D2A" w:rsidP="003A7F8C">
            <w:pPr>
              <w:pStyle w:val="Small"/>
              <w:jc w:val="left"/>
            </w:pPr>
            <w:r w:rsidRPr="00BA537D">
              <w:t>Akceptace dokumentu</w:t>
            </w:r>
          </w:p>
        </w:tc>
      </w:tr>
      <w:tr w:rsidR="00E27D2A" w:rsidRPr="00BA537D" w:rsidTr="003A7F8C">
        <w:tc>
          <w:tcPr>
            <w:tcW w:w="1838" w:type="dxa"/>
          </w:tcPr>
          <w:p w:rsidR="00E27D2A" w:rsidRPr="00BA537D" w:rsidRDefault="00E27D2A" w:rsidP="003A7F8C">
            <w:pPr>
              <w:pStyle w:val="Small"/>
              <w:jc w:val="left"/>
            </w:pPr>
            <w:r w:rsidRPr="00BA537D">
              <w:t>Testovací scénáře</w:t>
            </w:r>
          </w:p>
        </w:tc>
        <w:tc>
          <w:tcPr>
            <w:tcW w:w="3833" w:type="dxa"/>
          </w:tcPr>
          <w:p w:rsidR="00E27D2A" w:rsidRPr="00BA537D" w:rsidRDefault="00E27D2A" w:rsidP="003A7F8C">
            <w:pPr>
              <w:pStyle w:val="Small"/>
              <w:jc w:val="left"/>
            </w:pPr>
            <w:r w:rsidRPr="00BA537D">
              <w:t>Příprava testovacího plánu a scénářů</w:t>
            </w:r>
          </w:p>
        </w:tc>
        <w:tc>
          <w:tcPr>
            <w:tcW w:w="2824" w:type="dxa"/>
          </w:tcPr>
          <w:p w:rsidR="00E27D2A" w:rsidRPr="00BA537D" w:rsidRDefault="00E27D2A" w:rsidP="003A7F8C">
            <w:pPr>
              <w:pStyle w:val="Small"/>
              <w:jc w:val="left"/>
            </w:pPr>
            <w:r w:rsidRPr="00BA537D">
              <w:t>Akceptace dokumentu</w:t>
            </w:r>
          </w:p>
        </w:tc>
      </w:tr>
      <w:tr w:rsidR="00E27D2A" w:rsidRPr="00BA537D" w:rsidTr="003A7F8C">
        <w:tc>
          <w:tcPr>
            <w:tcW w:w="1838" w:type="dxa"/>
          </w:tcPr>
          <w:p w:rsidR="00E27D2A" w:rsidRPr="00BA537D" w:rsidRDefault="00E27D2A" w:rsidP="003A7F8C">
            <w:pPr>
              <w:pStyle w:val="Small"/>
              <w:jc w:val="left"/>
            </w:pPr>
            <w:r w:rsidRPr="00BA537D">
              <w:t>Instalační média</w:t>
            </w:r>
          </w:p>
        </w:tc>
        <w:tc>
          <w:tcPr>
            <w:tcW w:w="3833" w:type="dxa"/>
          </w:tcPr>
          <w:p w:rsidR="00E27D2A" w:rsidRPr="00BA537D" w:rsidRDefault="00E27D2A" w:rsidP="003A7F8C">
            <w:pPr>
              <w:pStyle w:val="Small"/>
              <w:jc w:val="left"/>
            </w:pPr>
            <w:r w:rsidRPr="00BA537D">
              <w:t>Návrh a implementace specifických rozšíření</w:t>
            </w:r>
          </w:p>
        </w:tc>
        <w:tc>
          <w:tcPr>
            <w:tcW w:w="2824" w:type="dxa"/>
          </w:tcPr>
          <w:p w:rsidR="00E27D2A" w:rsidRPr="00BA537D" w:rsidRDefault="00E27D2A" w:rsidP="003A7F8C">
            <w:pPr>
              <w:pStyle w:val="Small"/>
              <w:jc w:val="left"/>
            </w:pPr>
            <w:r w:rsidRPr="00BA537D">
              <w:t>Předání</w:t>
            </w:r>
          </w:p>
        </w:tc>
      </w:tr>
      <w:tr w:rsidR="00E27D2A" w:rsidRPr="00BA537D" w:rsidTr="003A7F8C">
        <w:tc>
          <w:tcPr>
            <w:tcW w:w="1838" w:type="dxa"/>
          </w:tcPr>
          <w:p w:rsidR="00E27D2A" w:rsidRPr="00BA537D" w:rsidRDefault="00E27D2A" w:rsidP="003A7F8C">
            <w:pPr>
              <w:pStyle w:val="Small"/>
              <w:jc w:val="left"/>
            </w:pPr>
            <w:r w:rsidRPr="00BA537D">
              <w:t>Užívací práva</w:t>
            </w:r>
          </w:p>
        </w:tc>
        <w:tc>
          <w:tcPr>
            <w:tcW w:w="3833" w:type="dxa"/>
          </w:tcPr>
          <w:p w:rsidR="00E27D2A" w:rsidRPr="00BA537D" w:rsidRDefault="00E27D2A" w:rsidP="003A7F8C">
            <w:pPr>
              <w:pStyle w:val="Small"/>
              <w:jc w:val="left"/>
            </w:pPr>
            <w:r w:rsidRPr="00BA537D">
              <w:t>Návrh a implementace specifických rozšíření</w:t>
            </w:r>
          </w:p>
        </w:tc>
        <w:tc>
          <w:tcPr>
            <w:tcW w:w="2824" w:type="dxa"/>
          </w:tcPr>
          <w:p w:rsidR="00E27D2A" w:rsidRPr="00BA537D" w:rsidRDefault="00E27D2A" w:rsidP="003A7F8C">
            <w:pPr>
              <w:pStyle w:val="Small"/>
              <w:jc w:val="left"/>
            </w:pPr>
            <w:r w:rsidRPr="00BA537D">
              <w:t>Předání</w:t>
            </w:r>
          </w:p>
        </w:tc>
      </w:tr>
      <w:tr w:rsidR="00E27D2A" w:rsidRPr="00BA537D" w:rsidTr="003A7F8C">
        <w:tc>
          <w:tcPr>
            <w:tcW w:w="1838" w:type="dxa"/>
          </w:tcPr>
          <w:p w:rsidR="00E27D2A" w:rsidRPr="00BA537D" w:rsidRDefault="00E27D2A" w:rsidP="003A7F8C">
            <w:pPr>
              <w:pStyle w:val="Small"/>
              <w:jc w:val="left"/>
            </w:pPr>
            <w:r w:rsidRPr="00BA537D">
              <w:t>Zdrojové kódy</w:t>
            </w:r>
          </w:p>
        </w:tc>
        <w:tc>
          <w:tcPr>
            <w:tcW w:w="3833" w:type="dxa"/>
          </w:tcPr>
          <w:p w:rsidR="00E27D2A" w:rsidRPr="00BA537D" w:rsidRDefault="00E27D2A" w:rsidP="003A7F8C">
            <w:pPr>
              <w:pStyle w:val="Small"/>
              <w:jc w:val="left"/>
            </w:pPr>
            <w:r w:rsidRPr="00BA537D">
              <w:t>Návrh a implementace specifických rozšíření</w:t>
            </w:r>
          </w:p>
        </w:tc>
        <w:tc>
          <w:tcPr>
            <w:tcW w:w="2824" w:type="dxa"/>
          </w:tcPr>
          <w:p w:rsidR="00E27D2A" w:rsidRPr="00BA537D" w:rsidRDefault="00E27D2A" w:rsidP="003A7F8C">
            <w:pPr>
              <w:pStyle w:val="Small"/>
              <w:jc w:val="left"/>
            </w:pPr>
            <w:r w:rsidRPr="00BA537D">
              <w:t>Předání</w:t>
            </w:r>
          </w:p>
        </w:tc>
      </w:tr>
      <w:tr w:rsidR="00E27D2A" w:rsidRPr="00BA537D" w:rsidTr="003A7F8C">
        <w:tc>
          <w:tcPr>
            <w:tcW w:w="1838" w:type="dxa"/>
          </w:tcPr>
          <w:p w:rsidR="00E27D2A" w:rsidRPr="00BA537D" w:rsidRDefault="00E27D2A" w:rsidP="003A7F8C">
            <w:pPr>
              <w:pStyle w:val="Small"/>
              <w:jc w:val="left"/>
            </w:pPr>
            <w:r w:rsidRPr="00BA537D">
              <w:t>Dokumentace</w:t>
            </w:r>
          </w:p>
        </w:tc>
        <w:tc>
          <w:tcPr>
            <w:tcW w:w="3833" w:type="dxa"/>
          </w:tcPr>
          <w:p w:rsidR="00E27D2A" w:rsidRPr="00BA537D" w:rsidRDefault="00E27D2A" w:rsidP="003A7F8C">
            <w:pPr>
              <w:pStyle w:val="Small"/>
              <w:jc w:val="left"/>
            </w:pPr>
            <w:r w:rsidRPr="00BA537D">
              <w:t>Návrh a implementace specifických rozšíření</w:t>
            </w:r>
          </w:p>
        </w:tc>
        <w:tc>
          <w:tcPr>
            <w:tcW w:w="2824" w:type="dxa"/>
          </w:tcPr>
          <w:p w:rsidR="00E27D2A" w:rsidRPr="00BA537D" w:rsidRDefault="00E27D2A" w:rsidP="003A7F8C">
            <w:pPr>
              <w:pStyle w:val="Small"/>
              <w:jc w:val="left"/>
            </w:pPr>
            <w:r w:rsidRPr="00BA537D">
              <w:t>Akceptace dokumentu</w:t>
            </w:r>
          </w:p>
        </w:tc>
      </w:tr>
      <w:tr w:rsidR="00E27D2A" w:rsidRPr="00BA537D" w:rsidTr="003A7F8C">
        <w:tc>
          <w:tcPr>
            <w:tcW w:w="1838" w:type="dxa"/>
          </w:tcPr>
          <w:p w:rsidR="00E27D2A" w:rsidRPr="00BA537D" w:rsidRDefault="00E27D2A" w:rsidP="003A7F8C">
            <w:pPr>
              <w:pStyle w:val="Small"/>
              <w:jc w:val="left"/>
            </w:pPr>
            <w:r w:rsidRPr="00BA537D">
              <w:t>Produkční instance RESSS</w:t>
            </w:r>
          </w:p>
        </w:tc>
        <w:tc>
          <w:tcPr>
            <w:tcW w:w="3833" w:type="dxa"/>
          </w:tcPr>
          <w:p w:rsidR="00E27D2A" w:rsidRPr="00BA537D" w:rsidRDefault="00E27D2A" w:rsidP="003A7F8C">
            <w:pPr>
              <w:pStyle w:val="Small"/>
              <w:jc w:val="left"/>
            </w:pPr>
            <w:r w:rsidRPr="00BA537D">
              <w:t>Nasazení produkční instance RESSS</w:t>
            </w:r>
          </w:p>
        </w:tc>
        <w:tc>
          <w:tcPr>
            <w:tcW w:w="2824" w:type="dxa"/>
          </w:tcPr>
          <w:p w:rsidR="00E27D2A" w:rsidRPr="00BA537D" w:rsidRDefault="00E27D2A" w:rsidP="003A7F8C">
            <w:pPr>
              <w:pStyle w:val="Small"/>
              <w:jc w:val="left"/>
            </w:pPr>
            <w:r w:rsidRPr="00BA537D">
              <w:t>Akceptace softwarového díla</w:t>
            </w:r>
          </w:p>
        </w:tc>
      </w:tr>
      <w:tr w:rsidR="00E27D2A" w:rsidRPr="00BA537D" w:rsidTr="003A7F8C">
        <w:tc>
          <w:tcPr>
            <w:tcW w:w="1838" w:type="dxa"/>
          </w:tcPr>
          <w:p w:rsidR="00E27D2A" w:rsidRPr="00BA537D" w:rsidRDefault="00E27D2A" w:rsidP="003A7F8C">
            <w:pPr>
              <w:pStyle w:val="Small"/>
              <w:jc w:val="left"/>
            </w:pPr>
            <w:r w:rsidRPr="00BA537D">
              <w:t>Testovací instance RESSS</w:t>
            </w:r>
          </w:p>
        </w:tc>
        <w:tc>
          <w:tcPr>
            <w:tcW w:w="3833" w:type="dxa"/>
          </w:tcPr>
          <w:p w:rsidR="00E27D2A" w:rsidRPr="00BA537D" w:rsidRDefault="00E27D2A" w:rsidP="003A7F8C">
            <w:pPr>
              <w:pStyle w:val="Small"/>
              <w:jc w:val="left"/>
            </w:pPr>
            <w:r w:rsidRPr="00BA537D">
              <w:t>Nasazení testovací instance RESSS</w:t>
            </w:r>
          </w:p>
        </w:tc>
        <w:tc>
          <w:tcPr>
            <w:tcW w:w="2824" w:type="dxa"/>
          </w:tcPr>
          <w:p w:rsidR="00E27D2A" w:rsidRPr="00BA537D" w:rsidRDefault="00E27D2A" w:rsidP="003A7F8C">
            <w:pPr>
              <w:pStyle w:val="Small"/>
              <w:jc w:val="left"/>
            </w:pPr>
            <w:r w:rsidRPr="00BA537D">
              <w:t>Akceptace softwarového díla</w:t>
            </w:r>
          </w:p>
        </w:tc>
      </w:tr>
      <w:tr w:rsidR="00E27D2A" w:rsidRPr="00BA537D" w:rsidTr="003A7F8C">
        <w:tc>
          <w:tcPr>
            <w:tcW w:w="1838" w:type="dxa"/>
          </w:tcPr>
          <w:p w:rsidR="00E27D2A" w:rsidRPr="00BA537D" w:rsidRDefault="00E27D2A" w:rsidP="003A7F8C">
            <w:pPr>
              <w:pStyle w:val="Small"/>
              <w:jc w:val="left"/>
            </w:pPr>
            <w:r w:rsidRPr="00BA537D">
              <w:t>Školicí instance RESSS</w:t>
            </w:r>
          </w:p>
        </w:tc>
        <w:tc>
          <w:tcPr>
            <w:tcW w:w="3833" w:type="dxa"/>
          </w:tcPr>
          <w:p w:rsidR="00E27D2A" w:rsidRPr="00BA537D" w:rsidRDefault="00E27D2A" w:rsidP="003A7F8C">
            <w:pPr>
              <w:pStyle w:val="Small"/>
              <w:jc w:val="left"/>
            </w:pPr>
            <w:r w:rsidRPr="00BA537D">
              <w:t>Nasazení školící instance RESSS</w:t>
            </w:r>
          </w:p>
        </w:tc>
        <w:tc>
          <w:tcPr>
            <w:tcW w:w="2824" w:type="dxa"/>
          </w:tcPr>
          <w:p w:rsidR="00E27D2A" w:rsidRPr="00BA537D" w:rsidRDefault="00E27D2A" w:rsidP="003A7F8C">
            <w:pPr>
              <w:pStyle w:val="Small"/>
              <w:jc w:val="left"/>
            </w:pPr>
            <w:r w:rsidRPr="00BA537D">
              <w:t>Akceptace softwarového díla</w:t>
            </w:r>
          </w:p>
        </w:tc>
      </w:tr>
      <w:tr w:rsidR="00E27D2A" w:rsidRPr="00BA537D" w:rsidTr="003A7F8C">
        <w:tc>
          <w:tcPr>
            <w:tcW w:w="1838" w:type="dxa"/>
          </w:tcPr>
          <w:p w:rsidR="00E27D2A" w:rsidRPr="00BA537D" w:rsidRDefault="00E27D2A" w:rsidP="003A7F8C">
            <w:pPr>
              <w:pStyle w:val="Small"/>
              <w:jc w:val="left"/>
            </w:pPr>
            <w:r w:rsidRPr="00BA537D">
              <w:t>Přenesená data do produkční instance RESSS</w:t>
            </w:r>
          </w:p>
        </w:tc>
        <w:tc>
          <w:tcPr>
            <w:tcW w:w="3833" w:type="dxa"/>
          </w:tcPr>
          <w:p w:rsidR="00E27D2A" w:rsidRPr="00BA537D" w:rsidRDefault="00E27D2A" w:rsidP="003A7F8C">
            <w:pPr>
              <w:pStyle w:val="Small"/>
              <w:jc w:val="left"/>
            </w:pPr>
            <w:r w:rsidRPr="00BA537D">
              <w:t>Provedení migrace dat</w:t>
            </w:r>
          </w:p>
        </w:tc>
        <w:tc>
          <w:tcPr>
            <w:tcW w:w="2824" w:type="dxa"/>
          </w:tcPr>
          <w:p w:rsidR="00E27D2A" w:rsidRPr="00BA537D" w:rsidRDefault="00E27D2A" w:rsidP="003A7F8C">
            <w:pPr>
              <w:pStyle w:val="Small"/>
              <w:jc w:val="left"/>
            </w:pPr>
            <w:r w:rsidRPr="00BA537D">
              <w:t>Akceptace jednorázové služby</w:t>
            </w:r>
          </w:p>
        </w:tc>
      </w:tr>
      <w:tr w:rsidR="00E27D2A" w:rsidRPr="00BA537D" w:rsidTr="003A7F8C">
        <w:tc>
          <w:tcPr>
            <w:tcW w:w="1838" w:type="dxa"/>
          </w:tcPr>
          <w:p w:rsidR="00E27D2A" w:rsidRPr="00BA537D" w:rsidRDefault="00E27D2A" w:rsidP="003A7F8C">
            <w:pPr>
              <w:pStyle w:val="Small"/>
              <w:jc w:val="left"/>
            </w:pPr>
            <w:r w:rsidRPr="00BA537D">
              <w:t>Přenesená data do testovací a školicí instance RESSS</w:t>
            </w:r>
          </w:p>
        </w:tc>
        <w:tc>
          <w:tcPr>
            <w:tcW w:w="3833" w:type="dxa"/>
          </w:tcPr>
          <w:p w:rsidR="00E27D2A" w:rsidRPr="00BA537D" w:rsidRDefault="00E27D2A" w:rsidP="003A7F8C">
            <w:pPr>
              <w:pStyle w:val="Small"/>
              <w:jc w:val="left"/>
            </w:pPr>
            <w:r w:rsidRPr="00BA537D">
              <w:t>Provedení anonymizovaného vzorku dat</w:t>
            </w:r>
          </w:p>
        </w:tc>
        <w:tc>
          <w:tcPr>
            <w:tcW w:w="2824" w:type="dxa"/>
          </w:tcPr>
          <w:p w:rsidR="00E27D2A" w:rsidRPr="00BA537D" w:rsidRDefault="00E27D2A" w:rsidP="003A7F8C">
            <w:pPr>
              <w:pStyle w:val="Small"/>
              <w:jc w:val="left"/>
            </w:pPr>
            <w:r w:rsidRPr="00BA537D">
              <w:t>Akceptace jednorázové služby</w:t>
            </w:r>
          </w:p>
        </w:tc>
      </w:tr>
    </w:tbl>
    <w:p w:rsidR="00E27D2A" w:rsidRPr="007602A3" w:rsidRDefault="00E27D2A" w:rsidP="00E27D2A"/>
    <w:p w:rsidR="00E27D2A" w:rsidRDefault="00E27D2A" w:rsidP="00E27D2A">
      <w:pPr>
        <w:numPr>
          <w:ilvl w:val="1"/>
          <w:numId w:val="2"/>
        </w:numPr>
        <w:spacing w:after="0" w:line="276" w:lineRule="auto"/>
        <w:jc w:val="both"/>
      </w:pPr>
      <w:r>
        <w:t xml:space="preserve">„Akceptace školení“ zahrnuje předání a akceptaci výstupů realizovaných Dodavatelem v rámci etapy „Příprava plánu školení a provedení školení“. „Akceptace školení“ je </w:t>
      </w:r>
      <w:proofErr w:type="gramStart"/>
      <w:r>
        <w:t>provedena  ke</w:t>
      </w:r>
      <w:proofErr w:type="gramEnd"/>
      <w:r>
        <w:t xml:space="preserve"> konci etapy „Příprava plánů školení a provedení školení“</w:t>
      </w:r>
      <w:r w:rsidRPr="007602A3">
        <w:t>.</w:t>
      </w:r>
      <w:r>
        <w:t xml:space="preserve"> </w:t>
      </w:r>
      <w:r w:rsidRPr="007602A3">
        <w:t>Následující tabulka uvádí výčet výstupů určených k předání a akceptaci.</w:t>
      </w:r>
    </w:p>
    <w:p w:rsidR="00E27D2A" w:rsidRDefault="00E27D2A" w:rsidP="00E27D2A">
      <w:pPr>
        <w:ind w:left="567"/>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3833"/>
        <w:gridCol w:w="2824"/>
      </w:tblGrid>
      <w:tr w:rsidR="00E27D2A" w:rsidRPr="00BA537D" w:rsidTr="003A7F8C">
        <w:trPr>
          <w:tblHeader/>
        </w:trPr>
        <w:tc>
          <w:tcPr>
            <w:tcW w:w="1838" w:type="dxa"/>
          </w:tcPr>
          <w:p w:rsidR="00E27D2A" w:rsidRPr="00BA537D" w:rsidRDefault="00E27D2A" w:rsidP="003A7F8C">
            <w:pPr>
              <w:rPr>
                <w:b/>
                <w:sz w:val="18"/>
              </w:rPr>
            </w:pPr>
            <w:r w:rsidRPr="00BA537D">
              <w:rPr>
                <w:b/>
                <w:sz w:val="18"/>
              </w:rPr>
              <w:t>Výstup</w:t>
            </w:r>
          </w:p>
        </w:tc>
        <w:tc>
          <w:tcPr>
            <w:tcW w:w="3833" w:type="dxa"/>
          </w:tcPr>
          <w:p w:rsidR="00E27D2A" w:rsidRPr="00BA537D" w:rsidRDefault="00E27D2A" w:rsidP="003A7F8C">
            <w:pPr>
              <w:rPr>
                <w:b/>
                <w:sz w:val="18"/>
              </w:rPr>
            </w:pPr>
            <w:r w:rsidRPr="00BA537D">
              <w:rPr>
                <w:b/>
                <w:sz w:val="18"/>
              </w:rPr>
              <w:t>Etapa zpracování výstupu</w:t>
            </w:r>
          </w:p>
        </w:tc>
        <w:tc>
          <w:tcPr>
            <w:tcW w:w="2824" w:type="dxa"/>
          </w:tcPr>
          <w:p w:rsidR="00E27D2A" w:rsidRPr="00BA537D" w:rsidRDefault="00E27D2A" w:rsidP="003A7F8C">
            <w:pPr>
              <w:rPr>
                <w:b/>
                <w:sz w:val="18"/>
              </w:rPr>
            </w:pPr>
            <w:r w:rsidRPr="00BA537D">
              <w:rPr>
                <w:b/>
                <w:sz w:val="18"/>
              </w:rPr>
              <w:t>Typ předání / akceptace</w:t>
            </w:r>
          </w:p>
        </w:tc>
      </w:tr>
      <w:tr w:rsidR="00E27D2A" w:rsidRPr="00BA537D" w:rsidTr="003A7F8C">
        <w:tc>
          <w:tcPr>
            <w:tcW w:w="1838" w:type="dxa"/>
          </w:tcPr>
          <w:p w:rsidR="00E27D2A" w:rsidRPr="00BA537D" w:rsidRDefault="00E27D2A" w:rsidP="003A7F8C">
            <w:pPr>
              <w:rPr>
                <w:sz w:val="18"/>
              </w:rPr>
            </w:pPr>
            <w:r w:rsidRPr="00BA537D">
              <w:rPr>
                <w:sz w:val="18"/>
              </w:rPr>
              <w:t>Školicí materiály</w:t>
            </w:r>
          </w:p>
        </w:tc>
        <w:tc>
          <w:tcPr>
            <w:tcW w:w="3833" w:type="dxa"/>
          </w:tcPr>
          <w:p w:rsidR="00E27D2A" w:rsidRPr="00BA537D" w:rsidRDefault="00E27D2A" w:rsidP="003A7F8C">
            <w:pPr>
              <w:rPr>
                <w:sz w:val="18"/>
              </w:rPr>
            </w:pPr>
            <w:r w:rsidRPr="00BA537D">
              <w:rPr>
                <w:sz w:val="18"/>
              </w:rPr>
              <w:t>Návrh a implementace specifických rozšíření</w:t>
            </w:r>
          </w:p>
        </w:tc>
        <w:tc>
          <w:tcPr>
            <w:tcW w:w="2824" w:type="dxa"/>
          </w:tcPr>
          <w:p w:rsidR="00E27D2A" w:rsidRPr="00BA537D" w:rsidRDefault="00E27D2A" w:rsidP="003A7F8C">
            <w:pPr>
              <w:rPr>
                <w:sz w:val="18"/>
              </w:rPr>
            </w:pPr>
            <w:r w:rsidRPr="00BA537D">
              <w:rPr>
                <w:sz w:val="18"/>
              </w:rPr>
              <w:t>Akceptace dokumentu</w:t>
            </w:r>
          </w:p>
        </w:tc>
      </w:tr>
      <w:tr w:rsidR="00E27D2A" w:rsidRPr="00BA537D" w:rsidTr="003A7F8C">
        <w:tc>
          <w:tcPr>
            <w:tcW w:w="1838" w:type="dxa"/>
          </w:tcPr>
          <w:p w:rsidR="00E27D2A" w:rsidRPr="00BA537D" w:rsidRDefault="00E27D2A" w:rsidP="003A7F8C">
            <w:pPr>
              <w:rPr>
                <w:sz w:val="18"/>
              </w:rPr>
            </w:pPr>
            <w:r w:rsidRPr="00BA537D">
              <w:rPr>
                <w:sz w:val="18"/>
              </w:rPr>
              <w:t>Plán školení</w:t>
            </w:r>
          </w:p>
        </w:tc>
        <w:tc>
          <w:tcPr>
            <w:tcW w:w="3833" w:type="dxa"/>
          </w:tcPr>
          <w:p w:rsidR="00E27D2A" w:rsidRPr="00BA537D" w:rsidRDefault="00E27D2A" w:rsidP="003A7F8C">
            <w:pPr>
              <w:rPr>
                <w:sz w:val="18"/>
              </w:rPr>
            </w:pPr>
            <w:r w:rsidRPr="00BA537D">
              <w:rPr>
                <w:sz w:val="18"/>
              </w:rPr>
              <w:t>Příprava plánu školení a provedení školení</w:t>
            </w:r>
          </w:p>
        </w:tc>
        <w:tc>
          <w:tcPr>
            <w:tcW w:w="2824" w:type="dxa"/>
          </w:tcPr>
          <w:p w:rsidR="00E27D2A" w:rsidRPr="00BA537D" w:rsidRDefault="00E27D2A" w:rsidP="003A7F8C">
            <w:pPr>
              <w:rPr>
                <w:sz w:val="18"/>
              </w:rPr>
            </w:pPr>
            <w:r w:rsidRPr="00BA537D">
              <w:rPr>
                <w:sz w:val="18"/>
              </w:rPr>
              <w:t>Akceptace dokumentu</w:t>
            </w:r>
          </w:p>
        </w:tc>
      </w:tr>
      <w:tr w:rsidR="00E27D2A" w:rsidRPr="00BA537D" w:rsidTr="003A7F8C">
        <w:tc>
          <w:tcPr>
            <w:tcW w:w="1838" w:type="dxa"/>
          </w:tcPr>
          <w:p w:rsidR="00E27D2A" w:rsidRPr="00BA537D" w:rsidRDefault="00E27D2A" w:rsidP="003A7F8C">
            <w:pPr>
              <w:rPr>
                <w:sz w:val="18"/>
              </w:rPr>
            </w:pPr>
            <w:r w:rsidRPr="00BA537D">
              <w:rPr>
                <w:sz w:val="18"/>
              </w:rPr>
              <w:t>Provedení školení</w:t>
            </w:r>
          </w:p>
        </w:tc>
        <w:tc>
          <w:tcPr>
            <w:tcW w:w="3833" w:type="dxa"/>
          </w:tcPr>
          <w:p w:rsidR="00E27D2A" w:rsidRPr="00BA537D" w:rsidRDefault="00E27D2A" w:rsidP="003A7F8C">
            <w:pPr>
              <w:rPr>
                <w:sz w:val="18"/>
              </w:rPr>
            </w:pPr>
            <w:r w:rsidRPr="00BA537D">
              <w:rPr>
                <w:sz w:val="18"/>
              </w:rPr>
              <w:t>Příprava plánu školení a provedení školení</w:t>
            </w:r>
          </w:p>
        </w:tc>
        <w:tc>
          <w:tcPr>
            <w:tcW w:w="2824" w:type="dxa"/>
          </w:tcPr>
          <w:p w:rsidR="00E27D2A" w:rsidRPr="00BA537D" w:rsidRDefault="00E27D2A" w:rsidP="003A7F8C">
            <w:pPr>
              <w:rPr>
                <w:sz w:val="18"/>
              </w:rPr>
            </w:pPr>
            <w:r w:rsidRPr="00BA537D">
              <w:rPr>
                <w:sz w:val="18"/>
              </w:rPr>
              <w:t>Akceptace jednorázové služby</w:t>
            </w:r>
          </w:p>
        </w:tc>
      </w:tr>
    </w:tbl>
    <w:p w:rsidR="00E27D2A" w:rsidRDefault="00E27D2A" w:rsidP="00E27D2A">
      <w:pPr>
        <w:ind w:left="567"/>
      </w:pPr>
    </w:p>
    <w:p w:rsidR="00E27D2A" w:rsidRPr="00122386" w:rsidRDefault="00E27D2A" w:rsidP="00E27D2A"/>
    <w:p w:rsidR="00C968CB" w:rsidRPr="00EE1EA3" w:rsidRDefault="00C968CB" w:rsidP="00C968CB">
      <w:pPr>
        <w:pStyle w:val="Nadpis1"/>
      </w:pPr>
      <w:bookmarkStart w:id="65" w:name="_Toc456948936"/>
      <w:r w:rsidRPr="00794C2C">
        <w:t>Nasazení resortního elektr</w:t>
      </w:r>
      <w:r>
        <w:t xml:space="preserve">onického systému spisové služby </w:t>
      </w:r>
      <w:r w:rsidRPr="00794C2C">
        <w:t xml:space="preserve">na </w:t>
      </w:r>
      <w:r>
        <w:t>Úřadu pro mezinárodněprávní ochranu dětí</w:t>
      </w:r>
      <w:bookmarkEnd w:id="65"/>
    </w:p>
    <w:p w:rsidR="00C968CB" w:rsidRPr="00EE1EA3" w:rsidRDefault="00C968CB" w:rsidP="00C968CB">
      <w:pPr>
        <w:pStyle w:val="Nadpis2"/>
      </w:pPr>
      <w:bookmarkStart w:id="66" w:name="_Toc456948937"/>
      <w:r>
        <w:t>Předmět a podmínky plnění</w:t>
      </w:r>
      <w:bookmarkEnd w:id="66"/>
    </w:p>
    <w:p w:rsidR="00C968CB" w:rsidRDefault="00C968CB" w:rsidP="00C968CB">
      <w:pPr>
        <w:numPr>
          <w:ilvl w:val="1"/>
          <w:numId w:val="3"/>
        </w:numPr>
        <w:spacing w:after="0" w:line="276" w:lineRule="auto"/>
        <w:jc w:val="both"/>
      </w:pPr>
      <w:r w:rsidRPr="001422BE">
        <w:t xml:space="preserve">Předmětem plnění „Nasazení resortního elektronického systému spisové služby (dále jen RESSS) na </w:t>
      </w:r>
      <w:r>
        <w:t>Úřadu pro mezinárodněprávní ochranu dětí</w:t>
      </w:r>
      <w:r w:rsidRPr="001422BE">
        <w:t>“ je poskytnutí služeb za účelem nasazení RESSS pro produkč</w:t>
      </w:r>
      <w:r>
        <w:t>ní využití, testování a školení a případná dodávka specifických rozšíření RESSS pro potřeby ÚMPOD.</w:t>
      </w:r>
    </w:p>
    <w:p w:rsidR="00C968CB" w:rsidRDefault="00C968CB" w:rsidP="00C968CB">
      <w:pPr>
        <w:numPr>
          <w:ilvl w:val="1"/>
          <w:numId w:val="2"/>
        </w:numPr>
        <w:spacing w:after="0" w:line="276" w:lineRule="auto"/>
        <w:jc w:val="both"/>
      </w:pPr>
      <w:r>
        <w:t xml:space="preserve">Plnění bude splňovat požadavky na něj kladené, které jsou uvedeny v Příloze číslo 1 Rámcové smlouvy </w:t>
      </w:r>
      <w:r w:rsidRPr="0090410B">
        <w:t>Závazné funkční a technické požadavky zadavatele</w:t>
      </w:r>
      <w:r>
        <w:t>.</w:t>
      </w:r>
    </w:p>
    <w:p w:rsidR="00C968CB" w:rsidRDefault="00C968CB" w:rsidP="00C968CB">
      <w:pPr>
        <w:numPr>
          <w:ilvl w:val="1"/>
          <w:numId w:val="2"/>
        </w:numPr>
        <w:spacing w:after="0" w:line="276" w:lineRule="auto"/>
        <w:jc w:val="both"/>
      </w:pPr>
      <w:r>
        <w:t>V rámci nasazení RESSS pro potřeby ÚMPOD budou Dodavatelem poskytnuty následující související služby:</w:t>
      </w:r>
    </w:p>
    <w:p w:rsidR="00C968CB" w:rsidRDefault="00C968CB" w:rsidP="00C968CB">
      <w:pPr>
        <w:numPr>
          <w:ilvl w:val="2"/>
          <w:numId w:val="2"/>
        </w:numPr>
        <w:spacing w:after="0" w:line="276" w:lineRule="auto"/>
        <w:jc w:val="both"/>
      </w:pPr>
      <w:r>
        <w:t>„Provedení detailní analýzy“ požadavků kladených na nasazení RESSS v prostředí ÚMPOD a zpracování cílového modelu nasazení RESSS.</w:t>
      </w:r>
    </w:p>
    <w:p w:rsidR="00C968CB" w:rsidRDefault="00C968CB" w:rsidP="00C968CB">
      <w:pPr>
        <w:numPr>
          <w:ilvl w:val="2"/>
          <w:numId w:val="2"/>
        </w:numPr>
        <w:spacing w:after="0" w:line="276" w:lineRule="auto"/>
        <w:jc w:val="both"/>
      </w:pPr>
      <w:r>
        <w:lastRenderedPageBreak/>
        <w:t>Případný „Návrh a implementace specifických rozšíření“ v souladu s detailními požadavky a modelem nasazení RESSS zpracovaných v rámci detailní analýzy.</w:t>
      </w:r>
    </w:p>
    <w:p w:rsidR="00C968CB" w:rsidRDefault="00C968CB" w:rsidP="00C968CB">
      <w:pPr>
        <w:numPr>
          <w:ilvl w:val="2"/>
          <w:numId w:val="2"/>
        </w:numPr>
        <w:spacing w:after="0" w:line="276" w:lineRule="auto"/>
        <w:jc w:val="both"/>
      </w:pPr>
      <w:r>
        <w:t>„Nasazení produkční instance RESSS“ včetně případných specifických rozšíření do testovacího prostředí ÚMPOD a jeho zprovoznění pro účely produkčního využití.</w:t>
      </w:r>
    </w:p>
    <w:p w:rsidR="00C968CB" w:rsidRDefault="00C968CB" w:rsidP="00C968CB">
      <w:pPr>
        <w:numPr>
          <w:ilvl w:val="2"/>
          <w:numId w:val="2"/>
        </w:numPr>
        <w:spacing w:after="0" w:line="276" w:lineRule="auto"/>
        <w:jc w:val="both"/>
      </w:pPr>
      <w:r>
        <w:t>„Nasazení testovací a školící instance RESSS“ včetně případných specifických rozšíření do testovacího prostředí ÚMPOD a jeho zprovoznění pro účely testování a školení.</w:t>
      </w:r>
    </w:p>
    <w:p w:rsidR="00C968CB" w:rsidRDefault="00C968CB" w:rsidP="00C968CB">
      <w:pPr>
        <w:numPr>
          <w:ilvl w:val="2"/>
          <w:numId w:val="2"/>
        </w:numPr>
        <w:spacing w:after="0" w:line="276" w:lineRule="auto"/>
        <w:jc w:val="both"/>
      </w:pPr>
      <w:r>
        <w:t xml:space="preserve"> „Provedení migrace dat“ ze stávající implementace elektronického systému spisové služby na ÚMPOD do nasazeného RESSS určeného pro produkční využití.</w:t>
      </w:r>
    </w:p>
    <w:p w:rsidR="00C968CB" w:rsidRDefault="00C968CB" w:rsidP="00C968CB">
      <w:pPr>
        <w:numPr>
          <w:ilvl w:val="2"/>
          <w:numId w:val="2"/>
        </w:numPr>
        <w:spacing w:after="0" w:line="276" w:lineRule="auto"/>
        <w:jc w:val="both"/>
      </w:pPr>
      <w:r>
        <w:t xml:space="preserve">„Provedení migrace anonymizovaného vzorku dat“ ze stávající implementace elektronického systému spisové služby na ÚMPOD do nasazeného RESSS pro potřeby testování a školení.  </w:t>
      </w:r>
    </w:p>
    <w:p w:rsidR="00C968CB" w:rsidRDefault="00C968CB" w:rsidP="00C968CB">
      <w:pPr>
        <w:numPr>
          <w:ilvl w:val="2"/>
          <w:numId w:val="2"/>
        </w:numPr>
        <w:spacing w:after="0" w:line="276" w:lineRule="auto"/>
        <w:jc w:val="both"/>
      </w:pPr>
      <w:r>
        <w:t>„Příprava testovacího plánu a scénářů“ za účelem ověření činnosti nasazeného RESSS.</w:t>
      </w:r>
    </w:p>
    <w:p w:rsidR="00C968CB" w:rsidRDefault="00C968CB" w:rsidP="00C968CB">
      <w:pPr>
        <w:numPr>
          <w:ilvl w:val="2"/>
          <w:numId w:val="2"/>
        </w:numPr>
        <w:spacing w:after="0" w:line="276" w:lineRule="auto"/>
        <w:jc w:val="both"/>
      </w:pPr>
      <w:r>
        <w:t>„Poskytnutí součinnosti pro testování“ za účelem ověření funkčnosti, výkonnosti, stability a bezpečnosti nasazeného RESSS.</w:t>
      </w:r>
    </w:p>
    <w:p w:rsidR="00C968CB" w:rsidRDefault="00C968CB" w:rsidP="00C968CB">
      <w:pPr>
        <w:numPr>
          <w:ilvl w:val="2"/>
          <w:numId w:val="2"/>
        </w:numPr>
        <w:spacing w:after="0" w:line="276" w:lineRule="auto"/>
        <w:jc w:val="both"/>
      </w:pPr>
      <w:r>
        <w:t>„Příprava plánů školení a provedení školení“ uživatelů, metodiků a administrátorů Objednatele.</w:t>
      </w:r>
    </w:p>
    <w:p w:rsidR="00C968CB" w:rsidRDefault="00C968CB" w:rsidP="00C968CB">
      <w:pPr>
        <w:numPr>
          <w:ilvl w:val="1"/>
          <w:numId w:val="2"/>
        </w:numPr>
        <w:spacing w:after="0" w:line="276" w:lineRule="auto"/>
        <w:jc w:val="both"/>
      </w:pPr>
      <w:r>
        <w:t>V rámci služby „Provedení detailní analýzy“ provede Dodavatel detailní analýzu požadavků na nasazení RESSS v ÚMPOD</w:t>
      </w:r>
      <w:r w:rsidRPr="00F47509">
        <w:t xml:space="preserve"> </w:t>
      </w:r>
      <w:r>
        <w:t>kladených na řešení v </w:t>
      </w:r>
      <w:proofErr w:type="gramStart"/>
      <w:r>
        <w:t xml:space="preserve">bodě </w:t>
      </w:r>
      <w:r>
        <w:fldChar w:fldCharType="begin"/>
      </w:r>
      <w:r>
        <w:instrText xml:space="preserve"> REF _Ref447114937 \r \h </w:instrText>
      </w:r>
      <w:r>
        <w:fldChar w:fldCharType="separate"/>
      </w:r>
      <w:r w:rsidR="00C470E0">
        <w:t>1.2</w:t>
      </w:r>
      <w:r>
        <w:fldChar w:fldCharType="end"/>
      </w:r>
      <w:r>
        <w:t>.</w:t>
      </w:r>
      <w:proofErr w:type="gramEnd"/>
      <w:r>
        <w:t xml:space="preserve"> Detailní analýza bude provedena v součinnosti s metodickými a odbornými pracovníky ÚMPOD. V rámci analýzy vyhotoví Dodavatel souhrnný „Analytický model“ dodávaného řešení způsobem, rozsahem a kvalitou odpovídající kapitole 7.1 „Specifikace požadovaných modelů pro softwarové dílo“ standardu architektury Objednatele s názvem „Modelování informačních systémů“, který je v příloze č. 14 Zadávací dokumentace. Dodavatel zpracuje „Katalog požadavků“ a modely, u nichž je uvedeno, že jsou výstupem analytické fáze projektu s tím, že relevantní detailní modely nemusí zpracovávat pro ty části dodávaného řešení, které nevznikají zakázkovým vývojem na základě detailních požadavků Objednatele a ty části, které jsou součástí analytického modelu RESSS (v nezměněné podobě). Model bude předmětem akceptace dílčího plnění ze strany Objednatele.</w:t>
      </w:r>
    </w:p>
    <w:p w:rsidR="00C968CB" w:rsidRDefault="00C968CB" w:rsidP="00C968CB">
      <w:pPr>
        <w:numPr>
          <w:ilvl w:val="1"/>
          <w:numId w:val="2"/>
        </w:numPr>
        <w:spacing w:after="0" w:line="276" w:lineRule="auto"/>
        <w:jc w:val="both"/>
      </w:pPr>
      <w:r>
        <w:t>V rámci služby „Návrh a implementace specifických rozšíření“ provede Dodavatel návrh případně zakázkově vyvíjených částí RESSS specifických pro nasazení RESSS pro potřeby ÚMPOD a jejich následnou implementaci tak, aby se staly integrální součástí RESSS nasazené na ÚMPOD. V rámci návrhu u zakázkově vyvíjených specifických rozšíření RESSS vyhotoví Dodavatel „M</w:t>
      </w:r>
      <w:r w:rsidRPr="00C41615">
        <w:t xml:space="preserve">odel </w:t>
      </w:r>
      <w:r>
        <w:t xml:space="preserve">návrhu“ rozšíření </w:t>
      </w:r>
      <w:r w:rsidRPr="00C41615">
        <w:t xml:space="preserve">způsobem, rozsahem a kvalitou odpovídající kapitole 7.1 „Specifikace požadovaných modelů pro softwarové dílo“ standardu architektury Objednatele s názvem </w:t>
      </w:r>
      <w:r>
        <w:t>„Modelování informačních systémů“, který je v příloze č. 14 Zadávací dokumentace</w:t>
      </w:r>
      <w:r w:rsidRPr="00C41615">
        <w:t xml:space="preserve">. </w:t>
      </w:r>
      <w:r>
        <w:t>Dodavatel</w:t>
      </w:r>
      <w:r w:rsidRPr="00C41615">
        <w:t xml:space="preserve"> zpracuje</w:t>
      </w:r>
      <w:r>
        <w:t xml:space="preserve"> ty modely, </w:t>
      </w:r>
      <w:r w:rsidRPr="00C41615">
        <w:t xml:space="preserve">u nichž je </w:t>
      </w:r>
      <w:r>
        <w:t xml:space="preserve">ve standardu </w:t>
      </w:r>
      <w:r w:rsidRPr="00C41615">
        <w:t>uvede</w:t>
      </w:r>
      <w:r>
        <w:t xml:space="preserve">no, že jsou výstupem </w:t>
      </w:r>
      <w:r w:rsidRPr="00C41615">
        <w:t xml:space="preserve">fáze </w:t>
      </w:r>
      <w:r>
        <w:t xml:space="preserve">návrhu </w:t>
      </w:r>
      <w:r w:rsidRPr="00C41615">
        <w:t>projektu. Model bude předmětem akceptace dílčího plnění ze strany Objednatele.</w:t>
      </w:r>
    </w:p>
    <w:p w:rsidR="00C968CB" w:rsidRDefault="00C968CB" w:rsidP="00C968CB">
      <w:pPr>
        <w:numPr>
          <w:ilvl w:val="1"/>
          <w:numId w:val="2"/>
        </w:numPr>
        <w:spacing w:after="0" w:line="276" w:lineRule="auto"/>
        <w:jc w:val="both"/>
      </w:pPr>
      <w:r>
        <w:t>V rámci služby „Návrh a implementace specifických rozšíření“ Dodavatel implementuje (vyvine) softwarové dílo specifických rozšíření v souladu s detailními požadavky ÚMPOD a návrhem díla a připraví jeho instalační média.</w:t>
      </w:r>
    </w:p>
    <w:p w:rsidR="00C968CB" w:rsidRDefault="00C968CB" w:rsidP="00C968CB">
      <w:pPr>
        <w:numPr>
          <w:ilvl w:val="1"/>
          <w:numId w:val="2"/>
        </w:numPr>
        <w:spacing w:after="0" w:line="276" w:lineRule="auto"/>
        <w:ind w:left="426" w:hanging="426"/>
        <w:jc w:val="both"/>
      </w:pPr>
      <w:r>
        <w:t>V případě dodávky specifických rozšíření RESSS pro potřeby ÚMPOD bude dodávka softwarového díla specifických rozšíření zahrnovat:</w:t>
      </w:r>
    </w:p>
    <w:p w:rsidR="00C968CB" w:rsidRDefault="00C968CB" w:rsidP="00C968CB">
      <w:pPr>
        <w:numPr>
          <w:ilvl w:val="2"/>
          <w:numId w:val="2"/>
        </w:numPr>
        <w:spacing w:after="0" w:line="276" w:lineRule="auto"/>
        <w:jc w:val="both"/>
      </w:pPr>
      <w:r>
        <w:t>Předání specifických rozšíření jako softwarového díla ve spustitelné podobě ve formě modulů, k začlenění do RESSS a to na dvou kopiích instalačních médií.</w:t>
      </w:r>
    </w:p>
    <w:p w:rsidR="00C968CB" w:rsidRDefault="00C968CB" w:rsidP="00C968CB">
      <w:pPr>
        <w:numPr>
          <w:ilvl w:val="2"/>
          <w:numId w:val="2"/>
        </w:numPr>
        <w:spacing w:after="0" w:line="276" w:lineRule="auto"/>
        <w:jc w:val="both"/>
      </w:pPr>
      <w:r>
        <w:t>Předání užívacích práv – licencí k softwarovému dílu specifických rozšíření v souladu s Rámcovou smlouvou.</w:t>
      </w:r>
    </w:p>
    <w:p w:rsidR="00C968CB" w:rsidRDefault="00C968CB" w:rsidP="00C968CB">
      <w:pPr>
        <w:numPr>
          <w:ilvl w:val="2"/>
          <w:numId w:val="2"/>
        </w:numPr>
        <w:spacing w:after="0" w:line="276" w:lineRule="auto"/>
        <w:jc w:val="both"/>
      </w:pPr>
      <w:r>
        <w:lastRenderedPageBreak/>
        <w:t>Předání zdrojových kódů a dalších výstupů nezbytných pro sestavení (kompilaci) softwarového díla specifických rozšíření v souladu s Rámcovou smlouvou na dvou kopiích datových médií.</w:t>
      </w:r>
    </w:p>
    <w:p w:rsidR="00C968CB" w:rsidRDefault="00C968CB" w:rsidP="00C968CB">
      <w:pPr>
        <w:numPr>
          <w:ilvl w:val="2"/>
          <w:numId w:val="2"/>
        </w:numPr>
        <w:spacing w:after="0" w:line="276" w:lineRule="auto"/>
        <w:jc w:val="both"/>
      </w:pPr>
      <w:r>
        <w:t>Předání dokumentace k softwarovému dílu specifických rozšíření ve formě elektronických dokumentů v dohodnutých formátech na datovém nosiči zahrnující:</w:t>
      </w:r>
    </w:p>
    <w:p w:rsidR="00C968CB" w:rsidRDefault="00C968CB" w:rsidP="00C968CB">
      <w:pPr>
        <w:numPr>
          <w:ilvl w:val="3"/>
          <w:numId w:val="2"/>
        </w:numPr>
        <w:spacing w:after="0" w:line="276" w:lineRule="auto"/>
        <w:jc w:val="both"/>
      </w:pPr>
      <w:r>
        <w:t>Instalační příručku.</w:t>
      </w:r>
    </w:p>
    <w:p w:rsidR="00C968CB" w:rsidRDefault="00C968CB" w:rsidP="00C968CB">
      <w:pPr>
        <w:numPr>
          <w:ilvl w:val="3"/>
          <w:numId w:val="2"/>
        </w:numPr>
        <w:spacing w:after="0" w:line="276" w:lineRule="auto"/>
        <w:jc w:val="both"/>
      </w:pPr>
      <w:r>
        <w:t>Příručku administrátora (správce).</w:t>
      </w:r>
    </w:p>
    <w:p w:rsidR="00C968CB" w:rsidRDefault="00C968CB" w:rsidP="00C968CB">
      <w:pPr>
        <w:numPr>
          <w:ilvl w:val="3"/>
          <w:numId w:val="2"/>
        </w:numPr>
        <w:spacing w:after="0" w:line="276" w:lineRule="auto"/>
        <w:jc w:val="both"/>
      </w:pPr>
      <w:r>
        <w:t xml:space="preserve">Příručku programátora. </w:t>
      </w:r>
    </w:p>
    <w:p w:rsidR="00C968CB" w:rsidRDefault="00C968CB" w:rsidP="00C968CB">
      <w:pPr>
        <w:numPr>
          <w:ilvl w:val="3"/>
          <w:numId w:val="2"/>
        </w:numPr>
        <w:spacing w:after="0" w:line="276" w:lineRule="auto"/>
        <w:jc w:val="both"/>
      </w:pPr>
      <w:r>
        <w:t>Uživatelskou příručku.</w:t>
      </w:r>
    </w:p>
    <w:p w:rsidR="00C968CB" w:rsidRPr="00C41615" w:rsidRDefault="00C968CB" w:rsidP="00C968CB">
      <w:pPr>
        <w:numPr>
          <w:ilvl w:val="2"/>
          <w:numId w:val="2"/>
        </w:numPr>
        <w:spacing w:after="0" w:line="276" w:lineRule="auto"/>
        <w:jc w:val="both"/>
      </w:pPr>
      <w:r>
        <w:t>Předání školících materiálů k softwarovému dílu specifických rozšíření ve formě elektronických dokumentů v dohodnutých formátech.</w:t>
      </w:r>
    </w:p>
    <w:p w:rsidR="00C968CB" w:rsidRDefault="00C968CB" w:rsidP="00C968CB">
      <w:pPr>
        <w:numPr>
          <w:ilvl w:val="1"/>
          <w:numId w:val="2"/>
        </w:numPr>
        <w:spacing w:after="0" w:line="276" w:lineRule="auto"/>
        <w:jc w:val="both"/>
      </w:pPr>
      <w:r>
        <w:t>V rámci služby „Nasazení produkční instance RESSS“ provede Dodavatel za součinnosti ÚMPOD nasazení (instalaci) systému RESSS do produkčního prostředí ÚMPOD připraveného na základě pokynů a požadavků Dodavatele. Následně Dodavatel zprovozní systém RESSS pro potřeby jeho produkčního využití.</w:t>
      </w:r>
    </w:p>
    <w:p w:rsidR="00C968CB" w:rsidRDefault="00C968CB" w:rsidP="00C968CB">
      <w:pPr>
        <w:numPr>
          <w:ilvl w:val="1"/>
          <w:numId w:val="2"/>
        </w:numPr>
        <w:spacing w:after="0" w:line="276" w:lineRule="auto"/>
        <w:jc w:val="both"/>
      </w:pPr>
      <w:r>
        <w:t>V rámci služby „Nasazení testovací a školící instance RESSS“ provede Dodavatel za součinnosti ÚMPOD nasazení (instalaci) systému RESSS do testovacího prostředí ÚMPOD připraveného na základě pokynů a požadavků Dodavatele. Následně Dodavatel zprovozní systém RESSS pro potřeby jeho testování a školení v rámci ÚMPOD.</w:t>
      </w:r>
    </w:p>
    <w:p w:rsidR="00C968CB" w:rsidRDefault="00C968CB" w:rsidP="00C968CB">
      <w:pPr>
        <w:numPr>
          <w:ilvl w:val="1"/>
          <w:numId w:val="2"/>
        </w:numPr>
        <w:spacing w:after="0" w:line="276" w:lineRule="auto"/>
        <w:jc w:val="both"/>
      </w:pPr>
      <w:r>
        <w:t>V rámci služby „Provedení migrace dat“ zajistí Dodavatel přenesení dat a dokumentů ze stávajícího (k době produkčního nasazení RESSS) elektronického systému spisové služby do nasazené instance RESSS určeného pro produkční využití. Pro účely migrace ÚMPOD zajistí součinnost stávajícího řešitele elektronické spisové služby nezbytnou pro provedení migrace.</w:t>
      </w:r>
    </w:p>
    <w:p w:rsidR="00C968CB" w:rsidRDefault="00C968CB" w:rsidP="00C968CB">
      <w:pPr>
        <w:numPr>
          <w:ilvl w:val="1"/>
          <w:numId w:val="2"/>
        </w:numPr>
        <w:spacing w:after="0" w:line="276" w:lineRule="auto"/>
        <w:jc w:val="both"/>
      </w:pPr>
      <w:r>
        <w:t xml:space="preserve">V rámci služby „Provedení migrace anonymizovaného vzorku dat“ zajistí Dodavatel vymezení a přenesení anonymizovaného reprezentativního vzorku dat a dokumentů ze stávajícího (k době produkčního nasazení RESSS) elektronického systému spisové služby do nasazené instance RESSS určeného pro testování a školení. Pro účely vymezení vzorku dat a jeho migraci ÚMPOD zajistí součinnost stávajícího řešitele elektronické spisové služby nezbytnou pro provedení migrace. </w:t>
      </w:r>
    </w:p>
    <w:p w:rsidR="00C968CB" w:rsidRDefault="00C968CB" w:rsidP="00C968CB">
      <w:pPr>
        <w:numPr>
          <w:ilvl w:val="1"/>
          <w:numId w:val="2"/>
        </w:numPr>
        <w:spacing w:after="0" w:line="276" w:lineRule="auto"/>
        <w:jc w:val="both"/>
      </w:pPr>
      <w:r>
        <w:t xml:space="preserve">V rámci služby „Příprava testovacích plánů a scénářů“ připraví Dodavatel plán testů za účelem ověření požadované funkčnosti nasazeného systému RESSS včetně popisu testovacích scénářů ověřujících jednotlivé dílčí funkcionality. Do plánu testů Dodavatel zahrne též testy výkonnostní (zátěžové), integrační a </w:t>
      </w:r>
      <w:r w:rsidRPr="00426213">
        <w:t>bezpečnostní a to včetně metodického popisu vykonání těchto typů testů. Plán testů a testovací</w:t>
      </w:r>
      <w:r>
        <w:t xml:space="preserve"> scénáře budou akceptovány dodavatelem. Na základě plánu testů a testovacích scénářů budou Objednatelem akceptovány nasazené instance systém RESSS pro potřeby ÚMPOD.</w:t>
      </w:r>
    </w:p>
    <w:p w:rsidR="00C968CB" w:rsidRDefault="00C968CB" w:rsidP="00C968CB">
      <w:pPr>
        <w:numPr>
          <w:ilvl w:val="1"/>
          <w:numId w:val="2"/>
        </w:numPr>
        <w:spacing w:after="0" w:line="276" w:lineRule="auto"/>
        <w:jc w:val="both"/>
      </w:pPr>
      <w:r>
        <w:t>V rámci služby „Poskytnutí součinnosti pro testování“ poskytne Dodavatel součinnost pro provedení testů prováděných na základě jím připraveného testovacího plánu a scénářů. Součinnost bude poskytnuta pracovníkům ÚMPOD či třetích stran pověřených provedením testů.</w:t>
      </w:r>
    </w:p>
    <w:p w:rsidR="00C968CB" w:rsidRDefault="00C968CB" w:rsidP="00C968CB">
      <w:pPr>
        <w:numPr>
          <w:ilvl w:val="1"/>
          <w:numId w:val="2"/>
        </w:numPr>
        <w:spacing w:after="0" w:line="276" w:lineRule="auto"/>
        <w:jc w:val="both"/>
      </w:pPr>
      <w:r>
        <w:t xml:space="preserve">V rámci služby „Příprava plánů školení a provedení školení“ připraví Dodavatel plán školení uživatelů, metodiků a správců ÚMPOD a jejich následné vyškolení v souladu s plánem. Školení bude provedeno v rozsahu </w:t>
      </w:r>
      <w:ins w:id="67" w:author="." w:date="2016-09-22T10:11:00Z">
        <w:r w:rsidR="005D411E">
          <w:t>uvedeném v </w:t>
        </w:r>
      </w:ins>
      <w:ins w:id="68" w:author="." w:date="2016-09-22T10:16:00Z">
        <w:r w:rsidR="007A6573">
          <w:t>Příloze číslo 1 Rámcové smlouvy Závazné funkční a technické požadavky zadavatele</w:t>
        </w:r>
      </w:ins>
      <w:ins w:id="69" w:author="." w:date="2016-09-22T10:11:00Z">
        <w:r w:rsidR="005D411E">
          <w:t xml:space="preserve"> v požadavku </w:t>
        </w:r>
        <w:r w:rsidR="005D411E" w:rsidRPr="005D411E">
          <w:t>S</w:t>
        </w:r>
        <w:r w:rsidR="005D411E">
          <w:t>UMPOD</w:t>
        </w:r>
        <w:r w:rsidR="005D411E" w:rsidRPr="005D411E">
          <w:t>002</w:t>
        </w:r>
      </w:ins>
      <w:del w:id="70" w:author="." w:date="2016-09-22T10:11:00Z">
        <w:r w:rsidDel="005D411E">
          <w:delText>210 pracovníků</w:delText>
        </w:r>
      </w:del>
      <w:r>
        <w:t>. Pro potřeby školení zpracuje Dodavatel školící dokumentaci, kterou předá ÚMPOD a která bude předmětem akceptace Objednatelem.</w:t>
      </w:r>
    </w:p>
    <w:p w:rsidR="00C968CB" w:rsidRDefault="00C968CB" w:rsidP="00C968CB">
      <w:pPr>
        <w:numPr>
          <w:ilvl w:val="1"/>
          <w:numId w:val="2"/>
        </w:numPr>
        <w:spacing w:after="0" w:line="276" w:lineRule="auto"/>
        <w:jc w:val="both"/>
      </w:pPr>
      <w:r>
        <w:lastRenderedPageBreak/>
        <w:t>Školení prováděna před nasazením školící instance RESSS na ÚMPOD budou prováděna s využitím školící instance vzniklé v rámci plnění „Softwarové řešení Resortního elektronického systému spisové služby“.</w:t>
      </w:r>
    </w:p>
    <w:p w:rsidR="00C968CB" w:rsidRDefault="00C968CB" w:rsidP="00C968CB">
      <w:pPr>
        <w:pStyle w:val="Nadpis2"/>
      </w:pPr>
      <w:bookmarkStart w:id="71" w:name="_Toc456948938"/>
      <w:r>
        <w:t>Termín a místo plnění</w:t>
      </w:r>
      <w:bookmarkEnd w:id="71"/>
    </w:p>
    <w:p w:rsidR="00C968CB" w:rsidRDefault="00C968CB" w:rsidP="00C968CB">
      <w:pPr>
        <w:numPr>
          <w:ilvl w:val="1"/>
          <w:numId w:val="2"/>
        </w:numPr>
        <w:spacing w:after="0" w:line="276" w:lineRule="auto"/>
        <w:jc w:val="both"/>
      </w:pPr>
      <w:r>
        <w:t>Termín plnění „</w:t>
      </w:r>
      <w:r w:rsidRPr="001422BE">
        <w:t xml:space="preserve">Nasazení resortního elektronického systému </w:t>
      </w:r>
      <w:r>
        <w:t xml:space="preserve">spisové služby </w:t>
      </w:r>
      <w:r w:rsidRPr="001422BE">
        <w:t xml:space="preserve">na </w:t>
      </w:r>
      <w:r>
        <w:t>Úřadu pro mezinárodněprávní ochranu dětí“ je dán hlavním harmonogramem plnění, který odpovídá službám poskytovaných Dodavatelem v rámci plnění a zahrnuje etapy uvedené v následující tabulce.</w:t>
      </w:r>
    </w:p>
    <w:p w:rsidR="00C968CB" w:rsidRDefault="00C968CB" w:rsidP="00C968CB">
      <w:pPr>
        <w:ind w:left="454"/>
      </w:pPr>
      <w:r>
        <w:t>Pro každou etapu tabulka v příslušném řádku znázorňuje délku etapy a interval jejího průběhu v jednotkách měsíců od zahájení plnění. Každý měsíc trvání plnění je reprezentován jednou buňkou tabulky. Černé buňky znázorňují měsíce, kdy probíhá etapa. Linie označené P</w:t>
      </w:r>
      <w:r w:rsidRPr="00F8409C">
        <w:rPr>
          <w:vertAlign w:val="subscript"/>
        </w:rPr>
        <w:t>1</w:t>
      </w:r>
      <w:r>
        <w:t>, P</w:t>
      </w:r>
      <w:r w:rsidRPr="00F8409C">
        <w:rPr>
          <w:vertAlign w:val="subscript"/>
        </w:rPr>
        <w:t>2</w:t>
      </w:r>
      <w:r>
        <w:t xml:space="preserve"> a P</w:t>
      </w:r>
      <w:r w:rsidRPr="00F8409C">
        <w:rPr>
          <w:vertAlign w:val="subscript"/>
        </w:rPr>
        <w:t>3</w:t>
      </w:r>
      <w:r>
        <w:t>, pak označují termíny dále v dokumentu uvedených platebních milníků.</w:t>
      </w:r>
      <w:r w:rsidRPr="00426213">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394"/>
        <w:gridCol w:w="340"/>
        <w:gridCol w:w="340"/>
        <w:gridCol w:w="340"/>
        <w:gridCol w:w="340"/>
        <w:gridCol w:w="340"/>
        <w:gridCol w:w="340"/>
        <w:gridCol w:w="340"/>
      </w:tblGrid>
      <w:tr w:rsidR="00C968CB" w:rsidRPr="005B6191" w:rsidTr="00A52EDF">
        <w:trPr>
          <w:trHeight w:hRule="exact" w:val="340"/>
          <w:jc w:val="center"/>
        </w:trPr>
        <w:tc>
          <w:tcPr>
            <w:tcW w:w="4394" w:type="dxa"/>
            <w:tcBorders>
              <w:top w:val="nil"/>
              <w:left w:val="nil"/>
              <w:bottom w:val="nil"/>
              <w:right w:val="nil"/>
            </w:tcBorders>
            <w:shd w:val="clear" w:color="auto" w:fill="auto"/>
            <w:tcMar>
              <w:left w:w="113" w:type="dxa"/>
              <w:right w:w="113" w:type="dxa"/>
            </w:tcMar>
            <w:vAlign w:val="center"/>
          </w:tcPr>
          <w:p w:rsidR="00C968CB" w:rsidRPr="005B6191" w:rsidRDefault="00C968CB" w:rsidP="00A52EDF">
            <w:pPr>
              <w:rPr>
                <w:b/>
              </w:rPr>
            </w:pPr>
          </w:p>
        </w:tc>
        <w:tc>
          <w:tcPr>
            <w:tcW w:w="340" w:type="dxa"/>
            <w:tcBorders>
              <w:top w:val="nil"/>
              <w:left w:val="nil"/>
              <w:bottom w:val="dotted" w:sz="4" w:space="0" w:color="auto"/>
              <w:right w:val="nil"/>
            </w:tcBorders>
            <w:shd w:val="clear" w:color="auto" w:fill="auto"/>
            <w:vAlign w:val="center"/>
          </w:tcPr>
          <w:p w:rsidR="00C968CB" w:rsidRPr="005B6191" w:rsidRDefault="00C968CB" w:rsidP="00A52EDF">
            <w:pPr>
              <w:jc w:val="center"/>
              <w:rPr>
                <w:b/>
              </w:rPr>
            </w:pPr>
            <w:r w:rsidRPr="005B6191">
              <w:t>1</w:t>
            </w:r>
          </w:p>
        </w:tc>
        <w:tc>
          <w:tcPr>
            <w:tcW w:w="340" w:type="dxa"/>
            <w:tcBorders>
              <w:top w:val="nil"/>
              <w:left w:val="nil"/>
              <w:bottom w:val="dotted" w:sz="4" w:space="0" w:color="auto"/>
              <w:right w:val="nil"/>
            </w:tcBorders>
            <w:shd w:val="clear" w:color="auto" w:fill="auto"/>
            <w:vAlign w:val="center"/>
          </w:tcPr>
          <w:p w:rsidR="00C968CB" w:rsidRPr="005B6191" w:rsidRDefault="00C968CB" w:rsidP="00A52EDF">
            <w:pPr>
              <w:jc w:val="center"/>
              <w:rPr>
                <w:b/>
              </w:rPr>
            </w:pPr>
            <w:r w:rsidRPr="005B6191">
              <w:t>2</w:t>
            </w:r>
          </w:p>
        </w:tc>
        <w:tc>
          <w:tcPr>
            <w:tcW w:w="340" w:type="dxa"/>
            <w:tcBorders>
              <w:top w:val="nil"/>
              <w:left w:val="nil"/>
              <w:bottom w:val="dotted" w:sz="4" w:space="0" w:color="auto"/>
              <w:right w:val="nil"/>
            </w:tcBorders>
            <w:shd w:val="clear" w:color="auto" w:fill="auto"/>
            <w:vAlign w:val="center"/>
          </w:tcPr>
          <w:p w:rsidR="00C968CB" w:rsidRPr="005B6191" w:rsidRDefault="00C968CB" w:rsidP="00A52EDF">
            <w:pPr>
              <w:jc w:val="center"/>
              <w:rPr>
                <w:b/>
              </w:rPr>
            </w:pPr>
            <w:r w:rsidRPr="005B6191">
              <w:t>3</w:t>
            </w:r>
          </w:p>
        </w:tc>
        <w:tc>
          <w:tcPr>
            <w:tcW w:w="340" w:type="dxa"/>
            <w:tcBorders>
              <w:top w:val="nil"/>
              <w:left w:val="nil"/>
              <w:bottom w:val="dotted" w:sz="4" w:space="0" w:color="auto"/>
              <w:right w:val="nil"/>
            </w:tcBorders>
            <w:shd w:val="clear" w:color="auto" w:fill="auto"/>
            <w:vAlign w:val="center"/>
          </w:tcPr>
          <w:p w:rsidR="00C968CB" w:rsidRPr="005B6191" w:rsidRDefault="00C968CB" w:rsidP="00A52EDF">
            <w:pPr>
              <w:jc w:val="center"/>
              <w:rPr>
                <w:b/>
              </w:rPr>
            </w:pPr>
            <w:r w:rsidRPr="005B6191">
              <w:t>4</w:t>
            </w:r>
          </w:p>
        </w:tc>
        <w:tc>
          <w:tcPr>
            <w:tcW w:w="340" w:type="dxa"/>
            <w:tcBorders>
              <w:top w:val="nil"/>
              <w:left w:val="nil"/>
              <w:bottom w:val="dotted" w:sz="4" w:space="0" w:color="auto"/>
              <w:right w:val="nil"/>
            </w:tcBorders>
            <w:shd w:val="clear" w:color="auto" w:fill="auto"/>
            <w:vAlign w:val="center"/>
          </w:tcPr>
          <w:p w:rsidR="00C968CB" w:rsidRPr="005B6191" w:rsidRDefault="00C968CB" w:rsidP="00A52EDF">
            <w:pPr>
              <w:jc w:val="center"/>
              <w:rPr>
                <w:b/>
              </w:rPr>
            </w:pPr>
            <w:r w:rsidRPr="005B6191">
              <w:t>5</w:t>
            </w:r>
          </w:p>
        </w:tc>
        <w:tc>
          <w:tcPr>
            <w:tcW w:w="340" w:type="dxa"/>
            <w:tcBorders>
              <w:top w:val="nil"/>
              <w:left w:val="nil"/>
              <w:bottom w:val="dotted" w:sz="4" w:space="0" w:color="auto"/>
              <w:right w:val="nil"/>
            </w:tcBorders>
            <w:shd w:val="clear" w:color="auto" w:fill="auto"/>
            <w:vAlign w:val="center"/>
          </w:tcPr>
          <w:p w:rsidR="00C968CB" w:rsidRPr="005B6191" w:rsidRDefault="00C968CB" w:rsidP="00A52EDF">
            <w:pPr>
              <w:jc w:val="center"/>
              <w:rPr>
                <w:b/>
              </w:rPr>
            </w:pPr>
            <w:r w:rsidRPr="005B6191">
              <w:t>6</w:t>
            </w:r>
          </w:p>
        </w:tc>
        <w:tc>
          <w:tcPr>
            <w:tcW w:w="340" w:type="dxa"/>
            <w:tcBorders>
              <w:top w:val="nil"/>
              <w:left w:val="nil"/>
              <w:bottom w:val="dotted" w:sz="4" w:space="0" w:color="auto"/>
              <w:right w:val="nil"/>
            </w:tcBorders>
            <w:shd w:val="clear" w:color="auto" w:fill="auto"/>
            <w:vAlign w:val="center"/>
          </w:tcPr>
          <w:p w:rsidR="00C968CB" w:rsidRPr="005B6191" w:rsidRDefault="00C968CB" w:rsidP="00A52EDF">
            <w:pPr>
              <w:jc w:val="center"/>
              <w:rPr>
                <w:b/>
              </w:rPr>
            </w:pPr>
            <w:r w:rsidRPr="005B6191">
              <w:t>7</w:t>
            </w:r>
          </w:p>
        </w:tc>
      </w:tr>
      <w:tr w:rsidR="00C968CB" w:rsidTr="00A52EDF">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C968CB" w:rsidRDefault="00C968CB" w:rsidP="00A52EDF">
            <w:r w:rsidRPr="00F94EEF">
              <w:rPr>
                <w:sz w:val="18"/>
              </w:rPr>
              <w:t>Provedení detailní analýzy</w:t>
            </w:r>
          </w:p>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C968CB" w:rsidRDefault="00C968CB" w:rsidP="00A52EDF"/>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C968CB" w:rsidRDefault="00C968CB" w:rsidP="00A52EDF"/>
        </w:tc>
        <w:tc>
          <w:tcPr>
            <w:tcW w:w="340" w:type="dxa"/>
            <w:tcBorders>
              <w:top w:val="dotted" w:sz="4" w:space="0" w:color="auto"/>
              <w:left w:val="dotted" w:sz="4" w:space="0" w:color="auto"/>
              <w:bottom w:val="dotted" w:sz="4" w:space="0" w:color="auto"/>
              <w:right w:val="dotted" w:sz="4" w:space="0" w:color="auto"/>
            </w:tcBorders>
            <w:shd w:val="clear" w:color="auto" w:fill="FFFFFF"/>
            <w:vAlign w:val="center"/>
          </w:tcPr>
          <w:p w:rsidR="00C968CB" w:rsidRDefault="00C968CB" w:rsidP="00A52EDF"/>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C968CB" w:rsidRDefault="00C968CB" w:rsidP="00A52EDF"/>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C968CB" w:rsidRDefault="00C968CB" w:rsidP="00A52EDF"/>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C968CB" w:rsidRDefault="00C968CB" w:rsidP="00A52EDF"/>
        </w:tc>
        <w:tc>
          <w:tcPr>
            <w:tcW w:w="340" w:type="dxa"/>
            <w:tcBorders>
              <w:top w:val="dotted" w:sz="4" w:space="0" w:color="auto"/>
              <w:left w:val="single" w:sz="4" w:space="0" w:color="auto"/>
              <w:bottom w:val="dotted" w:sz="4" w:space="0" w:color="auto"/>
              <w:right w:val="single" w:sz="4" w:space="0" w:color="auto"/>
            </w:tcBorders>
            <w:shd w:val="clear" w:color="auto" w:fill="auto"/>
            <w:vAlign w:val="center"/>
          </w:tcPr>
          <w:p w:rsidR="00C968CB" w:rsidRDefault="00C968CB" w:rsidP="00A52EDF"/>
        </w:tc>
      </w:tr>
      <w:tr w:rsidR="00C968CB" w:rsidTr="00A52EDF">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C968CB" w:rsidRPr="00F94EEF" w:rsidRDefault="00C968CB" w:rsidP="00A52EDF">
            <w:pPr>
              <w:rPr>
                <w:sz w:val="18"/>
              </w:rPr>
            </w:pPr>
            <w:r w:rsidRPr="00F94EEF">
              <w:rPr>
                <w:sz w:val="18"/>
              </w:rPr>
              <w:t>Návrh a implementace specifických rozšíření</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C968CB" w:rsidRDefault="00C968CB" w:rsidP="00A52EDF"/>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C968CB" w:rsidRDefault="00C968CB" w:rsidP="00A52EDF"/>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C968CB" w:rsidRDefault="00C968CB" w:rsidP="00A52EDF"/>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C968CB" w:rsidRDefault="00C968CB" w:rsidP="00A52EDF"/>
        </w:tc>
        <w:tc>
          <w:tcPr>
            <w:tcW w:w="340" w:type="dxa"/>
            <w:tcBorders>
              <w:top w:val="dotted" w:sz="4" w:space="0" w:color="auto"/>
              <w:left w:val="dotted" w:sz="4" w:space="0" w:color="auto"/>
              <w:bottom w:val="dotted" w:sz="4" w:space="0" w:color="auto"/>
              <w:right w:val="dotted" w:sz="4" w:space="0" w:color="auto"/>
            </w:tcBorders>
            <w:shd w:val="clear" w:color="auto" w:fill="FFFFFF"/>
            <w:vAlign w:val="center"/>
          </w:tcPr>
          <w:p w:rsidR="00C968CB" w:rsidRDefault="00C968CB" w:rsidP="00A52EDF"/>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C968CB" w:rsidRDefault="00C968CB" w:rsidP="00A52EDF"/>
        </w:tc>
        <w:tc>
          <w:tcPr>
            <w:tcW w:w="340" w:type="dxa"/>
            <w:tcBorders>
              <w:top w:val="dotted" w:sz="4" w:space="0" w:color="auto"/>
              <w:left w:val="single" w:sz="4" w:space="0" w:color="auto"/>
              <w:bottom w:val="dotted" w:sz="4" w:space="0" w:color="auto"/>
              <w:right w:val="single" w:sz="4" w:space="0" w:color="auto"/>
            </w:tcBorders>
            <w:shd w:val="clear" w:color="auto" w:fill="auto"/>
            <w:vAlign w:val="center"/>
          </w:tcPr>
          <w:p w:rsidR="00C968CB" w:rsidRDefault="00C968CB" w:rsidP="00A52EDF"/>
        </w:tc>
      </w:tr>
      <w:tr w:rsidR="00C968CB" w:rsidTr="00A52EDF">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C968CB" w:rsidRPr="00F94EEF" w:rsidRDefault="00C968CB" w:rsidP="00A52EDF">
            <w:pPr>
              <w:rPr>
                <w:sz w:val="18"/>
              </w:rPr>
            </w:pPr>
            <w:r w:rsidRPr="00F94EEF">
              <w:rPr>
                <w:sz w:val="18"/>
              </w:rPr>
              <w:t>Příprava testovacího plánu a scénářů</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C968CB" w:rsidRDefault="00C968CB" w:rsidP="00A52EDF"/>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C968CB" w:rsidRDefault="00C968CB" w:rsidP="00A52EDF"/>
        </w:tc>
        <w:tc>
          <w:tcPr>
            <w:tcW w:w="340" w:type="dxa"/>
            <w:tcBorders>
              <w:top w:val="dotted" w:sz="4" w:space="0" w:color="auto"/>
              <w:left w:val="single" w:sz="4" w:space="0" w:color="auto"/>
              <w:bottom w:val="dotted" w:sz="4" w:space="0" w:color="auto"/>
              <w:right w:val="dotted" w:sz="4" w:space="0" w:color="auto"/>
            </w:tcBorders>
            <w:shd w:val="clear" w:color="auto" w:fill="000000"/>
            <w:vAlign w:val="center"/>
          </w:tcPr>
          <w:p w:rsidR="00C968CB" w:rsidRDefault="00C968CB" w:rsidP="00A52EDF"/>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C968CB" w:rsidRDefault="00C968CB" w:rsidP="00A52EDF"/>
        </w:tc>
        <w:tc>
          <w:tcPr>
            <w:tcW w:w="340" w:type="dxa"/>
            <w:tcBorders>
              <w:top w:val="dotted" w:sz="4" w:space="0" w:color="auto"/>
              <w:left w:val="dotted" w:sz="4" w:space="0" w:color="auto"/>
              <w:bottom w:val="dotted" w:sz="4" w:space="0" w:color="auto"/>
              <w:right w:val="dotted" w:sz="4" w:space="0" w:color="auto"/>
            </w:tcBorders>
            <w:shd w:val="clear" w:color="auto" w:fill="FFFFFF"/>
            <w:vAlign w:val="center"/>
          </w:tcPr>
          <w:p w:rsidR="00C968CB" w:rsidRDefault="00C968CB" w:rsidP="00A52EDF"/>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C968CB" w:rsidRDefault="00C968CB" w:rsidP="00A52EDF"/>
        </w:tc>
        <w:tc>
          <w:tcPr>
            <w:tcW w:w="340" w:type="dxa"/>
            <w:tcBorders>
              <w:top w:val="dotted" w:sz="4" w:space="0" w:color="auto"/>
              <w:left w:val="single" w:sz="4" w:space="0" w:color="auto"/>
              <w:bottom w:val="dotted" w:sz="4" w:space="0" w:color="auto"/>
              <w:right w:val="single" w:sz="4" w:space="0" w:color="auto"/>
            </w:tcBorders>
            <w:shd w:val="clear" w:color="auto" w:fill="auto"/>
            <w:vAlign w:val="center"/>
          </w:tcPr>
          <w:p w:rsidR="00C968CB" w:rsidRDefault="00C968CB" w:rsidP="00A52EDF"/>
        </w:tc>
      </w:tr>
      <w:tr w:rsidR="00C968CB" w:rsidTr="00A52EDF">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C968CB" w:rsidRPr="00F94EEF" w:rsidRDefault="00C968CB" w:rsidP="00A52EDF">
            <w:pPr>
              <w:rPr>
                <w:sz w:val="18"/>
              </w:rPr>
            </w:pPr>
            <w:r w:rsidRPr="00F94EEF">
              <w:rPr>
                <w:sz w:val="18"/>
              </w:rPr>
              <w:t>Provedení migrace anonymizovaného vzorku dat</w:t>
            </w:r>
          </w:p>
          <w:p w:rsidR="00C968CB" w:rsidRPr="00F94EEF" w:rsidRDefault="00C968CB" w:rsidP="00A52EDF">
            <w:pPr>
              <w:rPr>
                <w:sz w:val="18"/>
              </w:rPr>
            </w:pP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C968CB" w:rsidRDefault="00C968CB" w:rsidP="00A52EDF"/>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C968CB" w:rsidRDefault="00C968CB" w:rsidP="00A52EDF"/>
        </w:tc>
        <w:tc>
          <w:tcPr>
            <w:tcW w:w="340" w:type="dxa"/>
            <w:tcBorders>
              <w:top w:val="dotted" w:sz="4" w:space="0" w:color="auto"/>
              <w:left w:val="single" w:sz="4" w:space="0" w:color="auto"/>
              <w:bottom w:val="dotted" w:sz="4" w:space="0" w:color="auto"/>
              <w:right w:val="dotted" w:sz="4" w:space="0" w:color="auto"/>
            </w:tcBorders>
            <w:shd w:val="clear" w:color="auto" w:fill="000000"/>
            <w:vAlign w:val="center"/>
          </w:tcPr>
          <w:p w:rsidR="00C968CB" w:rsidRDefault="00C968CB" w:rsidP="00A52EDF"/>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C968CB" w:rsidRDefault="00C968CB" w:rsidP="00A52EDF"/>
        </w:tc>
        <w:tc>
          <w:tcPr>
            <w:tcW w:w="340" w:type="dxa"/>
            <w:tcBorders>
              <w:top w:val="dotted" w:sz="4" w:space="0" w:color="auto"/>
              <w:left w:val="dotted" w:sz="4" w:space="0" w:color="auto"/>
              <w:bottom w:val="dotted" w:sz="4" w:space="0" w:color="auto"/>
              <w:right w:val="dotted" w:sz="4" w:space="0" w:color="auto"/>
            </w:tcBorders>
            <w:shd w:val="clear" w:color="auto" w:fill="FFFFFF"/>
            <w:vAlign w:val="center"/>
          </w:tcPr>
          <w:p w:rsidR="00C968CB" w:rsidRDefault="00C968CB" w:rsidP="00A52EDF"/>
        </w:tc>
        <w:tc>
          <w:tcPr>
            <w:tcW w:w="340" w:type="dxa"/>
            <w:tcBorders>
              <w:top w:val="dotted" w:sz="4" w:space="0" w:color="auto"/>
              <w:left w:val="dotted" w:sz="4" w:space="0" w:color="auto"/>
              <w:bottom w:val="dotted" w:sz="4" w:space="0" w:color="auto"/>
              <w:right w:val="single" w:sz="4" w:space="0" w:color="auto"/>
            </w:tcBorders>
            <w:shd w:val="clear" w:color="auto" w:fill="FFFFFF"/>
            <w:vAlign w:val="center"/>
          </w:tcPr>
          <w:p w:rsidR="00C968CB" w:rsidRDefault="00C968CB" w:rsidP="00A52EDF"/>
        </w:tc>
        <w:tc>
          <w:tcPr>
            <w:tcW w:w="340" w:type="dxa"/>
            <w:tcBorders>
              <w:top w:val="dotted" w:sz="4" w:space="0" w:color="auto"/>
              <w:left w:val="single" w:sz="4" w:space="0" w:color="auto"/>
              <w:bottom w:val="dotted" w:sz="4" w:space="0" w:color="auto"/>
              <w:right w:val="single" w:sz="4" w:space="0" w:color="auto"/>
            </w:tcBorders>
            <w:shd w:val="clear" w:color="auto" w:fill="auto"/>
            <w:vAlign w:val="center"/>
          </w:tcPr>
          <w:p w:rsidR="00C968CB" w:rsidRDefault="00C968CB" w:rsidP="00A52EDF"/>
        </w:tc>
      </w:tr>
      <w:tr w:rsidR="00C968CB" w:rsidTr="00A52EDF">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C968CB" w:rsidRPr="00F94EEF" w:rsidRDefault="00C968CB" w:rsidP="00A52EDF">
            <w:pPr>
              <w:rPr>
                <w:sz w:val="18"/>
              </w:rPr>
            </w:pPr>
            <w:r w:rsidRPr="00F94EEF">
              <w:rPr>
                <w:sz w:val="18"/>
              </w:rPr>
              <w:t xml:space="preserve">Nasazení testovací </w:t>
            </w:r>
            <w:r>
              <w:rPr>
                <w:sz w:val="18"/>
              </w:rPr>
              <w:t xml:space="preserve">a školící </w:t>
            </w:r>
            <w:r w:rsidRPr="00F94EEF">
              <w:rPr>
                <w:sz w:val="18"/>
              </w:rPr>
              <w:t>instance RESSS</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C968CB" w:rsidRDefault="00C968CB" w:rsidP="00A52EDF"/>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C968CB" w:rsidRDefault="00C968CB" w:rsidP="00A52EDF"/>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C968CB" w:rsidRDefault="00C968CB" w:rsidP="00A52EDF"/>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C968CB" w:rsidRDefault="00C968CB" w:rsidP="00A52EDF"/>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C968CB" w:rsidRDefault="00C968CB" w:rsidP="00A52EDF"/>
        </w:tc>
        <w:tc>
          <w:tcPr>
            <w:tcW w:w="340" w:type="dxa"/>
            <w:tcBorders>
              <w:top w:val="dotted" w:sz="4" w:space="0" w:color="auto"/>
              <w:left w:val="dotted" w:sz="4" w:space="0" w:color="auto"/>
              <w:bottom w:val="dotted" w:sz="4" w:space="0" w:color="auto"/>
              <w:right w:val="single" w:sz="4" w:space="0" w:color="auto"/>
            </w:tcBorders>
            <w:shd w:val="clear" w:color="auto" w:fill="FFFFFF"/>
            <w:vAlign w:val="center"/>
          </w:tcPr>
          <w:p w:rsidR="00C968CB" w:rsidRDefault="00C968CB" w:rsidP="00A52EDF"/>
        </w:tc>
        <w:tc>
          <w:tcPr>
            <w:tcW w:w="340" w:type="dxa"/>
            <w:tcBorders>
              <w:top w:val="dotted" w:sz="4" w:space="0" w:color="auto"/>
              <w:left w:val="single" w:sz="4" w:space="0" w:color="auto"/>
              <w:bottom w:val="dotted" w:sz="4" w:space="0" w:color="auto"/>
              <w:right w:val="single" w:sz="4" w:space="0" w:color="auto"/>
            </w:tcBorders>
            <w:shd w:val="clear" w:color="auto" w:fill="FFFFFF"/>
            <w:vAlign w:val="center"/>
          </w:tcPr>
          <w:p w:rsidR="00C968CB" w:rsidRDefault="00C968CB" w:rsidP="00A52EDF"/>
        </w:tc>
      </w:tr>
      <w:tr w:rsidR="00C968CB" w:rsidTr="00A52EDF">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C968CB" w:rsidRPr="00F94EEF" w:rsidRDefault="00C968CB" w:rsidP="00A52EDF">
            <w:pPr>
              <w:rPr>
                <w:sz w:val="18"/>
              </w:rPr>
            </w:pPr>
            <w:r w:rsidRPr="00F94EEF">
              <w:rPr>
                <w:sz w:val="18"/>
              </w:rPr>
              <w:t>Poskytnutí součinnosti pro testování</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C968CB" w:rsidRDefault="00C968CB" w:rsidP="00A52EDF"/>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C968CB" w:rsidRDefault="00C968CB" w:rsidP="00A52EDF"/>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C968CB" w:rsidRDefault="00C968CB" w:rsidP="00A52EDF"/>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C968CB" w:rsidRDefault="00C968CB" w:rsidP="00A52EDF"/>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C968CB" w:rsidRDefault="00C968CB" w:rsidP="00A52EDF"/>
        </w:tc>
        <w:tc>
          <w:tcPr>
            <w:tcW w:w="340" w:type="dxa"/>
            <w:tcBorders>
              <w:top w:val="dotted" w:sz="4" w:space="0" w:color="auto"/>
              <w:left w:val="dotted" w:sz="4" w:space="0" w:color="auto"/>
              <w:bottom w:val="dotted" w:sz="4" w:space="0" w:color="auto"/>
              <w:right w:val="single" w:sz="4" w:space="0" w:color="auto"/>
            </w:tcBorders>
            <w:shd w:val="clear" w:color="auto" w:fill="FFFFFF"/>
            <w:vAlign w:val="center"/>
          </w:tcPr>
          <w:p w:rsidR="00C968CB" w:rsidRDefault="00C968CB" w:rsidP="00A52EDF"/>
        </w:tc>
        <w:tc>
          <w:tcPr>
            <w:tcW w:w="340" w:type="dxa"/>
            <w:tcBorders>
              <w:top w:val="dotted" w:sz="4" w:space="0" w:color="auto"/>
              <w:left w:val="single" w:sz="4" w:space="0" w:color="auto"/>
              <w:bottom w:val="dotted" w:sz="4" w:space="0" w:color="auto"/>
              <w:right w:val="single" w:sz="4" w:space="0" w:color="auto"/>
            </w:tcBorders>
            <w:shd w:val="clear" w:color="auto" w:fill="FFFFFF"/>
            <w:vAlign w:val="center"/>
          </w:tcPr>
          <w:p w:rsidR="00C968CB" w:rsidRDefault="00C968CB" w:rsidP="00A52EDF"/>
        </w:tc>
      </w:tr>
      <w:tr w:rsidR="00C968CB" w:rsidTr="00A52EDF">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C968CB" w:rsidRPr="00F94EEF" w:rsidRDefault="00C968CB" w:rsidP="00A52EDF">
            <w:pPr>
              <w:rPr>
                <w:sz w:val="18"/>
              </w:rPr>
            </w:pPr>
            <w:r w:rsidRPr="00F94EEF">
              <w:rPr>
                <w:sz w:val="18"/>
              </w:rPr>
              <w:t>Provedení migrace dat</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C968CB" w:rsidRDefault="00C968CB" w:rsidP="00A52EDF"/>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C968CB" w:rsidRDefault="00C968CB" w:rsidP="00A52EDF"/>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C968CB" w:rsidRDefault="00C968CB" w:rsidP="00A52EDF"/>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C968CB" w:rsidRDefault="00C968CB" w:rsidP="00A52EDF"/>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C968CB" w:rsidRDefault="00C968CB" w:rsidP="00A52EDF"/>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C968CB" w:rsidRDefault="00C968CB" w:rsidP="00A52EDF"/>
        </w:tc>
        <w:tc>
          <w:tcPr>
            <w:tcW w:w="340" w:type="dxa"/>
            <w:tcBorders>
              <w:top w:val="dotted" w:sz="4" w:space="0" w:color="auto"/>
              <w:left w:val="dotted" w:sz="4" w:space="0" w:color="auto"/>
              <w:bottom w:val="dotted" w:sz="4" w:space="0" w:color="auto"/>
              <w:right w:val="single" w:sz="4" w:space="0" w:color="auto"/>
            </w:tcBorders>
            <w:shd w:val="clear" w:color="auto" w:fill="FFFFFF"/>
            <w:vAlign w:val="center"/>
          </w:tcPr>
          <w:p w:rsidR="00C968CB" w:rsidRDefault="00C968CB" w:rsidP="00A52EDF"/>
        </w:tc>
      </w:tr>
      <w:tr w:rsidR="00C968CB" w:rsidTr="00A52EDF">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C968CB" w:rsidRPr="00F94EEF" w:rsidRDefault="00C968CB" w:rsidP="00A52EDF">
            <w:pPr>
              <w:rPr>
                <w:sz w:val="18"/>
              </w:rPr>
            </w:pPr>
            <w:r w:rsidRPr="00F94EEF">
              <w:rPr>
                <w:sz w:val="18"/>
              </w:rPr>
              <w:t>Nasazení produkční instance RESSS</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C968CB" w:rsidRDefault="00C968CB" w:rsidP="00A52EDF"/>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C968CB" w:rsidRDefault="00C968CB" w:rsidP="00A52EDF"/>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C968CB" w:rsidRDefault="00C968CB" w:rsidP="00A52EDF"/>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C968CB" w:rsidRDefault="00C968CB" w:rsidP="00A52EDF"/>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C968CB" w:rsidRDefault="00C968CB" w:rsidP="00A52EDF"/>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C968CB" w:rsidRDefault="00C968CB" w:rsidP="00A52EDF"/>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C968CB" w:rsidRDefault="00C968CB" w:rsidP="00A52EDF"/>
        </w:tc>
      </w:tr>
      <w:tr w:rsidR="00C968CB" w:rsidTr="00A52EDF">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C968CB" w:rsidRPr="00F94EEF" w:rsidRDefault="00C968CB" w:rsidP="00A52EDF">
            <w:pPr>
              <w:rPr>
                <w:sz w:val="18"/>
              </w:rPr>
            </w:pPr>
            <w:r w:rsidRPr="00F94EEF">
              <w:rPr>
                <w:sz w:val="18"/>
              </w:rPr>
              <w:t>Příprava plánů školení a provedení školení</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C968CB" w:rsidRDefault="00C968CB" w:rsidP="00A52EDF"/>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C968CB" w:rsidRDefault="00C968CB" w:rsidP="00A52EDF"/>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C968CB" w:rsidRDefault="00C968CB" w:rsidP="00A52EDF"/>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C968CB" w:rsidRDefault="00C968CB" w:rsidP="00A52EDF"/>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C968CB" w:rsidRDefault="00C968CB" w:rsidP="00A52EDF"/>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C968CB" w:rsidRDefault="00C968CB" w:rsidP="00A52EDF"/>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C968CB" w:rsidRDefault="00C968CB" w:rsidP="00A52EDF"/>
        </w:tc>
      </w:tr>
      <w:tr w:rsidR="00C968CB" w:rsidTr="00A52EDF">
        <w:trPr>
          <w:trHeight w:hRule="exact" w:val="340"/>
          <w:jc w:val="center"/>
        </w:trPr>
        <w:tc>
          <w:tcPr>
            <w:tcW w:w="4394" w:type="dxa"/>
            <w:tcBorders>
              <w:top w:val="nil"/>
              <w:left w:val="nil"/>
              <w:bottom w:val="nil"/>
              <w:right w:val="nil"/>
            </w:tcBorders>
            <w:shd w:val="clear" w:color="auto" w:fill="auto"/>
            <w:tcMar>
              <w:left w:w="113" w:type="dxa"/>
              <w:right w:w="113" w:type="dxa"/>
            </w:tcMar>
            <w:vAlign w:val="center"/>
          </w:tcPr>
          <w:p w:rsidR="00C968CB" w:rsidRPr="00F94EEF" w:rsidRDefault="00C968CB" w:rsidP="00A52EDF">
            <w:pPr>
              <w:jc w:val="center"/>
              <w:rPr>
                <w:sz w:val="18"/>
              </w:rPr>
            </w:pPr>
          </w:p>
        </w:tc>
        <w:tc>
          <w:tcPr>
            <w:tcW w:w="340" w:type="dxa"/>
            <w:tcBorders>
              <w:top w:val="dotted" w:sz="4" w:space="0" w:color="auto"/>
              <w:left w:val="nil"/>
              <w:bottom w:val="nil"/>
              <w:right w:val="nil"/>
            </w:tcBorders>
            <w:shd w:val="clear" w:color="auto" w:fill="auto"/>
            <w:vAlign w:val="center"/>
          </w:tcPr>
          <w:p w:rsidR="00C968CB" w:rsidRDefault="00C968CB" w:rsidP="00A52EDF">
            <w:pPr>
              <w:jc w:val="center"/>
            </w:pPr>
          </w:p>
        </w:tc>
        <w:tc>
          <w:tcPr>
            <w:tcW w:w="340" w:type="dxa"/>
            <w:tcBorders>
              <w:top w:val="dotted" w:sz="4" w:space="0" w:color="auto"/>
              <w:left w:val="nil"/>
              <w:bottom w:val="nil"/>
              <w:right w:val="single" w:sz="4" w:space="0" w:color="auto"/>
            </w:tcBorders>
            <w:shd w:val="clear" w:color="auto" w:fill="auto"/>
            <w:vAlign w:val="center"/>
          </w:tcPr>
          <w:p w:rsidR="00C968CB" w:rsidRDefault="00C968CB" w:rsidP="00A52EDF">
            <w:pPr>
              <w:jc w:val="center"/>
            </w:pPr>
            <w:r>
              <w:t>P</w:t>
            </w:r>
            <w:r w:rsidRPr="00F94EEF">
              <w:rPr>
                <w:vertAlign w:val="subscript"/>
              </w:rPr>
              <w:t>1</w:t>
            </w:r>
          </w:p>
        </w:tc>
        <w:tc>
          <w:tcPr>
            <w:tcW w:w="340" w:type="dxa"/>
            <w:tcBorders>
              <w:top w:val="dotted" w:sz="4" w:space="0" w:color="auto"/>
              <w:left w:val="single" w:sz="4" w:space="0" w:color="auto"/>
              <w:bottom w:val="nil"/>
              <w:right w:val="nil"/>
            </w:tcBorders>
            <w:shd w:val="clear" w:color="auto" w:fill="auto"/>
            <w:vAlign w:val="center"/>
          </w:tcPr>
          <w:p w:rsidR="00C968CB" w:rsidRDefault="00C968CB" w:rsidP="00A52EDF">
            <w:pPr>
              <w:jc w:val="center"/>
            </w:pPr>
          </w:p>
        </w:tc>
        <w:tc>
          <w:tcPr>
            <w:tcW w:w="340" w:type="dxa"/>
            <w:tcBorders>
              <w:top w:val="dotted" w:sz="4" w:space="0" w:color="auto"/>
              <w:left w:val="nil"/>
              <w:bottom w:val="nil"/>
              <w:right w:val="nil"/>
            </w:tcBorders>
            <w:shd w:val="clear" w:color="auto" w:fill="auto"/>
            <w:vAlign w:val="center"/>
          </w:tcPr>
          <w:p w:rsidR="00C968CB" w:rsidRDefault="00C968CB" w:rsidP="00A52EDF">
            <w:pPr>
              <w:jc w:val="center"/>
            </w:pPr>
          </w:p>
        </w:tc>
        <w:tc>
          <w:tcPr>
            <w:tcW w:w="340" w:type="dxa"/>
            <w:tcBorders>
              <w:top w:val="dotted" w:sz="4" w:space="0" w:color="auto"/>
              <w:left w:val="nil"/>
              <w:bottom w:val="nil"/>
              <w:right w:val="nil"/>
            </w:tcBorders>
            <w:shd w:val="clear" w:color="auto" w:fill="auto"/>
            <w:vAlign w:val="center"/>
          </w:tcPr>
          <w:p w:rsidR="00C968CB" w:rsidRDefault="00C968CB" w:rsidP="00A52EDF">
            <w:pPr>
              <w:jc w:val="center"/>
            </w:pPr>
          </w:p>
        </w:tc>
        <w:tc>
          <w:tcPr>
            <w:tcW w:w="340" w:type="dxa"/>
            <w:tcBorders>
              <w:top w:val="dotted" w:sz="4" w:space="0" w:color="auto"/>
              <w:left w:val="nil"/>
              <w:bottom w:val="nil"/>
              <w:right w:val="single" w:sz="4" w:space="0" w:color="auto"/>
            </w:tcBorders>
            <w:shd w:val="clear" w:color="auto" w:fill="auto"/>
            <w:vAlign w:val="center"/>
          </w:tcPr>
          <w:p w:rsidR="00C968CB" w:rsidRDefault="00C968CB" w:rsidP="00A52EDF">
            <w:pPr>
              <w:jc w:val="center"/>
            </w:pPr>
            <w:r>
              <w:t>P</w:t>
            </w:r>
            <w:r w:rsidRPr="00F94EEF">
              <w:rPr>
                <w:vertAlign w:val="subscript"/>
              </w:rPr>
              <w:t>2</w:t>
            </w:r>
          </w:p>
        </w:tc>
        <w:tc>
          <w:tcPr>
            <w:tcW w:w="340" w:type="dxa"/>
            <w:tcBorders>
              <w:top w:val="dotted" w:sz="4" w:space="0" w:color="auto"/>
              <w:left w:val="single" w:sz="4" w:space="0" w:color="auto"/>
              <w:bottom w:val="nil"/>
              <w:right w:val="single" w:sz="4" w:space="0" w:color="auto"/>
            </w:tcBorders>
            <w:shd w:val="clear" w:color="auto" w:fill="auto"/>
            <w:vAlign w:val="center"/>
          </w:tcPr>
          <w:p w:rsidR="00C968CB" w:rsidRDefault="00C968CB" w:rsidP="00A52EDF">
            <w:pPr>
              <w:jc w:val="center"/>
            </w:pPr>
            <w:r>
              <w:t>P</w:t>
            </w:r>
            <w:r w:rsidRPr="00F94EEF">
              <w:rPr>
                <w:vertAlign w:val="subscript"/>
              </w:rPr>
              <w:t>3</w:t>
            </w:r>
          </w:p>
        </w:tc>
      </w:tr>
    </w:tbl>
    <w:p w:rsidR="00C968CB" w:rsidRDefault="00C968CB" w:rsidP="00C968CB">
      <w:pPr>
        <w:ind w:left="454"/>
      </w:pPr>
    </w:p>
    <w:p w:rsidR="00C968CB" w:rsidRDefault="00C968CB" w:rsidP="00C968CB">
      <w:pPr>
        <w:ind w:left="454"/>
      </w:pPr>
      <w:r>
        <w:t>Místem plnění „</w:t>
      </w:r>
      <w:r w:rsidRPr="001422BE">
        <w:t xml:space="preserve">Nasazení resortního elektronického systému </w:t>
      </w:r>
      <w:r>
        <w:t xml:space="preserve">spisové služby </w:t>
      </w:r>
      <w:r w:rsidRPr="001422BE">
        <w:t xml:space="preserve">na </w:t>
      </w:r>
      <w:r>
        <w:t>Úřadu pro mezinárodněprávní ochranu dětí“ je primárně sídlo ÚMPOD.</w:t>
      </w:r>
    </w:p>
    <w:p w:rsidR="00C968CB" w:rsidRDefault="00C968CB" w:rsidP="00C968CB">
      <w:pPr>
        <w:pStyle w:val="Nadpis2"/>
      </w:pPr>
      <w:bookmarkStart w:id="72" w:name="_Toc456948939"/>
      <w:r>
        <w:t>Platební podmínky</w:t>
      </w:r>
      <w:bookmarkEnd w:id="72"/>
    </w:p>
    <w:p w:rsidR="00C968CB" w:rsidRDefault="00C968CB" w:rsidP="00C968CB">
      <w:pPr>
        <w:numPr>
          <w:ilvl w:val="1"/>
          <w:numId w:val="2"/>
        </w:numPr>
        <w:spacing w:after="0" w:line="276" w:lineRule="auto"/>
        <w:jc w:val="both"/>
      </w:pPr>
      <w:r>
        <w:t>Celková cena za plnění „</w:t>
      </w:r>
      <w:r w:rsidRPr="001422BE">
        <w:t xml:space="preserve">Nasazení resortního elektronického systému </w:t>
      </w:r>
      <w:r>
        <w:t xml:space="preserve">spisové služby </w:t>
      </w:r>
      <w:r w:rsidRPr="001422BE">
        <w:t xml:space="preserve">na </w:t>
      </w:r>
      <w:r>
        <w:t>Úřadu pro mezinárodněprávní ochranu dětí“ je cenou jednotkovou za dílo zahrnující cenu případných specifických rozšíření RESSS pro ÚMPOD (včetně užívacích práv) a požadované související služby.</w:t>
      </w:r>
    </w:p>
    <w:p w:rsidR="00C968CB" w:rsidRDefault="00C968CB" w:rsidP="00C968CB">
      <w:pPr>
        <w:numPr>
          <w:ilvl w:val="1"/>
          <w:numId w:val="2"/>
        </w:numPr>
        <w:spacing w:after="0" w:line="276" w:lineRule="auto"/>
        <w:jc w:val="both"/>
      </w:pPr>
      <w:r>
        <w:t>Platební (fakturační) milníky plnění „</w:t>
      </w:r>
      <w:r w:rsidRPr="001422BE">
        <w:t xml:space="preserve">Nasazení resortního elektronického systému </w:t>
      </w:r>
      <w:r>
        <w:t xml:space="preserve">spisové služby </w:t>
      </w:r>
      <w:r w:rsidRPr="001422BE">
        <w:t xml:space="preserve">na </w:t>
      </w:r>
      <w:r>
        <w:t>Úřadu pro mezinárodněprávní ochranu dětí“ jsou vázány na dílčí akceptace plnění podle následující tabulky:</w:t>
      </w:r>
    </w:p>
    <w:p w:rsidR="00C968CB" w:rsidRDefault="00C968CB" w:rsidP="00C968CB">
      <w:pPr>
        <w:ind w:left="567"/>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3969"/>
        <w:gridCol w:w="2830"/>
      </w:tblGrid>
      <w:tr w:rsidR="00C968CB" w:rsidRPr="00BA537D" w:rsidTr="00A52EDF">
        <w:tc>
          <w:tcPr>
            <w:tcW w:w="1696" w:type="dxa"/>
          </w:tcPr>
          <w:p w:rsidR="00C968CB" w:rsidRPr="00BA537D" w:rsidRDefault="00C968CB" w:rsidP="00A52EDF">
            <w:pPr>
              <w:pStyle w:val="Small"/>
              <w:rPr>
                <w:b/>
              </w:rPr>
            </w:pPr>
            <w:r w:rsidRPr="00BA537D">
              <w:rPr>
                <w:b/>
              </w:rPr>
              <w:t>Platební milník</w:t>
            </w:r>
          </w:p>
        </w:tc>
        <w:tc>
          <w:tcPr>
            <w:tcW w:w="3969" w:type="dxa"/>
          </w:tcPr>
          <w:p w:rsidR="00C968CB" w:rsidRPr="00BA537D" w:rsidRDefault="00C968CB" w:rsidP="00A52EDF">
            <w:pPr>
              <w:pStyle w:val="Small"/>
              <w:rPr>
                <w:b/>
              </w:rPr>
            </w:pPr>
            <w:r w:rsidRPr="00BA537D">
              <w:rPr>
                <w:b/>
              </w:rPr>
              <w:t>Dílčí akceptace plnění</w:t>
            </w:r>
          </w:p>
        </w:tc>
        <w:tc>
          <w:tcPr>
            <w:tcW w:w="2830" w:type="dxa"/>
          </w:tcPr>
          <w:p w:rsidR="00C968CB" w:rsidRPr="00BA537D" w:rsidRDefault="00C968CB" w:rsidP="00A52EDF">
            <w:pPr>
              <w:pStyle w:val="Small"/>
              <w:rPr>
                <w:b/>
              </w:rPr>
            </w:pPr>
            <w:r w:rsidRPr="00BA537D">
              <w:rPr>
                <w:b/>
              </w:rPr>
              <w:t>Výše platby (fakturace)</w:t>
            </w:r>
          </w:p>
        </w:tc>
      </w:tr>
      <w:tr w:rsidR="00C968CB" w:rsidRPr="00BA537D" w:rsidTr="00A52EDF">
        <w:tc>
          <w:tcPr>
            <w:tcW w:w="1696" w:type="dxa"/>
          </w:tcPr>
          <w:p w:rsidR="00C968CB" w:rsidRPr="00BA537D" w:rsidRDefault="00C968CB" w:rsidP="00A52EDF">
            <w:pPr>
              <w:pStyle w:val="Small"/>
              <w:jc w:val="center"/>
            </w:pPr>
            <w:r w:rsidRPr="00BA537D">
              <w:t>P</w:t>
            </w:r>
            <w:r w:rsidRPr="00BA537D">
              <w:rPr>
                <w:vertAlign w:val="subscript"/>
              </w:rPr>
              <w:t>1</w:t>
            </w:r>
          </w:p>
        </w:tc>
        <w:tc>
          <w:tcPr>
            <w:tcW w:w="3969" w:type="dxa"/>
          </w:tcPr>
          <w:p w:rsidR="00C968CB" w:rsidRPr="00BA537D" w:rsidRDefault="00C968CB" w:rsidP="00A52EDF">
            <w:pPr>
              <w:pStyle w:val="Small"/>
            </w:pPr>
            <w:r w:rsidRPr="00BA537D">
              <w:t>Akceptace analýzy</w:t>
            </w:r>
          </w:p>
        </w:tc>
        <w:tc>
          <w:tcPr>
            <w:tcW w:w="2830" w:type="dxa"/>
          </w:tcPr>
          <w:p w:rsidR="00C968CB" w:rsidRPr="00BA537D" w:rsidRDefault="00C968CB" w:rsidP="00A52EDF">
            <w:pPr>
              <w:pStyle w:val="Small"/>
            </w:pPr>
            <w:r w:rsidRPr="00BA537D">
              <w:t>20% z celkové ceny</w:t>
            </w:r>
          </w:p>
        </w:tc>
      </w:tr>
      <w:tr w:rsidR="00C968CB" w:rsidRPr="00BA537D" w:rsidTr="00A52EDF">
        <w:tc>
          <w:tcPr>
            <w:tcW w:w="1696" w:type="dxa"/>
          </w:tcPr>
          <w:p w:rsidR="00C968CB" w:rsidRPr="00BA537D" w:rsidRDefault="00C968CB" w:rsidP="00A52EDF">
            <w:pPr>
              <w:pStyle w:val="Small"/>
              <w:jc w:val="center"/>
            </w:pPr>
            <w:r w:rsidRPr="00BA537D">
              <w:t>P</w:t>
            </w:r>
            <w:r w:rsidRPr="00BA537D">
              <w:rPr>
                <w:vertAlign w:val="subscript"/>
              </w:rPr>
              <w:t>2</w:t>
            </w:r>
          </w:p>
        </w:tc>
        <w:tc>
          <w:tcPr>
            <w:tcW w:w="3969" w:type="dxa"/>
          </w:tcPr>
          <w:p w:rsidR="00C968CB" w:rsidRPr="00BA537D" w:rsidRDefault="00C968CB" w:rsidP="00A52EDF">
            <w:pPr>
              <w:pStyle w:val="Small"/>
            </w:pPr>
            <w:r w:rsidRPr="00BA537D">
              <w:t>Akceptace nasazení a migrací</w:t>
            </w:r>
          </w:p>
        </w:tc>
        <w:tc>
          <w:tcPr>
            <w:tcW w:w="2830" w:type="dxa"/>
          </w:tcPr>
          <w:p w:rsidR="00C968CB" w:rsidRPr="00BA537D" w:rsidRDefault="00C968CB" w:rsidP="00A52EDF">
            <w:pPr>
              <w:pStyle w:val="Small"/>
            </w:pPr>
            <w:r w:rsidRPr="00BA537D">
              <w:t>50% z celkové ceny</w:t>
            </w:r>
          </w:p>
        </w:tc>
      </w:tr>
      <w:tr w:rsidR="00C968CB" w:rsidRPr="00BA537D" w:rsidTr="00A52EDF">
        <w:tc>
          <w:tcPr>
            <w:tcW w:w="1696" w:type="dxa"/>
          </w:tcPr>
          <w:p w:rsidR="00C968CB" w:rsidRPr="00BA537D" w:rsidRDefault="00C968CB" w:rsidP="00A52EDF">
            <w:pPr>
              <w:pStyle w:val="Small"/>
              <w:jc w:val="center"/>
            </w:pPr>
            <w:r w:rsidRPr="00BA537D">
              <w:t>P</w:t>
            </w:r>
            <w:r w:rsidRPr="00BA537D">
              <w:rPr>
                <w:vertAlign w:val="subscript"/>
              </w:rPr>
              <w:t>3</w:t>
            </w:r>
          </w:p>
        </w:tc>
        <w:tc>
          <w:tcPr>
            <w:tcW w:w="3969" w:type="dxa"/>
          </w:tcPr>
          <w:p w:rsidR="00C968CB" w:rsidRPr="00BA537D" w:rsidRDefault="00C968CB" w:rsidP="00A52EDF">
            <w:pPr>
              <w:pStyle w:val="Small"/>
            </w:pPr>
            <w:r w:rsidRPr="00BA537D">
              <w:t>Akceptace školení</w:t>
            </w:r>
          </w:p>
        </w:tc>
        <w:tc>
          <w:tcPr>
            <w:tcW w:w="2830" w:type="dxa"/>
          </w:tcPr>
          <w:p w:rsidR="00C968CB" w:rsidRPr="00BA537D" w:rsidRDefault="00C968CB" w:rsidP="00A52EDF">
            <w:pPr>
              <w:pStyle w:val="Small"/>
            </w:pPr>
            <w:r w:rsidRPr="00BA537D">
              <w:t>30% z celkové ceny</w:t>
            </w:r>
          </w:p>
        </w:tc>
      </w:tr>
    </w:tbl>
    <w:p w:rsidR="00C968CB" w:rsidRDefault="00C968CB" w:rsidP="00C968CB"/>
    <w:p w:rsidR="00C968CB" w:rsidRDefault="00C968CB" w:rsidP="00C968CB">
      <w:pPr>
        <w:pStyle w:val="Nadpis2"/>
      </w:pPr>
      <w:bookmarkStart w:id="73" w:name="_Toc456948940"/>
      <w:r>
        <w:t>Předání, převzetí a akceptace plnění</w:t>
      </w:r>
      <w:bookmarkEnd w:id="73"/>
    </w:p>
    <w:p w:rsidR="00C968CB" w:rsidRDefault="00C968CB" w:rsidP="00C968CB">
      <w:pPr>
        <w:numPr>
          <w:ilvl w:val="1"/>
          <w:numId w:val="2"/>
        </w:numPr>
        <w:spacing w:after="0" w:line="276" w:lineRule="auto"/>
        <w:jc w:val="both"/>
      </w:pPr>
      <w:r>
        <w:t>Vlastní akceptace a převzetí plnění „</w:t>
      </w:r>
      <w:r w:rsidRPr="001422BE">
        <w:t xml:space="preserve">Nasazení resortního elektronického systému </w:t>
      </w:r>
      <w:r>
        <w:t xml:space="preserve">spisové služby </w:t>
      </w:r>
      <w:r w:rsidRPr="001422BE">
        <w:t xml:space="preserve">na </w:t>
      </w:r>
      <w:r>
        <w:t xml:space="preserve">Úřadu pro mezinárodněprávní ochranu dětí“ budou realizovány na základě dílčích akceptací plnění způsoby vymezenými Rámcovou smlouvou. V rámci každé dílčí akceptace budou </w:t>
      </w:r>
      <w:r>
        <w:lastRenderedPageBreak/>
        <w:t>předávány a akceptovány dílčí výstupy.</w:t>
      </w:r>
      <w:r w:rsidRPr="00485757">
        <w:t xml:space="preserve"> </w:t>
      </w:r>
      <w:r>
        <w:t>Akceptace výstupů probíhá podle typu akceptace způsobem uvedeným v Rámcové smlouvě. Akceptace výstupů probíhá k termínu ukončení etapy, v rámci které je výstup realizován s tím, že akceptace musí být dokončena v termínu etapy.</w:t>
      </w:r>
    </w:p>
    <w:p w:rsidR="00C968CB" w:rsidRDefault="00C968CB" w:rsidP="00C968CB">
      <w:pPr>
        <w:numPr>
          <w:ilvl w:val="1"/>
          <w:numId w:val="2"/>
        </w:numPr>
        <w:spacing w:after="0" w:line="276" w:lineRule="auto"/>
        <w:jc w:val="both"/>
      </w:pPr>
      <w:r>
        <w:t>Dílčí akceptace plnění „</w:t>
      </w:r>
      <w:r w:rsidRPr="001422BE">
        <w:t xml:space="preserve">Nasazení resortního elektronického systému </w:t>
      </w:r>
      <w:r>
        <w:t xml:space="preserve">spisové služby </w:t>
      </w:r>
      <w:r w:rsidRPr="001422BE">
        <w:t xml:space="preserve">na </w:t>
      </w:r>
      <w:r>
        <w:t>Úřadu pro mezinárodněprávní ochranu dětí“ jsou tyto:</w:t>
      </w:r>
    </w:p>
    <w:p w:rsidR="00C968CB" w:rsidRDefault="00C968CB" w:rsidP="00C968CB">
      <w:pPr>
        <w:numPr>
          <w:ilvl w:val="2"/>
          <w:numId w:val="2"/>
        </w:numPr>
        <w:spacing w:after="0" w:line="276" w:lineRule="auto"/>
        <w:jc w:val="both"/>
      </w:pPr>
      <w:r>
        <w:t>Akceptace analýzy.</w:t>
      </w:r>
    </w:p>
    <w:p w:rsidR="00C968CB" w:rsidRDefault="00C968CB" w:rsidP="00C968CB">
      <w:pPr>
        <w:numPr>
          <w:ilvl w:val="2"/>
          <w:numId w:val="2"/>
        </w:numPr>
        <w:spacing w:after="0" w:line="276" w:lineRule="auto"/>
        <w:jc w:val="both"/>
      </w:pPr>
      <w:r>
        <w:t>Akceptace nasazení a migrací.</w:t>
      </w:r>
    </w:p>
    <w:p w:rsidR="00C968CB" w:rsidRDefault="00C968CB" w:rsidP="00C968CB">
      <w:pPr>
        <w:numPr>
          <w:ilvl w:val="2"/>
          <w:numId w:val="2"/>
        </w:numPr>
        <w:spacing w:after="0" w:line="276" w:lineRule="auto"/>
        <w:jc w:val="both"/>
      </w:pPr>
      <w:r>
        <w:t>Akceptace školení.</w:t>
      </w:r>
    </w:p>
    <w:p w:rsidR="00C968CB" w:rsidRDefault="00C968CB" w:rsidP="00C968CB">
      <w:pPr>
        <w:numPr>
          <w:ilvl w:val="1"/>
          <w:numId w:val="2"/>
        </w:numPr>
        <w:spacing w:after="0" w:line="276" w:lineRule="auto"/>
        <w:jc w:val="both"/>
      </w:pPr>
      <w:r>
        <w:t>„Akceptace analýzy“ zahrnuje předání a akceptaci výstupů realizovaných Dodavatelem v etapě „Provedení detailní analýzy“ a je provedena ke konci této etapy. Následující tabulka uvádí výčet výstupů určených k předání a akceptaci.</w:t>
      </w:r>
    </w:p>
    <w:p w:rsidR="00C968CB" w:rsidRDefault="00C968CB" w:rsidP="00C968CB">
      <w:pPr>
        <w:ind w:left="567"/>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3833"/>
        <w:gridCol w:w="2824"/>
      </w:tblGrid>
      <w:tr w:rsidR="00C968CB" w:rsidRPr="00BA537D" w:rsidTr="00A52EDF">
        <w:tc>
          <w:tcPr>
            <w:tcW w:w="1838" w:type="dxa"/>
          </w:tcPr>
          <w:p w:rsidR="00C968CB" w:rsidRPr="00BA537D" w:rsidRDefault="00C968CB" w:rsidP="00A52EDF">
            <w:pPr>
              <w:pStyle w:val="Small"/>
              <w:rPr>
                <w:b/>
              </w:rPr>
            </w:pPr>
            <w:r w:rsidRPr="00BA537D">
              <w:rPr>
                <w:b/>
              </w:rPr>
              <w:t>Výstup</w:t>
            </w:r>
          </w:p>
        </w:tc>
        <w:tc>
          <w:tcPr>
            <w:tcW w:w="3833" w:type="dxa"/>
          </w:tcPr>
          <w:p w:rsidR="00C968CB" w:rsidRPr="00BA537D" w:rsidRDefault="00C968CB" w:rsidP="00A52EDF">
            <w:pPr>
              <w:pStyle w:val="Small"/>
              <w:rPr>
                <w:b/>
              </w:rPr>
            </w:pPr>
            <w:r w:rsidRPr="00BA537D">
              <w:rPr>
                <w:b/>
              </w:rPr>
              <w:t>Etapa zpracování výstupu</w:t>
            </w:r>
          </w:p>
        </w:tc>
        <w:tc>
          <w:tcPr>
            <w:tcW w:w="2824" w:type="dxa"/>
          </w:tcPr>
          <w:p w:rsidR="00C968CB" w:rsidRPr="00BA537D" w:rsidRDefault="00C968CB" w:rsidP="00A52EDF">
            <w:pPr>
              <w:pStyle w:val="Small"/>
              <w:rPr>
                <w:b/>
              </w:rPr>
            </w:pPr>
            <w:r w:rsidRPr="00BA537D">
              <w:rPr>
                <w:b/>
              </w:rPr>
              <w:t>Typ předání / akceptace</w:t>
            </w:r>
          </w:p>
        </w:tc>
      </w:tr>
      <w:tr w:rsidR="00C968CB" w:rsidRPr="00BA537D" w:rsidTr="00A52EDF">
        <w:tc>
          <w:tcPr>
            <w:tcW w:w="1838" w:type="dxa"/>
          </w:tcPr>
          <w:p w:rsidR="00C968CB" w:rsidRPr="00BA537D" w:rsidRDefault="00C968CB" w:rsidP="00A52EDF">
            <w:pPr>
              <w:pStyle w:val="Small"/>
            </w:pPr>
            <w:r w:rsidRPr="00BA537D">
              <w:t>Analytický model</w:t>
            </w:r>
          </w:p>
        </w:tc>
        <w:tc>
          <w:tcPr>
            <w:tcW w:w="3833" w:type="dxa"/>
          </w:tcPr>
          <w:p w:rsidR="00C968CB" w:rsidRPr="00BA537D" w:rsidRDefault="00C968CB" w:rsidP="00A52EDF">
            <w:pPr>
              <w:pStyle w:val="Small"/>
            </w:pPr>
            <w:r w:rsidRPr="00BA537D">
              <w:t>Provedení detailní analýzy</w:t>
            </w:r>
          </w:p>
        </w:tc>
        <w:tc>
          <w:tcPr>
            <w:tcW w:w="2824" w:type="dxa"/>
          </w:tcPr>
          <w:p w:rsidR="00C968CB" w:rsidRPr="00BA537D" w:rsidRDefault="00C968CB" w:rsidP="00A52EDF">
            <w:pPr>
              <w:pStyle w:val="Small"/>
            </w:pPr>
            <w:r w:rsidRPr="00BA537D">
              <w:t>Akceptace dokumentu</w:t>
            </w:r>
          </w:p>
        </w:tc>
      </w:tr>
    </w:tbl>
    <w:p w:rsidR="00C968CB" w:rsidRDefault="00C968CB" w:rsidP="00C968CB">
      <w:pPr>
        <w:ind w:left="567"/>
      </w:pPr>
    </w:p>
    <w:p w:rsidR="00C968CB" w:rsidRDefault="00C968CB" w:rsidP="00C968CB">
      <w:pPr>
        <w:numPr>
          <w:ilvl w:val="1"/>
          <w:numId w:val="2"/>
        </w:numPr>
        <w:spacing w:after="0" w:line="276" w:lineRule="auto"/>
        <w:jc w:val="both"/>
      </w:pPr>
      <w:r>
        <w:t>„Akceptace nasazení a migrací“ zahrnuje předání a akceptaci výstupů zpracovaných Dodavatelem v etapách „</w:t>
      </w:r>
      <w:r w:rsidRPr="00DC4B3A">
        <w:t>Návrh a implementace specifických rozšíření</w:t>
      </w:r>
      <w:r>
        <w:t xml:space="preserve">“, „Nasazení produkční instance RESSS“, „Nasazení testovací instance RESSS“, „Nasazení školící instance RESSS“, „Provedení migrace dat“, „Provedení migrace anonymizovaného vzorku dat“ a „Příprava testovacího plánu a scénářů“. „Akceptace nasazení a migrací“ je provedena ke konci etapy „Provedení migrace dat“. </w:t>
      </w:r>
      <w:r w:rsidRPr="007602A3">
        <w:t>Následující tabulka uvádí výčet výstupů určených k předání a akceptaci.</w:t>
      </w:r>
    </w:p>
    <w:p w:rsidR="00C968CB" w:rsidRDefault="00C968CB" w:rsidP="00C968CB">
      <w:pPr>
        <w:ind w:left="567"/>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3833"/>
        <w:gridCol w:w="2824"/>
      </w:tblGrid>
      <w:tr w:rsidR="00C968CB" w:rsidRPr="00BA537D" w:rsidTr="00A52EDF">
        <w:tc>
          <w:tcPr>
            <w:tcW w:w="1838" w:type="dxa"/>
          </w:tcPr>
          <w:p w:rsidR="00C968CB" w:rsidRPr="00BA537D" w:rsidRDefault="00C968CB" w:rsidP="00A52EDF">
            <w:pPr>
              <w:pStyle w:val="Small"/>
              <w:jc w:val="left"/>
              <w:rPr>
                <w:b/>
              </w:rPr>
            </w:pPr>
            <w:r w:rsidRPr="00BA537D">
              <w:rPr>
                <w:b/>
              </w:rPr>
              <w:t>Výstup</w:t>
            </w:r>
          </w:p>
        </w:tc>
        <w:tc>
          <w:tcPr>
            <w:tcW w:w="3833" w:type="dxa"/>
          </w:tcPr>
          <w:p w:rsidR="00C968CB" w:rsidRPr="00BA537D" w:rsidRDefault="00C968CB" w:rsidP="00A52EDF">
            <w:pPr>
              <w:pStyle w:val="Small"/>
              <w:jc w:val="left"/>
              <w:rPr>
                <w:b/>
              </w:rPr>
            </w:pPr>
            <w:r w:rsidRPr="00BA537D">
              <w:rPr>
                <w:b/>
              </w:rPr>
              <w:t>Etapa zpracování výstupu</w:t>
            </w:r>
          </w:p>
        </w:tc>
        <w:tc>
          <w:tcPr>
            <w:tcW w:w="2824" w:type="dxa"/>
          </w:tcPr>
          <w:p w:rsidR="00C968CB" w:rsidRPr="00BA537D" w:rsidRDefault="00C968CB" w:rsidP="00A52EDF">
            <w:pPr>
              <w:pStyle w:val="Small"/>
              <w:jc w:val="left"/>
              <w:rPr>
                <w:b/>
              </w:rPr>
            </w:pPr>
            <w:r w:rsidRPr="00BA537D">
              <w:rPr>
                <w:b/>
              </w:rPr>
              <w:t>Typ předání / akceptace</w:t>
            </w:r>
          </w:p>
        </w:tc>
      </w:tr>
      <w:tr w:rsidR="00C968CB" w:rsidRPr="00BA537D" w:rsidTr="00A52EDF">
        <w:tc>
          <w:tcPr>
            <w:tcW w:w="1838" w:type="dxa"/>
          </w:tcPr>
          <w:p w:rsidR="00C968CB" w:rsidRPr="00BA537D" w:rsidRDefault="00C968CB" w:rsidP="00A52EDF">
            <w:pPr>
              <w:pStyle w:val="Small"/>
              <w:jc w:val="left"/>
            </w:pPr>
            <w:r w:rsidRPr="00BA537D">
              <w:t>Model návrhu</w:t>
            </w:r>
          </w:p>
        </w:tc>
        <w:tc>
          <w:tcPr>
            <w:tcW w:w="3833" w:type="dxa"/>
          </w:tcPr>
          <w:p w:rsidR="00C968CB" w:rsidRPr="00BA537D" w:rsidRDefault="00C968CB" w:rsidP="00A52EDF">
            <w:pPr>
              <w:pStyle w:val="Small"/>
              <w:jc w:val="left"/>
            </w:pPr>
            <w:r w:rsidRPr="00BA537D">
              <w:t>Návrh a implementace specifických rozšíření</w:t>
            </w:r>
          </w:p>
        </w:tc>
        <w:tc>
          <w:tcPr>
            <w:tcW w:w="2824" w:type="dxa"/>
          </w:tcPr>
          <w:p w:rsidR="00C968CB" w:rsidRPr="00BA537D" w:rsidRDefault="00C968CB" w:rsidP="00A52EDF">
            <w:pPr>
              <w:pStyle w:val="Small"/>
              <w:jc w:val="left"/>
            </w:pPr>
            <w:r w:rsidRPr="00BA537D">
              <w:t>Akceptace dokumentu</w:t>
            </w:r>
          </w:p>
        </w:tc>
      </w:tr>
      <w:tr w:rsidR="00C968CB" w:rsidRPr="00BA537D" w:rsidTr="00A52EDF">
        <w:tc>
          <w:tcPr>
            <w:tcW w:w="1838" w:type="dxa"/>
          </w:tcPr>
          <w:p w:rsidR="00C968CB" w:rsidRPr="00BA537D" w:rsidRDefault="00C968CB" w:rsidP="00A52EDF">
            <w:pPr>
              <w:pStyle w:val="Small"/>
              <w:jc w:val="left"/>
            </w:pPr>
            <w:r w:rsidRPr="00BA537D">
              <w:t>Plán testů</w:t>
            </w:r>
          </w:p>
        </w:tc>
        <w:tc>
          <w:tcPr>
            <w:tcW w:w="3833" w:type="dxa"/>
          </w:tcPr>
          <w:p w:rsidR="00C968CB" w:rsidRPr="00BA537D" w:rsidRDefault="00C968CB" w:rsidP="00A52EDF">
            <w:pPr>
              <w:pStyle w:val="Small"/>
              <w:jc w:val="left"/>
            </w:pPr>
            <w:r w:rsidRPr="00BA537D">
              <w:t>Příprava testovacího plánu a scénářů</w:t>
            </w:r>
          </w:p>
        </w:tc>
        <w:tc>
          <w:tcPr>
            <w:tcW w:w="2824" w:type="dxa"/>
          </w:tcPr>
          <w:p w:rsidR="00C968CB" w:rsidRPr="00BA537D" w:rsidRDefault="00C968CB" w:rsidP="00A52EDF">
            <w:pPr>
              <w:pStyle w:val="Small"/>
              <w:jc w:val="left"/>
            </w:pPr>
            <w:r w:rsidRPr="00BA537D">
              <w:t>Akceptace dokumentu</w:t>
            </w:r>
          </w:p>
        </w:tc>
      </w:tr>
      <w:tr w:rsidR="00C968CB" w:rsidRPr="00BA537D" w:rsidTr="00A52EDF">
        <w:tc>
          <w:tcPr>
            <w:tcW w:w="1838" w:type="dxa"/>
          </w:tcPr>
          <w:p w:rsidR="00C968CB" w:rsidRPr="00BA537D" w:rsidRDefault="00C968CB" w:rsidP="00A52EDF">
            <w:pPr>
              <w:pStyle w:val="Small"/>
              <w:jc w:val="left"/>
            </w:pPr>
            <w:r w:rsidRPr="00BA537D">
              <w:t>Testovací scénáře</w:t>
            </w:r>
          </w:p>
        </w:tc>
        <w:tc>
          <w:tcPr>
            <w:tcW w:w="3833" w:type="dxa"/>
          </w:tcPr>
          <w:p w:rsidR="00C968CB" w:rsidRPr="00BA537D" w:rsidRDefault="00C968CB" w:rsidP="00A52EDF">
            <w:pPr>
              <w:pStyle w:val="Small"/>
              <w:jc w:val="left"/>
            </w:pPr>
            <w:r w:rsidRPr="00BA537D">
              <w:t>Příprava testovacího plánu a scénářů</w:t>
            </w:r>
          </w:p>
        </w:tc>
        <w:tc>
          <w:tcPr>
            <w:tcW w:w="2824" w:type="dxa"/>
          </w:tcPr>
          <w:p w:rsidR="00C968CB" w:rsidRPr="00BA537D" w:rsidRDefault="00C968CB" w:rsidP="00A52EDF">
            <w:pPr>
              <w:pStyle w:val="Small"/>
              <w:jc w:val="left"/>
            </w:pPr>
            <w:r w:rsidRPr="00BA537D">
              <w:t>Akceptace dokumentu</w:t>
            </w:r>
          </w:p>
        </w:tc>
      </w:tr>
      <w:tr w:rsidR="00C968CB" w:rsidRPr="00BA537D" w:rsidTr="00A52EDF">
        <w:tc>
          <w:tcPr>
            <w:tcW w:w="1838" w:type="dxa"/>
          </w:tcPr>
          <w:p w:rsidR="00C968CB" w:rsidRPr="00BA537D" w:rsidRDefault="00C968CB" w:rsidP="00A52EDF">
            <w:pPr>
              <w:pStyle w:val="Small"/>
              <w:jc w:val="left"/>
            </w:pPr>
            <w:r w:rsidRPr="00BA537D">
              <w:t>Instalační média</w:t>
            </w:r>
          </w:p>
        </w:tc>
        <w:tc>
          <w:tcPr>
            <w:tcW w:w="3833" w:type="dxa"/>
          </w:tcPr>
          <w:p w:rsidR="00C968CB" w:rsidRPr="00BA537D" w:rsidRDefault="00C968CB" w:rsidP="00A52EDF">
            <w:pPr>
              <w:pStyle w:val="Small"/>
              <w:jc w:val="left"/>
            </w:pPr>
            <w:r w:rsidRPr="00BA537D">
              <w:t>Návrh a implementace specifických rozšíření</w:t>
            </w:r>
          </w:p>
        </w:tc>
        <w:tc>
          <w:tcPr>
            <w:tcW w:w="2824" w:type="dxa"/>
          </w:tcPr>
          <w:p w:rsidR="00C968CB" w:rsidRPr="00BA537D" w:rsidRDefault="00C968CB" w:rsidP="00A52EDF">
            <w:pPr>
              <w:pStyle w:val="Small"/>
              <w:jc w:val="left"/>
            </w:pPr>
            <w:r w:rsidRPr="00BA537D">
              <w:t>Předání</w:t>
            </w:r>
          </w:p>
        </w:tc>
      </w:tr>
      <w:tr w:rsidR="00C968CB" w:rsidRPr="00BA537D" w:rsidTr="00A52EDF">
        <w:tc>
          <w:tcPr>
            <w:tcW w:w="1838" w:type="dxa"/>
          </w:tcPr>
          <w:p w:rsidR="00C968CB" w:rsidRPr="00BA537D" w:rsidRDefault="00C968CB" w:rsidP="00A52EDF">
            <w:pPr>
              <w:pStyle w:val="Small"/>
              <w:jc w:val="left"/>
            </w:pPr>
            <w:r w:rsidRPr="00BA537D">
              <w:t>Užívací práva</w:t>
            </w:r>
          </w:p>
        </w:tc>
        <w:tc>
          <w:tcPr>
            <w:tcW w:w="3833" w:type="dxa"/>
          </w:tcPr>
          <w:p w:rsidR="00C968CB" w:rsidRPr="00BA537D" w:rsidRDefault="00C968CB" w:rsidP="00A52EDF">
            <w:pPr>
              <w:pStyle w:val="Small"/>
              <w:jc w:val="left"/>
            </w:pPr>
            <w:r w:rsidRPr="00BA537D">
              <w:t>Návrh a implementace specifických rozšíření</w:t>
            </w:r>
          </w:p>
        </w:tc>
        <w:tc>
          <w:tcPr>
            <w:tcW w:w="2824" w:type="dxa"/>
          </w:tcPr>
          <w:p w:rsidR="00C968CB" w:rsidRPr="00BA537D" w:rsidRDefault="00C968CB" w:rsidP="00A52EDF">
            <w:pPr>
              <w:pStyle w:val="Small"/>
              <w:jc w:val="left"/>
            </w:pPr>
            <w:r w:rsidRPr="00BA537D">
              <w:t>Předání</w:t>
            </w:r>
          </w:p>
        </w:tc>
      </w:tr>
      <w:tr w:rsidR="00C968CB" w:rsidRPr="00BA537D" w:rsidTr="00A52EDF">
        <w:tc>
          <w:tcPr>
            <w:tcW w:w="1838" w:type="dxa"/>
          </w:tcPr>
          <w:p w:rsidR="00C968CB" w:rsidRPr="00BA537D" w:rsidRDefault="00C968CB" w:rsidP="00A52EDF">
            <w:pPr>
              <w:pStyle w:val="Small"/>
              <w:jc w:val="left"/>
            </w:pPr>
            <w:r w:rsidRPr="00BA537D">
              <w:t>Zdrojové kódy</w:t>
            </w:r>
          </w:p>
        </w:tc>
        <w:tc>
          <w:tcPr>
            <w:tcW w:w="3833" w:type="dxa"/>
          </w:tcPr>
          <w:p w:rsidR="00C968CB" w:rsidRPr="00BA537D" w:rsidRDefault="00C968CB" w:rsidP="00A52EDF">
            <w:pPr>
              <w:pStyle w:val="Small"/>
              <w:jc w:val="left"/>
            </w:pPr>
            <w:r w:rsidRPr="00BA537D">
              <w:t>Návrh a implementace specifických rozšíření</w:t>
            </w:r>
          </w:p>
        </w:tc>
        <w:tc>
          <w:tcPr>
            <w:tcW w:w="2824" w:type="dxa"/>
          </w:tcPr>
          <w:p w:rsidR="00C968CB" w:rsidRPr="00BA537D" w:rsidRDefault="00C968CB" w:rsidP="00A52EDF">
            <w:pPr>
              <w:pStyle w:val="Small"/>
              <w:jc w:val="left"/>
            </w:pPr>
            <w:r w:rsidRPr="00BA537D">
              <w:t>Předání</w:t>
            </w:r>
          </w:p>
        </w:tc>
      </w:tr>
      <w:tr w:rsidR="00C968CB" w:rsidRPr="00BA537D" w:rsidTr="00A52EDF">
        <w:tc>
          <w:tcPr>
            <w:tcW w:w="1838" w:type="dxa"/>
          </w:tcPr>
          <w:p w:rsidR="00C968CB" w:rsidRPr="00BA537D" w:rsidRDefault="00C968CB" w:rsidP="00A52EDF">
            <w:pPr>
              <w:pStyle w:val="Small"/>
              <w:jc w:val="left"/>
            </w:pPr>
            <w:r w:rsidRPr="00BA537D">
              <w:t>Dokumentace</w:t>
            </w:r>
          </w:p>
        </w:tc>
        <w:tc>
          <w:tcPr>
            <w:tcW w:w="3833" w:type="dxa"/>
          </w:tcPr>
          <w:p w:rsidR="00C968CB" w:rsidRPr="00BA537D" w:rsidRDefault="00C968CB" w:rsidP="00A52EDF">
            <w:pPr>
              <w:pStyle w:val="Small"/>
              <w:jc w:val="left"/>
            </w:pPr>
            <w:r w:rsidRPr="00BA537D">
              <w:t>Návrh a implementace specifických rozšíření</w:t>
            </w:r>
          </w:p>
        </w:tc>
        <w:tc>
          <w:tcPr>
            <w:tcW w:w="2824" w:type="dxa"/>
          </w:tcPr>
          <w:p w:rsidR="00C968CB" w:rsidRPr="00BA537D" w:rsidRDefault="00C968CB" w:rsidP="00A52EDF">
            <w:pPr>
              <w:pStyle w:val="Small"/>
              <w:jc w:val="left"/>
            </w:pPr>
            <w:r w:rsidRPr="00BA537D">
              <w:t>Akceptace dokumentu</w:t>
            </w:r>
          </w:p>
        </w:tc>
      </w:tr>
      <w:tr w:rsidR="00C968CB" w:rsidRPr="00BA537D" w:rsidTr="00A52EDF">
        <w:tc>
          <w:tcPr>
            <w:tcW w:w="1838" w:type="dxa"/>
          </w:tcPr>
          <w:p w:rsidR="00C968CB" w:rsidRPr="00BA537D" w:rsidRDefault="00C968CB" w:rsidP="00A52EDF">
            <w:pPr>
              <w:pStyle w:val="Small"/>
              <w:jc w:val="left"/>
            </w:pPr>
            <w:r w:rsidRPr="00BA537D">
              <w:t>Produkční instance RESSS</w:t>
            </w:r>
          </w:p>
        </w:tc>
        <w:tc>
          <w:tcPr>
            <w:tcW w:w="3833" w:type="dxa"/>
          </w:tcPr>
          <w:p w:rsidR="00C968CB" w:rsidRPr="00BA537D" w:rsidRDefault="00C968CB" w:rsidP="00A52EDF">
            <w:pPr>
              <w:pStyle w:val="Small"/>
              <w:jc w:val="left"/>
            </w:pPr>
            <w:r w:rsidRPr="00BA537D">
              <w:t>Nasazení produkční instance RESSS</w:t>
            </w:r>
          </w:p>
        </w:tc>
        <w:tc>
          <w:tcPr>
            <w:tcW w:w="2824" w:type="dxa"/>
          </w:tcPr>
          <w:p w:rsidR="00C968CB" w:rsidRPr="00BA537D" w:rsidRDefault="00C968CB" w:rsidP="00A52EDF">
            <w:pPr>
              <w:pStyle w:val="Small"/>
              <w:jc w:val="left"/>
            </w:pPr>
            <w:r w:rsidRPr="00BA537D">
              <w:t>Akceptace softwarového díla</w:t>
            </w:r>
          </w:p>
        </w:tc>
      </w:tr>
      <w:tr w:rsidR="00C968CB" w:rsidRPr="00BA537D" w:rsidTr="00A52EDF">
        <w:tc>
          <w:tcPr>
            <w:tcW w:w="1838" w:type="dxa"/>
          </w:tcPr>
          <w:p w:rsidR="00C968CB" w:rsidRPr="00BA537D" w:rsidRDefault="00C968CB" w:rsidP="00A52EDF">
            <w:pPr>
              <w:pStyle w:val="Small"/>
              <w:jc w:val="left"/>
            </w:pPr>
            <w:r w:rsidRPr="00BA537D">
              <w:t xml:space="preserve">Testovací </w:t>
            </w:r>
            <w:r>
              <w:t xml:space="preserve">a školící </w:t>
            </w:r>
            <w:r w:rsidRPr="00BA537D">
              <w:t>instance RESSS</w:t>
            </w:r>
          </w:p>
        </w:tc>
        <w:tc>
          <w:tcPr>
            <w:tcW w:w="3833" w:type="dxa"/>
          </w:tcPr>
          <w:p w:rsidR="00C968CB" w:rsidRPr="00BA537D" w:rsidRDefault="00C968CB" w:rsidP="00A52EDF">
            <w:pPr>
              <w:pStyle w:val="Small"/>
              <w:jc w:val="left"/>
            </w:pPr>
            <w:r w:rsidRPr="00BA537D">
              <w:t>Nasazení testovací</w:t>
            </w:r>
            <w:r>
              <w:t xml:space="preserve"> a školící</w:t>
            </w:r>
            <w:r w:rsidRPr="00BA537D">
              <w:t xml:space="preserve"> instance RESSS</w:t>
            </w:r>
          </w:p>
        </w:tc>
        <w:tc>
          <w:tcPr>
            <w:tcW w:w="2824" w:type="dxa"/>
          </w:tcPr>
          <w:p w:rsidR="00C968CB" w:rsidRPr="00BA537D" w:rsidRDefault="00C968CB" w:rsidP="00A52EDF">
            <w:pPr>
              <w:pStyle w:val="Small"/>
              <w:jc w:val="left"/>
            </w:pPr>
            <w:r w:rsidRPr="00BA537D">
              <w:t>Akceptace softwarového díla</w:t>
            </w:r>
          </w:p>
        </w:tc>
      </w:tr>
      <w:tr w:rsidR="00C968CB" w:rsidRPr="00BA537D" w:rsidTr="00A52EDF">
        <w:tc>
          <w:tcPr>
            <w:tcW w:w="1838" w:type="dxa"/>
          </w:tcPr>
          <w:p w:rsidR="00C968CB" w:rsidRPr="00BA537D" w:rsidRDefault="00C968CB" w:rsidP="00A52EDF">
            <w:pPr>
              <w:pStyle w:val="Small"/>
              <w:jc w:val="left"/>
            </w:pPr>
            <w:r w:rsidRPr="00BA537D">
              <w:t>Přenesená data do produkční instance RESSS</w:t>
            </w:r>
          </w:p>
        </w:tc>
        <w:tc>
          <w:tcPr>
            <w:tcW w:w="3833" w:type="dxa"/>
          </w:tcPr>
          <w:p w:rsidR="00C968CB" w:rsidRPr="00BA537D" w:rsidRDefault="00C968CB" w:rsidP="00A52EDF">
            <w:pPr>
              <w:pStyle w:val="Small"/>
              <w:jc w:val="left"/>
            </w:pPr>
            <w:r w:rsidRPr="00BA537D">
              <w:t>Provedení migrace dat</w:t>
            </w:r>
          </w:p>
        </w:tc>
        <w:tc>
          <w:tcPr>
            <w:tcW w:w="2824" w:type="dxa"/>
          </w:tcPr>
          <w:p w:rsidR="00C968CB" w:rsidRPr="00BA537D" w:rsidRDefault="00C968CB" w:rsidP="00A52EDF">
            <w:pPr>
              <w:pStyle w:val="Small"/>
              <w:jc w:val="left"/>
            </w:pPr>
            <w:r w:rsidRPr="00BA537D">
              <w:t>Akceptace jednorázové služby</w:t>
            </w:r>
          </w:p>
        </w:tc>
      </w:tr>
      <w:tr w:rsidR="00C968CB" w:rsidRPr="00BA537D" w:rsidTr="00A52EDF">
        <w:tc>
          <w:tcPr>
            <w:tcW w:w="1838" w:type="dxa"/>
          </w:tcPr>
          <w:p w:rsidR="00C968CB" w:rsidRPr="00BA537D" w:rsidRDefault="00C968CB" w:rsidP="00A52EDF">
            <w:pPr>
              <w:pStyle w:val="Small"/>
              <w:jc w:val="left"/>
            </w:pPr>
            <w:r w:rsidRPr="00BA537D">
              <w:t>Přenesená data do testovací a školicí instance RESSS</w:t>
            </w:r>
          </w:p>
        </w:tc>
        <w:tc>
          <w:tcPr>
            <w:tcW w:w="3833" w:type="dxa"/>
          </w:tcPr>
          <w:p w:rsidR="00C968CB" w:rsidRPr="00BA537D" w:rsidRDefault="00C968CB" w:rsidP="00A52EDF">
            <w:pPr>
              <w:pStyle w:val="Small"/>
              <w:jc w:val="left"/>
            </w:pPr>
            <w:r w:rsidRPr="00BA537D">
              <w:t>Provedení anonymizovaného vzorku dat</w:t>
            </w:r>
          </w:p>
        </w:tc>
        <w:tc>
          <w:tcPr>
            <w:tcW w:w="2824" w:type="dxa"/>
          </w:tcPr>
          <w:p w:rsidR="00C968CB" w:rsidRPr="00BA537D" w:rsidRDefault="00C968CB" w:rsidP="00A52EDF">
            <w:pPr>
              <w:pStyle w:val="Small"/>
              <w:jc w:val="left"/>
            </w:pPr>
            <w:r w:rsidRPr="00BA537D">
              <w:t>Akceptace jednorázové služby</w:t>
            </w:r>
          </w:p>
        </w:tc>
      </w:tr>
    </w:tbl>
    <w:p w:rsidR="00C968CB" w:rsidRPr="007602A3" w:rsidRDefault="00C968CB" w:rsidP="00C968CB"/>
    <w:p w:rsidR="00C968CB" w:rsidRDefault="00C968CB" w:rsidP="00C968CB">
      <w:pPr>
        <w:numPr>
          <w:ilvl w:val="1"/>
          <w:numId w:val="2"/>
        </w:numPr>
        <w:spacing w:after="0" w:line="276" w:lineRule="auto"/>
        <w:jc w:val="both"/>
      </w:pPr>
      <w:r>
        <w:t>„Akceptace školení“ zahrnuje předání a akceptaci výstupů realizovaných Dodavatelem v rámci etapy „Příprava plánu školení a provedení školení“. „Akceptace školení“ je provedena ke konci etapy „Příprava plánů školení a provedení školení“</w:t>
      </w:r>
      <w:r w:rsidRPr="007602A3">
        <w:t>.</w:t>
      </w:r>
      <w:r>
        <w:t xml:space="preserve"> </w:t>
      </w:r>
      <w:r w:rsidRPr="007602A3">
        <w:t>Následující tabulka uvádí výčet výstupů určených k předání a akceptaci.</w:t>
      </w:r>
    </w:p>
    <w:p w:rsidR="00C968CB" w:rsidRDefault="00C968CB" w:rsidP="00C968CB">
      <w:pPr>
        <w:ind w:left="567"/>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3833"/>
        <w:gridCol w:w="2824"/>
      </w:tblGrid>
      <w:tr w:rsidR="00C968CB" w:rsidRPr="00BA537D" w:rsidTr="00A52EDF">
        <w:trPr>
          <w:tblHeader/>
        </w:trPr>
        <w:tc>
          <w:tcPr>
            <w:tcW w:w="1838" w:type="dxa"/>
          </w:tcPr>
          <w:p w:rsidR="00C968CB" w:rsidRPr="00BA537D" w:rsidRDefault="00C968CB" w:rsidP="00A52EDF">
            <w:pPr>
              <w:rPr>
                <w:b/>
                <w:sz w:val="18"/>
              </w:rPr>
            </w:pPr>
            <w:r w:rsidRPr="00BA537D">
              <w:rPr>
                <w:b/>
                <w:sz w:val="18"/>
              </w:rPr>
              <w:t>Výstup</w:t>
            </w:r>
          </w:p>
        </w:tc>
        <w:tc>
          <w:tcPr>
            <w:tcW w:w="3833" w:type="dxa"/>
          </w:tcPr>
          <w:p w:rsidR="00C968CB" w:rsidRPr="00BA537D" w:rsidRDefault="00C968CB" w:rsidP="00A52EDF">
            <w:pPr>
              <w:rPr>
                <w:b/>
                <w:sz w:val="18"/>
              </w:rPr>
            </w:pPr>
            <w:r w:rsidRPr="00BA537D">
              <w:rPr>
                <w:b/>
                <w:sz w:val="18"/>
              </w:rPr>
              <w:t>Etapa zpracování výstupu</w:t>
            </w:r>
          </w:p>
        </w:tc>
        <w:tc>
          <w:tcPr>
            <w:tcW w:w="2824" w:type="dxa"/>
          </w:tcPr>
          <w:p w:rsidR="00C968CB" w:rsidRPr="00BA537D" w:rsidRDefault="00C968CB" w:rsidP="00A52EDF">
            <w:pPr>
              <w:rPr>
                <w:b/>
                <w:sz w:val="18"/>
              </w:rPr>
            </w:pPr>
            <w:r w:rsidRPr="00BA537D">
              <w:rPr>
                <w:b/>
                <w:sz w:val="18"/>
              </w:rPr>
              <w:t>Typ předání / akceptace</w:t>
            </w:r>
          </w:p>
        </w:tc>
      </w:tr>
      <w:tr w:rsidR="00C968CB" w:rsidRPr="00BA537D" w:rsidTr="00A52EDF">
        <w:tc>
          <w:tcPr>
            <w:tcW w:w="1838" w:type="dxa"/>
          </w:tcPr>
          <w:p w:rsidR="00C968CB" w:rsidRPr="00BA537D" w:rsidRDefault="00C968CB" w:rsidP="00A52EDF">
            <w:pPr>
              <w:rPr>
                <w:sz w:val="18"/>
              </w:rPr>
            </w:pPr>
            <w:r w:rsidRPr="00BA537D">
              <w:rPr>
                <w:sz w:val="18"/>
              </w:rPr>
              <w:t>Školicí materiály</w:t>
            </w:r>
          </w:p>
        </w:tc>
        <w:tc>
          <w:tcPr>
            <w:tcW w:w="3833" w:type="dxa"/>
          </w:tcPr>
          <w:p w:rsidR="00C968CB" w:rsidRPr="00BA537D" w:rsidRDefault="00C968CB" w:rsidP="00A52EDF">
            <w:pPr>
              <w:rPr>
                <w:sz w:val="18"/>
              </w:rPr>
            </w:pPr>
            <w:r w:rsidRPr="00BA537D">
              <w:rPr>
                <w:sz w:val="18"/>
              </w:rPr>
              <w:t>Návrh a implementace specifických rozšíření</w:t>
            </w:r>
          </w:p>
        </w:tc>
        <w:tc>
          <w:tcPr>
            <w:tcW w:w="2824" w:type="dxa"/>
          </w:tcPr>
          <w:p w:rsidR="00C968CB" w:rsidRPr="00BA537D" w:rsidRDefault="00C968CB" w:rsidP="00A52EDF">
            <w:pPr>
              <w:rPr>
                <w:sz w:val="18"/>
              </w:rPr>
            </w:pPr>
            <w:r w:rsidRPr="00BA537D">
              <w:rPr>
                <w:sz w:val="18"/>
              </w:rPr>
              <w:t>Akceptace dokumentu</w:t>
            </w:r>
          </w:p>
        </w:tc>
      </w:tr>
      <w:tr w:rsidR="00C968CB" w:rsidRPr="00BA537D" w:rsidTr="00A52EDF">
        <w:tc>
          <w:tcPr>
            <w:tcW w:w="1838" w:type="dxa"/>
          </w:tcPr>
          <w:p w:rsidR="00C968CB" w:rsidRPr="00BA537D" w:rsidRDefault="00C968CB" w:rsidP="00A52EDF">
            <w:pPr>
              <w:rPr>
                <w:sz w:val="18"/>
              </w:rPr>
            </w:pPr>
            <w:r w:rsidRPr="00BA537D">
              <w:rPr>
                <w:sz w:val="18"/>
              </w:rPr>
              <w:t>Plán školení</w:t>
            </w:r>
          </w:p>
        </w:tc>
        <w:tc>
          <w:tcPr>
            <w:tcW w:w="3833" w:type="dxa"/>
          </w:tcPr>
          <w:p w:rsidR="00C968CB" w:rsidRPr="00BA537D" w:rsidRDefault="00C968CB" w:rsidP="00A52EDF">
            <w:pPr>
              <w:rPr>
                <w:sz w:val="18"/>
              </w:rPr>
            </w:pPr>
            <w:r w:rsidRPr="00BA537D">
              <w:rPr>
                <w:sz w:val="18"/>
              </w:rPr>
              <w:t>Příprava plánu školení a provedení školení</w:t>
            </w:r>
          </w:p>
        </w:tc>
        <w:tc>
          <w:tcPr>
            <w:tcW w:w="2824" w:type="dxa"/>
          </w:tcPr>
          <w:p w:rsidR="00C968CB" w:rsidRPr="00BA537D" w:rsidRDefault="00C968CB" w:rsidP="00A52EDF">
            <w:pPr>
              <w:rPr>
                <w:sz w:val="18"/>
              </w:rPr>
            </w:pPr>
            <w:r w:rsidRPr="00BA537D">
              <w:rPr>
                <w:sz w:val="18"/>
              </w:rPr>
              <w:t>Akceptace dokumentu</w:t>
            </w:r>
          </w:p>
        </w:tc>
      </w:tr>
      <w:tr w:rsidR="00C968CB" w:rsidRPr="00BA537D" w:rsidTr="00A52EDF">
        <w:tc>
          <w:tcPr>
            <w:tcW w:w="1838" w:type="dxa"/>
          </w:tcPr>
          <w:p w:rsidR="00C968CB" w:rsidRPr="00BA537D" w:rsidRDefault="00C968CB" w:rsidP="00A52EDF">
            <w:pPr>
              <w:rPr>
                <w:sz w:val="18"/>
              </w:rPr>
            </w:pPr>
            <w:r w:rsidRPr="00BA537D">
              <w:rPr>
                <w:sz w:val="18"/>
              </w:rPr>
              <w:t>Provedení školení</w:t>
            </w:r>
          </w:p>
        </w:tc>
        <w:tc>
          <w:tcPr>
            <w:tcW w:w="3833" w:type="dxa"/>
          </w:tcPr>
          <w:p w:rsidR="00C968CB" w:rsidRPr="00BA537D" w:rsidRDefault="00C968CB" w:rsidP="00A52EDF">
            <w:pPr>
              <w:rPr>
                <w:sz w:val="18"/>
              </w:rPr>
            </w:pPr>
            <w:r w:rsidRPr="00BA537D">
              <w:rPr>
                <w:sz w:val="18"/>
              </w:rPr>
              <w:t>Příprava plánu školení a provedení školení</w:t>
            </w:r>
          </w:p>
        </w:tc>
        <w:tc>
          <w:tcPr>
            <w:tcW w:w="2824" w:type="dxa"/>
          </w:tcPr>
          <w:p w:rsidR="00C968CB" w:rsidRPr="00BA537D" w:rsidRDefault="00C968CB" w:rsidP="00A52EDF">
            <w:pPr>
              <w:rPr>
                <w:sz w:val="18"/>
              </w:rPr>
            </w:pPr>
            <w:r w:rsidRPr="00BA537D">
              <w:rPr>
                <w:sz w:val="18"/>
              </w:rPr>
              <w:t>Akceptace jednorázové služby</w:t>
            </w:r>
          </w:p>
        </w:tc>
      </w:tr>
    </w:tbl>
    <w:p w:rsidR="00C968CB" w:rsidRDefault="00C968CB" w:rsidP="00C968CB">
      <w:pPr>
        <w:ind w:left="567"/>
      </w:pPr>
    </w:p>
    <w:p w:rsidR="00B7510A" w:rsidRPr="00122386" w:rsidRDefault="00B7510A" w:rsidP="00B7510A"/>
    <w:p w:rsidR="00B7510A" w:rsidRPr="00EE1EA3" w:rsidRDefault="00B7510A" w:rsidP="006D7851">
      <w:pPr>
        <w:pStyle w:val="Nadpis1"/>
      </w:pPr>
      <w:bookmarkStart w:id="74" w:name="_Toc456948941"/>
      <w:r w:rsidRPr="00A956BE">
        <w:t>Podpora a provoz resortního elektronického systému spisové služby na Ministerstvu práce a sociálních věcí</w:t>
      </w:r>
      <w:bookmarkEnd w:id="74"/>
    </w:p>
    <w:p w:rsidR="00B7510A" w:rsidRPr="00EE1EA3" w:rsidRDefault="00B7510A" w:rsidP="006D7851">
      <w:pPr>
        <w:pStyle w:val="Nadpis2"/>
      </w:pPr>
      <w:bookmarkStart w:id="75" w:name="_Toc456948942"/>
      <w:r>
        <w:t>Předmět a podmínky plnění</w:t>
      </w:r>
      <w:bookmarkEnd w:id="75"/>
    </w:p>
    <w:p w:rsidR="00B7510A" w:rsidRDefault="00B7510A" w:rsidP="006D7851">
      <w:pPr>
        <w:numPr>
          <w:ilvl w:val="1"/>
          <w:numId w:val="10"/>
        </w:numPr>
        <w:spacing w:after="0" w:line="276" w:lineRule="auto"/>
        <w:jc w:val="both"/>
      </w:pPr>
      <w:r w:rsidRPr="001422BE">
        <w:t>Předmětem plnění „</w:t>
      </w:r>
      <w:r w:rsidRPr="00A956BE">
        <w:t>Podpora a provoz resortního elektronického systému spisové služby</w:t>
      </w:r>
      <w:r>
        <w:t xml:space="preserve"> (dále jen RESSS)</w:t>
      </w:r>
      <w:r w:rsidRPr="00A956BE">
        <w:t xml:space="preserve"> na Ministerstvu práce a sociálních věcí</w:t>
      </w:r>
      <w:r w:rsidRPr="001422BE">
        <w:t>“ je posk</w:t>
      </w:r>
      <w:r>
        <w:t>ytnutí služeb za účelem podpory a provozu</w:t>
      </w:r>
      <w:r w:rsidRPr="001422BE">
        <w:t xml:space="preserve"> RESSS </w:t>
      </w:r>
      <w:r>
        <w:t xml:space="preserve">pro potřeby </w:t>
      </w:r>
      <w:r w:rsidRPr="001422BE">
        <w:t>produkč</w:t>
      </w:r>
      <w:r>
        <w:t>ního využití, pro potřeby testování a potřeby školení a případná dodávka specifických rozšíření RESSS pro potřeby MPSV.</w:t>
      </w:r>
    </w:p>
    <w:p w:rsidR="00B7510A" w:rsidRDefault="00B7510A" w:rsidP="00B7510A">
      <w:pPr>
        <w:numPr>
          <w:ilvl w:val="1"/>
          <w:numId w:val="2"/>
        </w:numPr>
        <w:spacing w:after="0" w:line="276" w:lineRule="auto"/>
        <w:jc w:val="both"/>
      </w:pPr>
      <w:r>
        <w:t xml:space="preserve">Plnění bude splňovat požadavky kladené na služby, které jsou uvedeny v příloze číslo 4 </w:t>
      </w:r>
      <w:r w:rsidR="00CE3E96">
        <w:t>Rámcov</w:t>
      </w:r>
      <w:r>
        <w:t>é smlouvy Požadavky na služby a sankce.</w:t>
      </w:r>
    </w:p>
    <w:p w:rsidR="00B7510A" w:rsidRDefault="00B7510A" w:rsidP="00B7510A">
      <w:pPr>
        <w:numPr>
          <w:ilvl w:val="1"/>
          <w:numId w:val="2"/>
        </w:numPr>
        <w:spacing w:after="0" w:line="276" w:lineRule="auto"/>
        <w:jc w:val="both"/>
      </w:pPr>
      <w:r>
        <w:t>Níže uvedené služby pokrývají i podporu a provoz těch částí systému, které vzniknou v důsledku rozvoje pro potřeby MPSV realizovaného na základě</w:t>
      </w:r>
      <w:bookmarkStart w:id="76" w:name="_GoBack"/>
      <w:bookmarkEnd w:id="76"/>
      <w:r>
        <w:t xml:space="preserve"> dalších Prováděcích smluv zahrnujících plnění „Rozvoj</w:t>
      </w:r>
      <w:r w:rsidRPr="00765016">
        <w:t xml:space="preserve"> resortního elektronického systému spisové služby</w:t>
      </w:r>
      <w:r>
        <w:t>“ či jako součást řešení změn systému v rámci podpory a provozu RESSS, resp. cena za podporu a provoz takových částí systému je již zahrnuta v ceně za níže uvedené služby.</w:t>
      </w:r>
    </w:p>
    <w:p w:rsidR="00B7510A" w:rsidRDefault="00B7510A" w:rsidP="00B7510A">
      <w:pPr>
        <w:numPr>
          <w:ilvl w:val="1"/>
          <w:numId w:val="2"/>
        </w:numPr>
        <w:spacing w:after="0" w:line="276" w:lineRule="auto"/>
        <w:jc w:val="both"/>
      </w:pPr>
      <w:r>
        <w:t>V rámci podpory a provozu RESSS na MPSV boudou Dodavatelem poskytovány následující skupiny služeb:</w:t>
      </w:r>
    </w:p>
    <w:p w:rsidR="00B7510A" w:rsidRDefault="00B7510A" w:rsidP="00B7510A">
      <w:pPr>
        <w:numPr>
          <w:ilvl w:val="2"/>
          <w:numId w:val="2"/>
        </w:numPr>
        <w:spacing w:after="0" w:line="276" w:lineRule="auto"/>
        <w:jc w:val="both"/>
      </w:pPr>
      <w:bookmarkStart w:id="77" w:name="_Ref445801593"/>
      <w:r>
        <w:t>„Služby provozu produkční instance RESSS“ za účelem provozu RESSS pro produkční využití.</w:t>
      </w:r>
      <w:bookmarkEnd w:id="77"/>
    </w:p>
    <w:p w:rsidR="00B7510A" w:rsidRDefault="00B7510A" w:rsidP="00B7510A">
      <w:pPr>
        <w:numPr>
          <w:ilvl w:val="2"/>
          <w:numId w:val="2"/>
        </w:numPr>
        <w:spacing w:after="0" w:line="276" w:lineRule="auto"/>
        <w:jc w:val="both"/>
      </w:pPr>
      <w:r>
        <w:t>„Služby provozu testovací instance RESSS“ za účelem údržby a připravenosti RESSS pro účely testování.</w:t>
      </w:r>
    </w:p>
    <w:p w:rsidR="00B7510A" w:rsidRDefault="00B7510A" w:rsidP="00B7510A">
      <w:pPr>
        <w:numPr>
          <w:ilvl w:val="2"/>
          <w:numId w:val="2"/>
        </w:numPr>
        <w:spacing w:after="0" w:line="276" w:lineRule="auto"/>
        <w:jc w:val="both"/>
      </w:pPr>
      <w:bookmarkStart w:id="78" w:name="_Ref445801743"/>
      <w:r>
        <w:t>„Služby provozu školící instance RESSS“ za účelem údržby a zajištění připravenosti  RESSS pro účely školení.</w:t>
      </w:r>
      <w:bookmarkEnd w:id="78"/>
    </w:p>
    <w:p w:rsidR="00B7510A" w:rsidRDefault="00B7510A" w:rsidP="00B7510A">
      <w:pPr>
        <w:numPr>
          <w:ilvl w:val="2"/>
          <w:numId w:val="2"/>
        </w:numPr>
        <w:spacing w:after="0" w:line="276" w:lineRule="auto"/>
        <w:jc w:val="both"/>
      </w:pPr>
      <w:bookmarkStart w:id="79" w:name="_Ref445801604"/>
      <w:r>
        <w:t>„Služby podpory produkční instance RESSS“ za účelem řešení mimořádných stavů a události v souvislosti s produkčním využíváním RESSS.</w:t>
      </w:r>
      <w:bookmarkEnd w:id="79"/>
    </w:p>
    <w:p w:rsidR="00B7510A" w:rsidRDefault="00B7510A" w:rsidP="00B7510A">
      <w:pPr>
        <w:numPr>
          <w:ilvl w:val="2"/>
          <w:numId w:val="2"/>
        </w:numPr>
        <w:spacing w:after="0" w:line="276" w:lineRule="auto"/>
        <w:jc w:val="both"/>
      </w:pPr>
      <w:bookmarkStart w:id="80" w:name="_Ref445801753"/>
      <w:r>
        <w:t>„Služby podpory školící instance RESSS“ za účelem řešení mimořádných stavů a událostí v souvislosti s využíváním RESSS pro účely školení.</w:t>
      </w:r>
      <w:bookmarkEnd w:id="80"/>
    </w:p>
    <w:p w:rsidR="00B7510A" w:rsidRDefault="00B7510A" w:rsidP="00B7510A">
      <w:pPr>
        <w:numPr>
          <w:ilvl w:val="2"/>
          <w:numId w:val="2"/>
        </w:numPr>
        <w:spacing w:after="0" w:line="276" w:lineRule="auto"/>
        <w:jc w:val="both"/>
      </w:pPr>
      <w:r>
        <w:t>„Služby školení a vzdělávání“ za účelem průběžného doškolování pracovníků MPSV.</w:t>
      </w:r>
    </w:p>
    <w:p w:rsidR="00B7510A" w:rsidRDefault="00B7510A" w:rsidP="00B7510A">
      <w:pPr>
        <w:numPr>
          <w:ilvl w:val="2"/>
          <w:numId w:val="2"/>
        </w:numPr>
        <w:spacing w:after="0" w:line="276" w:lineRule="auto"/>
        <w:jc w:val="both"/>
      </w:pPr>
      <w:r>
        <w:t>„Služby architektury“ za účelem poskytování součinnosti pro řízení podnikové architektury MPSV v problematice mající vztah k RESSS nasazenému na MPSV.</w:t>
      </w:r>
    </w:p>
    <w:p w:rsidR="00B7510A" w:rsidRDefault="00B7510A" w:rsidP="00B7510A">
      <w:pPr>
        <w:numPr>
          <w:ilvl w:val="2"/>
          <w:numId w:val="2"/>
        </w:numPr>
        <w:spacing w:after="0" w:line="276" w:lineRule="auto"/>
        <w:jc w:val="both"/>
      </w:pPr>
      <w:r>
        <w:t>„S</w:t>
      </w:r>
      <w:r w:rsidRPr="000B2C6F">
        <w:t>lužby řešení změn</w:t>
      </w:r>
      <w:r>
        <w:t xml:space="preserve">“ zajišťující řešení změn systému s ohledem na požadavky plynoucí z legislativního souladu a požadavky MPSV. </w:t>
      </w:r>
    </w:p>
    <w:p w:rsidR="00B7510A" w:rsidRDefault="00B7510A" w:rsidP="00B7510A">
      <w:pPr>
        <w:numPr>
          <w:ilvl w:val="1"/>
          <w:numId w:val="2"/>
        </w:numPr>
        <w:spacing w:after="0" w:line="276" w:lineRule="auto"/>
        <w:jc w:val="both"/>
      </w:pPr>
      <w:r>
        <w:t xml:space="preserve">V rámci skupiny služeb „Služby provozu produkční instance RESSS“ bude Dodavatel poskytovat veškeré služby v požadovaném rozsahu a kvalitě uvedené v příloze číslo 4 </w:t>
      </w:r>
      <w:r w:rsidR="00CE3E96">
        <w:t>Rámcov</w:t>
      </w:r>
      <w:r>
        <w:t>é smlouvy Požadavky na služby a sankce. Služby budou vykonávány ve vztahu k produkční instanci RESSS.</w:t>
      </w:r>
    </w:p>
    <w:p w:rsidR="00B7510A" w:rsidRDefault="00B7510A" w:rsidP="00B7510A">
      <w:pPr>
        <w:numPr>
          <w:ilvl w:val="1"/>
          <w:numId w:val="2"/>
        </w:numPr>
        <w:spacing w:after="0" w:line="276" w:lineRule="auto"/>
        <w:jc w:val="both"/>
      </w:pPr>
      <w:r>
        <w:lastRenderedPageBreak/>
        <w:t xml:space="preserve">V rámci skupiny služeb „Služby provozu testovací instance RESSS“ bude Dodavatel poskytovat vyjmenované služby v požadovaném rozsahu a kvalitě uvedené v příloze číslo 4 </w:t>
      </w:r>
      <w:r w:rsidR="00CE3E96">
        <w:t>Rámcov</w:t>
      </w:r>
      <w:r>
        <w:t>é smlouvy Požadavky na služby a sankce. Služby budou vykonávány ve vztahu k testovací instanci RESSS.</w:t>
      </w:r>
    </w:p>
    <w:p w:rsidR="00B7510A" w:rsidRDefault="00B7510A" w:rsidP="00B7510A">
      <w:pPr>
        <w:numPr>
          <w:ilvl w:val="1"/>
          <w:numId w:val="2"/>
        </w:numPr>
        <w:spacing w:after="0" w:line="276" w:lineRule="auto"/>
        <w:jc w:val="both"/>
      </w:pPr>
      <w:r>
        <w:t xml:space="preserve">V rámci skupiny služeb „Služby provozu školící instance RESSS“ bude Dodavatel poskytovat veškeré služby v požadovaném rozsahu a kvalitě uvedené v příloze číslo 4 </w:t>
      </w:r>
      <w:r w:rsidR="00CE3E96">
        <w:t>Rámcov</w:t>
      </w:r>
      <w:r>
        <w:t>é smlouvy Požadavky na služby a sankce. Služby budou vykonávány ve vztahu ke školící instanci RESSS.</w:t>
      </w:r>
    </w:p>
    <w:p w:rsidR="00B7510A" w:rsidRDefault="00B7510A" w:rsidP="00B7510A">
      <w:pPr>
        <w:numPr>
          <w:ilvl w:val="1"/>
          <w:numId w:val="2"/>
        </w:numPr>
        <w:spacing w:after="0" w:line="276" w:lineRule="auto"/>
        <w:jc w:val="both"/>
      </w:pPr>
      <w:r>
        <w:t xml:space="preserve">V rámci skupiny služeb „Služby podpory produkční instance RESSS“ bude Dodavatel poskytovat veškeré služby v požadovaném rozsahu a kvalitě uvedené v příloze číslo 4 </w:t>
      </w:r>
      <w:r w:rsidR="00CE3E96">
        <w:t>Rámcov</w:t>
      </w:r>
      <w:r>
        <w:t xml:space="preserve">é smlouvy Požadavky na služby a sankce. Služby budou vykonávány ve vztahu </w:t>
      </w:r>
      <w:proofErr w:type="gramStart"/>
      <w:r>
        <w:t>ke</w:t>
      </w:r>
      <w:proofErr w:type="gramEnd"/>
      <w:r>
        <w:t xml:space="preserve"> produkční instanci RESSS.</w:t>
      </w:r>
    </w:p>
    <w:p w:rsidR="00B7510A" w:rsidRDefault="00B7510A" w:rsidP="00B7510A">
      <w:pPr>
        <w:numPr>
          <w:ilvl w:val="1"/>
          <w:numId w:val="2"/>
        </w:numPr>
        <w:spacing w:after="0" w:line="276" w:lineRule="auto"/>
        <w:jc w:val="both"/>
      </w:pPr>
      <w:r>
        <w:t xml:space="preserve">V rámci skupiny služeb „Služby školení a vzdělávání“ bude Dodavatel poskytovat veškeré služby v požadovaném rozsahu a kvalitě uvedené v příloze číslo 4 </w:t>
      </w:r>
      <w:r w:rsidR="00CE3E96">
        <w:t>Rámcov</w:t>
      </w:r>
      <w:r>
        <w:t>é smlouvy Požadavky na služby a sankce. Pro potřeby školení bude využívána školící instance RESSS na MPSV.</w:t>
      </w:r>
    </w:p>
    <w:p w:rsidR="00B7510A" w:rsidRDefault="00B7510A" w:rsidP="00B7510A">
      <w:pPr>
        <w:numPr>
          <w:ilvl w:val="1"/>
          <w:numId w:val="2"/>
        </w:numPr>
        <w:spacing w:after="0" w:line="276" w:lineRule="auto"/>
        <w:jc w:val="both"/>
      </w:pPr>
      <w:r>
        <w:t xml:space="preserve">V rámci skupiny služeb „Služby architektury“ bude Dodavatel poskytovat veškeré služby v požadovaném rozsahu a kvalitě uvedené v příloze číslo 4 </w:t>
      </w:r>
      <w:r w:rsidR="00CE3E96">
        <w:t>Rámcov</w:t>
      </w:r>
      <w:r>
        <w:t>é smlouvy Požadavky na služby a sankce.</w:t>
      </w:r>
    </w:p>
    <w:p w:rsidR="00B7510A" w:rsidRDefault="00B7510A" w:rsidP="00B7510A">
      <w:pPr>
        <w:numPr>
          <w:ilvl w:val="1"/>
          <w:numId w:val="2"/>
        </w:numPr>
        <w:spacing w:after="0" w:line="276" w:lineRule="auto"/>
        <w:jc w:val="both"/>
      </w:pPr>
      <w:r>
        <w:t>V rámci skupiny služeb „S</w:t>
      </w:r>
      <w:r w:rsidRPr="000B2C6F">
        <w:t>lužby řešení změn</w:t>
      </w:r>
      <w:r>
        <w:t xml:space="preserve">“ bude Dodavatel poskytovat veškeré služby v požadovaném rozsahu a </w:t>
      </w:r>
      <w:r w:rsidRPr="0085758D">
        <w:t xml:space="preserve">kvalitě uvedené </w:t>
      </w:r>
      <w:r>
        <w:t xml:space="preserve">v příloze číslo 4 </w:t>
      </w:r>
      <w:r w:rsidR="00CE3E96">
        <w:t>Rámcov</w:t>
      </w:r>
      <w:r>
        <w:t>é smlouvy Požadavky na služby a sankce.</w:t>
      </w:r>
    </w:p>
    <w:p w:rsidR="00B7510A" w:rsidRDefault="00B7510A" w:rsidP="006D7851">
      <w:pPr>
        <w:pStyle w:val="Nadpis2"/>
      </w:pPr>
      <w:bookmarkStart w:id="81" w:name="_Toc456948943"/>
      <w:r>
        <w:t>Termín a místo plnění</w:t>
      </w:r>
      <w:bookmarkEnd w:id="81"/>
    </w:p>
    <w:p w:rsidR="00B7510A" w:rsidRDefault="00BB0068" w:rsidP="00B7510A">
      <w:pPr>
        <w:numPr>
          <w:ilvl w:val="1"/>
          <w:numId w:val="2"/>
        </w:numPr>
        <w:spacing w:after="0" w:line="276" w:lineRule="auto"/>
        <w:jc w:val="both"/>
      </w:pPr>
      <w:r>
        <w:t>Plnění „Podpora a provoz</w:t>
      </w:r>
      <w:r w:rsidR="00B7510A" w:rsidRPr="00E351F5">
        <w:t xml:space="preserve"> resortního elektronického systému </w:t>
      </w:r>
      <w:r w:rsidR="00B7510A">
        <w:t xml:space="preserve">spisové služby </w:t>
      </w:r>
      <w:r w:rsidR="00B7510A" w:rsidRPr="00E351F5">
        <w:t>na Ministerstvu práce a sociálních věcí</w:t>
      </w:r>
      <w:r w:rsidR="00B7510A">
        <w:t xml:space="preserve">“ probíhá po celou dobu trvání </w:t>
      </w:r>
      <w:r w:rsidR="00CE3E96">
        <w:t>Rámcov</w:t>
      </w:r>
      <w:r w:rsidR="00B7510A">
        <w:t>é smlouvy.</w:t>
      </w:r>
    </w:p>
    <w:p w:rsidR="00B7510A" w:rsidRDefault="00B7510A" w:rsidP="00B7510A">
      <w:pPr>
        <w:numPr>
          <w:ilvl w:val="1"/>
          <w:numId w:val="2"/>
        </w:numPr>
        <w:spacing w:after="0" w:line="276" w:lineRule="auto"/>
        <w:jc w:val="both"/>
      </w:pPr>
      <w:r>
        <w:t xml:space="preserve">Místem </w:t>
      </w:r>
      <w:r w:rsidR="00BB0068">
        <w:t>Plnění „Podpora a provoz</w:t>
      </w:r>
      <w:r w:rsidRPr="00E351F5">
        <w:t xml:space="preserve"> resortního elektronického systému </w:t>
      </w:r>
      <w:r>
        <w:t xml:space="preserve">spisové služby </w:t>
      </w:r>
      <w:r w:rsidRPr="00E351F5">
        <w:t>na Ministerstvu práce a sociálních věcí</w:t>
      </w:r>
      <w:r>
        <w:t>“ je primárně sídlo MPSV. V případě plnění skupiny služeb „Služby školení a vzdělávání“ pak území České republiky.</w:t>
      </w:r>
    </w:p>
    <w:p w:rsidR="00B7510A" w:rsidRDefault="00860495" w:rsidP="006D7851">
      <w:pPr>
        <w:pStyle w:val="Nadpis2"/>
      </w:pPr>
      <w:bookmarkStart w:id="82" w:name="_Toc456948944"/>
      <w:r>
        <w:t>Platební podmínky</w:t>
      </w:r>
      <w:bookmarkEnd w:id="82"/>
    </w:p>
    <w:p w:rsidR="00B7510A" w:rsidRDefault="00B7510A" w:rsidP="00B7510A">
      <w:pPr>
        <w:numPr>
          <w:ilvl w:val="1"/>
          <w:numId w:val="2"/>
        </w:numPr>
        <w:spacing w:after="0" w:line="276" w:lineRule="auto"/>
        <w:jc w:val="both"/>
      </w:pPr>
      <w:r>
        <w:t>Cena za plnění „</w:t>
      </w:r>
      <w:r w:rsidRPr="00E351F5">
        <w:t xml:space="preserve">Podpora a provoz resortního elektronického systému </w:t>
      </w:r>
      <w:r>
        <w:t xml:space="preserve">spisové služby </w:t>
      </w:r>
      <w:r w:rsidRPr="00E351F5">
        <w:t>na Ministerstvu práce a sociálních věcí</w:t>
      </w:r>
      <w:r>
        <w:t>“ je cenou jednotkovou za všechny služby, které jsou předmětem plnění, a je cenou za poskytování služeb po dobu jednoho kalendářního měsíce (cena měsíční).</w:t>
      </w:r>
    </w:p>
    <w:p w:rsidR="00B7510A" w:rsidRDefault="00B7510A" w:rsidP="00B7510A">
      <w:pPr>
        <w:numPr>
          <w:ilvl w:val="1"/>
          <w:numId w:val="2"/>
        </w:numPr>
        <w:spacing w:after="0" w:line="276" w:lineRule="auto"/>
        <w:jc w:val="both"/>
      </w:pPr>
      <w:r>
        <w:t xml:space="preserve">Platební (fakturační) milníky, resp. </w:t>
      </w:r>
      <w:r w:rsidR="00860495">
        <w:t>Platební podmínky</w:t>
      </w:r>
      <w:r>
        <w:t xml:space="preserve"> pro plnění „</w:t>
      </w:r>
      <w:r w:rsidRPr="00E351F5">
        <w:t xml:space="preserve">Podpora a provoz resortního elektronického systému </w:t>
      </w:r>
      <w:r>
        <w:t xml:space="preserve">spisové služby </w:t>
      </w:r>
      <w:r w:rsidRPr="00E351F5">
        <w:t>na Ministerstvu práce a sociálních věcí</w:t>
      </w:r>
      <w:r>
        <w:t xml:space="preserve">“ jsou dány </w:t>
      </w:r>
      <w:r w:rsidR="00CE3E96">
        <w:t>Rámcov</w:t>
      </w:r>
      <w:r>
        <w:t>ou smlouvou.</w:t>
      </w:r>
    </w:p>
    <w:p w:rsidR="00B7510A" w:rsidRDefault="00B7510A" w:rsidP="006D7851">
      <w:pPr>
        <w:pStyle w:val="Nadpis2"/>
      </w:pPr>
      <w:bookmarkStart w:id="83" w:name="_Toc456948945"/>
      <w:r>
        <w:t>Předání, převzetí a akceptace plnění</w:t>
      </w:r>
      <w:bookmarkEnd w:id="83"/>
    </w:p>
    <w:p w:rsidR="00B7510A" w:rsidRDefault="00B7510A" w:rsidP="00B7510A">
      <w:pPr>
        <w:numPr>
          <w:ilvl w:val="1"/>
          <w:numId w:val="2"/>
        </w:numPr>
        <w:spacing w:after="0" w:line="276" w:lineRule="auto"/>
        <w:jc w:val="both"/>
      </w:pPr>
      <w:r>
        <w:t>Akceptace plnění „</w:t>
      </w:r>
      <w:r w:rsidRPr="00E351F5">
        <w:t xml:space="preserve">Podpora a provoz resortního elektronického systému </w:t>
      </w:r>
      <w:r>
        <w:t xml:space="preserve">spisové služby </w:t>
      </w:r>
      <w:r w:rsidRPr="00E351F5">
        <w:t>na Ministerstvu práce a sociálních věcí</w:t>
      </w:r>
      <w:r>
        <w:t>“ probíhá na měsíční bázi, způsobem uvedeným v </w:t>
      </w:r>
      <w:r w:rsidR="00CE3E96">
        <w:t>Rámcov</w:t>
      </w:r>
      <w:r>
        <w:t>é smlouvě jako „Akceptace průběžné služby“.</w:t>
      </w:r>
    </w:p>
    <w:p w:rsidR="00B7510A" w:rsidRPr="00BD5E41" w:rsidRDefault="00B7510A" w:rsidP="00B7510A">
      <w:pPr>
        <w:numPr>
          <w:ilvl w:val="1"/>
          <w:numId w:val="2"/>
        </w:numPr>
        <w:spacing w:after="0" w:line="276" w:lineRule="auto"/>
        <w:jc w:val="both"/>
      </w:pPr>
      <w:r>
        <w:t>Modely a dokumentace vytvářené v rámci plnění jsou akceptovány</w:t>
      </w:r>
      <w:r w:rsidRPr="00BD5E41">
        <w:t xml:space="preserve"> formou „Akceptace dokumentu“ v souladu s </w:t>
      </w:r>
      <w:r w:rsidR="00CE3E96">
        <w:t>Rámcov</w:t>
      </w:r>
      <w:r w:rsidRPr="00BD5E41">
        <w:t>ou smlouvou.</w:t>
      </w:r>
    </w:p>
    <w:p w:rsidR="00B7510A" w:rsidRPr="009041A1" w:rsidRDefault="00B7510A" w:rsidP="00B7510A">
      <w:pPr>
        <w:numPr>
          <w:ilvl w:val="1"/>
          <w:numId w:val="2"/>
        </w:numPr>
        <w:spacing w:after="0" w:line="276" w:lineRule="auto"/>
        <w:jc w:val="both"/>
      </w:pPr>
      <w:r w:rsidRPr="00BD5E41">
        <w:t>Změny RESSS realizované v rámci skupiny služeb „Služby řešení změn“ jsou akceptovány formou „Akceptace softwarového díla“ v souladu s </w:t>
      </w:r>
      <w:r w:rsidR="00CE3E96">
        <w:t>Rámcov</w:t>
      </w:r>
      <w:r w:rsidRPr="00BD5E41">
        <w:t>ou smlouvou.</w:t>
      </w:r>
    </w:p>
    <w:p w:rsidR="00EB55CE" w:rsidRDefault="00EB55CE" w:rsidP="00EB55CE"/>
    <w:p w:rsidR="00EB1418" w:rsidRPr="00EE1EA3" w:rsidRDefault="00EB1418" w:rsidP="00EB1418">
      <w:pPr>
        <w:pStyle w:val="Nadpis1"/>
      </w:pPr>
      <w:bookmarkStart w:id="84" w:name="_Toc456948946"/>
      <w:r w:rsidRPr="00A956BE">
        <w:lastRenderedPageBreak/>
        <w:t xml:space="preserve">Podpora a provoz resortního elektronického systému spisové služby na </w:t>
      </w:r>
      <w:r>
        <w:t>Úřadu práce České republiky</w:t>
      </w:r>
      <w:bookmarkEnd w:id="84"/>
    </w:p>
    <w:p w:rsidR="00EB1418" w:rsidRPr="00EE1EA3" w:rsidRDefault="00EB1418" w:rsidP="00EB1418">
      <w:pPr>
        <w:pStyle w:val="Nadpis2"/>
      </w:pPr>
      <w:bookmarkStart w:id="85" w:name="_Toc456948947"/>
      <w:r>
        <w:t>Předmět a podmínky plnění</w:t>
      </w:r>
      <w:bookmarkEnd w:id="85"/>
    </w:p>
    <w:p w:rsidR="00EB1418" w:rsidRDefault="00EB1418" w:rsidP="00EB1418">
      <w:pPr>
        <w:numPr>
          <w:ilvl w:val="1"/>
          <w:numId w:val="12"/>
        </w:numPr>
        <w:spacing w:after="0" w:line="276" w:lineRule="auto"/>
        <w:jc w:val="both"/>
      </w:pPr>
      <w:r w:rsidRPr="001422BE">
        <w:t>Předmětem plnění „</w:t>
      </w:r>
      <w:r w:rsidRPr="00A956BE">
        <w:t>Podpora a provoz resortního elektronického systému spisové služby</w:t>
      </w:r>
      <w:r>
        <w:t xml:space="preserve"> (dále jen RESSS)</w:t>
      </w:r>
      <w:r w:rsidRPr="00A956BE">
        <w:t xml:space="preserve"> na </w:t>
      </w:r>
      <w:r>
        <w:t>Úřadu práce České republiky</w:t>
      </w:r>
      <w:r w:rsidRPr="001422BE">
        <w:t>“ je posk</w:t>
      </w:r>
      <w:r>
        <w:t>ytnutí služeb za účelem podpory a provozu</w:t>
      </w:r>
      <w:r w:rsidRPr="001422BE">
        <w:t xml:space="preserve"> RESSS </w:t>
      </w:r>
      <w:r>
        <w:t xml:space="preserve">pro potřeby </w:t>
      </w:r>
      <w:r w:rsidRPr="001422BE">
        <w:t>produkč</w:t>
      </w:r>
      <w:r>
        <w:t>ního využití, pro potřeby testování a potřeby školení a případná dodávka specifických rozšíření RESSS pro potřeby ÚP.</w:t>
      </w:r>
    </w:p>
    <w:p w:rsidR="00EB1418" w:rsidRDefault="00EB1418" w:rsidP="00EB1418">
      <w:pPr>
        <w:numPr>
          <w:ilvl w:val="1"/>
          <w:numId w:val="2"/>
        </w:numPr>
        <w:spacing w:after="0" w:line="276" w:lineRule="auto"/>
        <w:jc w:val="both"/>
      </w:pPr>
      <w:r>
        <w:t>Plnění bude splňovat požadavky kladené na služby, které jsou uvedeny v příloze číslo 4 Rámcové smlouvy Požadavky na služby a sankce.</w:t>
      </w:r>
    </w:p>
    <w:p w:rsidR="00EB1418" w:rsidRDefault="00EB1418" w:rsidP="00EB1418">
      <w:pPr>
        <w:numPr>
          <w:ilvl w:val="1"/>
          <w:numId w:val="2"/>
        </w:numPr>
        <w:spacing w:after="0" w:line="276" w:lineRule="auto"/>
        <w:jc w:val="both"/>
      </w:pPr>
      <w:r>
        <w:t>Níže uvedené služby pokrývají i podporu a provoz těch částí systému, které vzniknou v důsledku rozvoje pro potřeby ÚP realizovaného na základě dalších Prováděcích smluv zahrnujících plnění „Rozvoj</w:t>
      </w:r>
      <w:r w:rsidRPr="00765016">
        <w:t xml:space="preserve"> resortního elektronického systému spisové služby</w:t>
      </w:r>
      <w:r>
        <w:t>“ či jako součást řešení změn systému v rámci podpory a provozu RESSS, resp. cena za podporu a provoz takových částí systému je již zahrnuta v ceně za níže uvedené služby.</w:t>
      </w:r>
    </w:p>
    <w:p w:rsidR="00EB1418" w:rsidRDefault="00EB1418" w:rsidP="00EB1418">
      <w:pPr>
        <w:numPr>
          <w:ilvl w:val="1"/>
          <w:numId w:val="2"/>
        </w:numPr>
        <w:spacing w:after="0" w:line="276" w:lineRule="auto"/>
        <w:jc w:val="both"/>
      </w:pPr>
      <w:r>
        <w:t>V rámci podpory a provozu RESSS na ÚP boudou Dodavatelem poskytovány následující skupiny služeb:</w:t>
      </w:r>
    </w:p>
    <w:p w:rsidR="00EB1418" w:rsidRDefault="00EB1418" w:rsidP="00EB1418">
      <w:pPr>
        <w:numPr>
          <w:ilvl w:val="2"/>
          <w:numId w:val="2"/>
        </w:numPr>
        <w:spacing w:after="0" w:line="276" w:lineRule="auto"/>
        <w:jc w:val="both"/>
      </w:pPr>
      <w:r>
        <w:t>„Služby provozu produkční instance RESSS“ za účelem provozu RESSS pro produkční využití.</w:t>
      </w:r>
    </w:p>
    <w:p w:rsidR="00EB1418" w:rsidRDefault="00EB1418" w:rsidP="00EB1418">
      <w:pPr>
        <w:numPr>
          <w:ilvl w:val="2"/>
          <w:numId w:val="2"/>
        </w:numPr>
        <w:spacing w:after="0" w:line="276" w:lineRule="auto"/>
        <w:jc w:val="both"/>
      </w:pPr>
      <w:r>
        <w:t>„Služby provozu testovací instance RESSS“ za účelem údržby a připravenosti RESSS pro účely testování.</w:t>
      </w:r>
    </w:p>
    <w:p w:rsidR="00EB1418" w:rsidRDefault="00EB1418" w:rsidP="00EB1418">
      <w:pPr>
        <w:numPr>
          <w:ilvl w:val="2"/>
          <w:numId w:val="2"/>
        </w:numPr>
        <w:spacing w:after="0" w:line="276" w:lineRule="auto"/>
        <w:jc w:val="both"/>
      </w:pPr>
      <w:r>
        <w:t>„Služby provozu školící instance RESSS“ za účelem údržby a zajištění připravenosti  RESSS pro účely školení.</w:t>
      </w:r>
    </w:p>
    <w:p w:rsidR="00EB1418" w:rsidRDefault="00EB1418" w:rsidP="00EB1418">
      <w:pPr>
        <w:numPr>
          <w:ilvl w:val="2"/>
          <w:numId w:val="2"/>
        </w:numPr>
        <w:spacing w:after="0" w:line="276" w:lineRule="auto"/>
        <w:jc w:val="both"/>
      </w:pPr>
      <w:r>
        <w:t>„Služby podpory produkční instance RESSS“ za účelem řešení mimořádných stavů a události v souvislosti s produkčním využíváním RESSS.</w:t>
      </w:r>
    </w:p>
    <w:p w:rsidR="00EB1418" w:rsidRDefault="00EB1418" w:rsidP="00EB1418">
      <w:pPr>
        <w:numPr>
          <w:ilvl w:val="2"/>
          <w:numId w:val="2"/>
        </w:numPr>
        <w:spacing w:after="0" w:line="276" w:lineRule="auto"/>
        <w:jc w:val="both"/>
      </w:pPr>
      <w:r>
        <w:t>„Služby podpory školící instance RESSS“ za účelem řešení mimořádných stavů a událostí v souvislosti s využíváním RESSS pro účely školení.</w:t>
      </w:r>
    </w:p>
    <w:p w:rsidR="00EB1418" w:rsidRDefault="00EB1418" w:rsidP="00EB1418">
      <w:pPr>
        <w:numPr>
          <w:ilvl w:val="2"/>
          <w:numId w:val="2"/>
        </w:numPr>
        <w:spacing w:after="0" w:line="276" w:lineRule="auto"/>
        <w:jc w:val="both"/>
      </w:pPr>
      <w:r>
        <w:t>„Služby školení a vzdělávání“ za účelem průběžného doškolování pracovníků ÚP.</w:t>
      </w:r>
    </w:p>
    <w:p w:rsidR="00EB1418" w:rsidRDefault="00EB1418" w:rsidP="00EB1418">
      <w:pPr>
        <w:numPr>
          <w:ilvl w:val="2"/>
          <w:numId w:val="2"/>
        </w:numPr>
        <w:spacing w:after="0" w:line="276" w:lineRule="auto"/>
        <w:jc w:val="both"/>
      </w:pPr>
      <w:r>
        <w:t>„Služby architektury“ za účelem poskytování součinnosti pro řízení podnikové architektury ÚP v problematice mající vztah k RESSS nasazenému na ÚP.</w:t>
      </w:r>
    </w:p>
    <w:p w:rsidR="00EB1418" w:rsidRDefault="00EB1418" w:rsidP="00EB1418">
      <w:pPr>
        <w:numPr>
          <w:ilvl w:val="2"/>
          <w:numId w:val="2"/>
        </w:numPr>
        <w:spacing w:after="0" w:line="276" w:lineRule="auto"/>
        <w:jc w:val="both"/>
      </w:pPr>
      <w:r>
        <w:t>„S</w:t>
      </w:r>
      <w:r w:rsidRPr="000B2C6F">
        <w:t>lužby řešení změn</w:t>
      </w:r>
      <w:r>
        <w:t xml:space="preserve">“ zajišťující řešení změn systému s ohledem na požadavky plynoucí z legislativního souladu a požadavky ÚP. </w:t>
      </w:r>
    </w:p>
    <w:p w:rsidR="00EB1418" w:rsidRDefault="00EB1418" w:rsidP="00EB1418">
      <w:pPr>
        <w:numPr>
          <w:ilvl w:val="1"/>
          <w:numId w:val="2"/>
        </w:numPr>
        <w:spacing w:after="0" w:line="276" w:lineRule="auto"/>
        <w:jc w:val="both"/>
      </w:pPr>
      <w:r>
        <w:t>V rámci skupiny služeb „Služby provozu produkční instance RESSS“ bude Dodavatel poskytovat veškeré služby v požadovaném rozsahu a kvalitě uvedené v příloze číslo 4 Rámcové smlouvy Požadavky na služby a sankce. Služby budou vykonávány ve vztahu k produkční instanci RESSS.</w:t>
      </w:r>
    </w:p>
    <w:p w:rsidR="00EB1418" w:rsidRDefault="00EB1418" w:rsidP="00EB1418">
      <w:pPr>
        <w:numPr>
          <w:ilvl w:val="1"/>
          <w:numId w:val="2"/>
        </w:numPr>
        <w:spacing w:after="0" w:line="276" w:lineRule="auto"/>
        <w:jc w:val="both"/>
      </w:pPr>
      <w:r>
        <w:t>V rámci skupiny služeb „Služby provozu testovací instance RESSS“ bude Dodavatel poskytovat vyjmenované služby v požadovaném rozsahu a kvalitě uvedené v příloze číslo 4 Rámcové smlouvy Požadavky na služby a sankce. Služby budou vykonávány ve vztahu k testovací instanci RESSS.</w:t>
      </w:r>
    </w:p>
    <w:p w:rsidR="00EB1418" w:rsidRDefault="00EB1418" w:rsidP="00EB1418">
      <w:pPr>
        <w:numPr>
          <w:ilvl w:val="1"/>
          <w:numId w:val="2"/>
        </w:numPr>
        <w:spacing w:after="0" w:line="276" w:lineRule="auto"/>
        <w:jc w:val="both"/>
      </w:pPr>
      <w:r>
        <w:t>V rámci skupiny služeb „Služby provozu školící instance RESSS“ bude Dodavatel poskytovat veškeré služby v požadovaném rozsahu a kvalitě uvedené v příloze číslo 4 Rámcové smlouvy Požadavky na služby a sankce. Služby budou vykonávány ve vztahu ke školící instanci RESSS.</w:t>
      </w:r>
    </w:p>
    <w:p w:rsidR="00EB1418" w:rsidRDefault="00EB1418" w:rsidP="00EB1418">
      <w:pPr>
        <w:numPr>
          <w:ilvl w:val="1"/>
          <w:numId w:val="2"/>
        </w:numPr>
        <w:spacing w:after="0" w:line="276" w:lineRule="auto"/>
        <w:jc w:val="both"/>
      </w:pPr>
      <w:r>
        <w:t xml:space="preserve">V rámci skupiny služeb „Služby podpory produkční instance RESSS“ bude Dodavatel poskytovat veškeré služby v požadovaném rozsahu a kvalitě uvedené v příloze číslo 4 Rámcové smlouvy Požadavky na služby a sankce. Služby budou vykonávány ve vztahu </w:t>
      </w:r>
      <w:proofErr w:type="gramStart"/>
      <w:r>
        <w:t>ke</w:t>
      </w:r>
      <w:proofErr w:type="gramEnd"/>
      <w:r>
        <w:t xml:space="preserve"> produkční instanci RESSS.</w:t>
      </w:r>
    </w:p>
    <w:p w:rsidR="00EB1418" w:rsidRDefault="00EB1418" w:rsidP="00EB1418">
      <w:pPr>
        <w:numPr>
          <w:ilvl w:val="1"/>
          <w:numId w:val="2"/>
        </w:numPr>
        <w:spacing w:after="0" w:line="276" w:lineRule="auto"/>
        <w:jc w:val="both"/>
      </w:pPr>
      <w:r>
        <w:t>V rámci skupiny služeb „Služby školení a vzdělávání“ bude Dodavatel poskytovat veškeré služby v požadovaném rozsahu a kvalitě uvedené v příloze číslo 4 Rámcové smlouvy Požadavky na služby a sankce. Pro potřeby školení bude využívána školící instance RESSS na ÚP.</w:t>
      </w:r>
    </w:p>
    <w:p w:rsidR="00EB1418" w:rsidRDefault="00EB1418" w:rsidP="00EB1418">
      <w:pPr>
        <w:numPr>
          <w:ilvl w:val="1"/>
          <w:numId w:val="2"/>
        </w:numPr>
        <w:spacing w:after="0" w:line="276" w:lineRule="auto"/>
        <w:jc w:val="both"/>
      </w:pPr>
      <w:r>
        <w:lastRenderedPageBreak/>
        <w:t>V rámci skupiny služeb „Služby architektury“ bude Dodavatel poskytovat veškeré služby v požadovaném rozsahu a kvalitě uvedené v příloze číslo 4 Rámcové smlouvy Požadavky na služby a sankce.</w:t>
      </w:r>
    </w:p>
    <w:p w:rsidR="00EB1418" w:rsidRDefault="00EB1418" w:rsidP="00EB1418">
      <w:pPr>
        <w:numPr>
          <w:ilvl w:val="1"/>
          <w:numId w:val="2"/>
        </w:numPr>
        <w:spacing w:after="0" w:line="276" w:lineRule="auto"/>
        <w:jc w:val="both"/>
      </w:pPr>
      <w:r>
        <w:t>V rámci skupiny služeb „S</w:t>
      </w:r>
      <w:r w:rsidRPr="000B2C6F">
        <w:t>lužby řešení změn</w:t>
      </w:r>
      <w:r>
        <w:t xml:space="preserve">“ bude Dodavatel poskytovat veškeré služby v požadovaném rozsahu a </w:t>
      </w:r>
      <w:r w:rsidRPr="0085758D">
        <w:t xml:space="preserve">kvalitě uvedené </w:t>
      </w:r>
      <w:r>
        <w:t>v příloze číslo 4 Rámcové smlouvy Požadavky na služby a sankce.</w:t>
      </w:r>
    </w:p>
    <w:p w:rsidR="00EB1418" w:rsidRDefault="00EB1418" w:rsidP="00EB1418">
      <w:pPr>
        <w:pStyle w:val="Nadpis2"/>
      </w:pPr>
      <w:bookmarkStart w:id="86" w:name="_Toc456948948"/>
      <w:r>
        <w:t>Termín a místo plnění</w:t>
      </w:r>
      <w:bookmarkEnd w:id="86"/>
    </w:p>
    <w:p w:rsidR="00EB1418" w:rsidRDefault="00EB1418" w:rsidP="00EB1418">
      <w:pPr>
        <w:numPr>
          <w:ilvl w:val="1"/>
          <w:numId w:val="2"/>
        </w:numPr>
        <w:spacing w:after="0" w:line="276" w:lineRule="auto"/>
        <w:jc w:val="both"/>
      </w:pPr>
      <w:r>
        <w:t>Plnění „Podpora a provoz</w:t>
      </w:r>
      <w:r w:rsidRPr="00E351F5">
        <w:t xml:space="preserve"> resortního elektronického systému </w:t>
      </w:r>
      <w:r>
        <w:t xml:space="preserve">spisové služby </w:t>
      </w:r>
      <w:r w:rsidRPr="00E351F5">
        <w:t xml:space="preserve">na </w:t>
      </w:r>
      <w:r>
        <w:t>Úřadu práce České republiky“ probíhá po celou dobu trvání Rámcové smlouvy.</w:t>
      </w:r>
    </w:p>
    <w:p w:rsidR="00EB1418" w:rsidRDefault="00EB1418" w:rsidP="00EB1418">
      <w:pPr>
        <w:numPr>
          <w:ilvl w:val="1"/>
          <w:numId w:val="2"/>
        </w:numPr>
        <w:spacing w:after="0" w:line="276" w:lineRule="auto"/>
        <w:jc w:val="both"/>
      </w:pPr>
      <w:r>
        <w:t>Místem Plnění „Podpora a provoz</w:t>
      </w:r>
      <w:r w:rsidRPr="00E351F5">
        <w:t xml:space="preserve"> resortního elektronického systému </w:t>
      </w:r>
      <w:r>
        <w:t xml:space="preserve">spisové služby </w:t>
      </w:r>
      <w:r w:rsidRPr="00E351F5">
        <w:t xml:space="preserve">na </w:t>
      </w:r>
      <w:r>
        <w:t>Úřadu práce České republiky“ je primárně sídlo ÚP. V případě plnění skupiny služeb „Služby školení a vzdělávání“ pak území České republiky.</w:t>
      </w:r>
    </w:p>
    <w:p w:rsidR="00EB1418" w:rsidRDefault="00EB1418" w:rsidP="00EB1418">
      <w:pPr>
        <w:pStyle w:val="Nadpis2"/>
      </w:pPr>
      <w:bookmarkStart w:id="87" w:name="_Toc456948949"/>
      <w:r>
        <w:t>Platební podmínky</w:t>
      </w:r>
      <w:bookmarkEnd w:id="87"/>
    </w:p>
    <w:p w:rsidR="00EB1418" w:rsidRDefault="00EB1418" w:rsidP="00EB1418">
      <w:pPr>
        <w:numPr>
          <w:ilvl w:val="1"/>
          <w:numId w:val="2"/>
        </w:numPr>
        <w:spacing w:after="0" w:line="276" w:lineRule="auto"/>
        <w:jc w:val="both"/>
      </w:pPr>
      <w:r>
        <w:t>Cena za plnění „</w:t>
      </w:r>
      <w:r w:rsidRPr="00E351F5">
        <w:t xml:space="preserve">Podpora a provoz resortního elektronického systému </w:t>
      </w:r>
      <w:r>
        <w:t xml:space="preserve">spisové služby </w:t>
      </w:r>
      <w:r w:rsidRPr="00E351F5">
        <w:t xml:space="preserve">na </w:t>
      </w:r>
      <w:r>
        <w:t>Úřadu práce České republiky“ je cenou jednotkovou za všechny služby, které jsou předmětem plnění, a je cenou za poskytování služeb po dobu jednoho kalendářního měsíce (cena měsíční).</w:t>
      </w:r>
    </w:p>
    <w:p w:rsidR="00EB1418" w:rsidRDefault="00EB1418" w:rsidP="00EB1418">
      <w:pPr>
        <w:numPr>
          <w:ilvl w:val="1"/>
          <w:numId w:val="2"/>
        </w:numPr>
        <w:spacing w:after="0" w:line="276" w:lineRule="auto"/>
        <w:jc w:val="both"/>
      </w:pPr>
      <w:r>
        <w:t>Platební (fakturační) milníky, resp. Platební podmínky pro plnění „</w:t>
      </w:r>
      <w:r w:rsidRPr="00E351F5">
        <w:t xml:space="preserve">Podpora a provoz resortního elektronického systému </w:t>
      </w:r>
      <w:r>
        <w:t xml:space="preserve">spisové služby </w:t>
      </w:r>
      <w:r w:rsidRPr="00E351F5">
        <w:t xml:space="preserve">na </w:t>
      </w:r>
      <w:r>
        <w:t>Úřadu práce České republiky“ jsou dány Rámcovou smlouvou.</w:t>
      </w:r>
    </w:p>
    <w:p w:rsidR="00EB1418" w:rsidRDefault="00EB1418" w:rsidP="00EB1418">
      <w:pPr>
        <w:pStyle w:val="Nadpis2"/>
      </w:pPr>
      <w:bookmarkStart w:id="88" w:name="_Toc456948950"/>
      <w:r>
        <w:t>Předání, převzetí a akceptace plnění</w:t>
      </w:r>
      <w:bookmarkEnd w:id="88"/>
    </w:p>
    <w:p w:rsidR="00EB1418" w:rsidRDefault="00EB1418" w:rsidP="00EB1418">
      <w:pPr>
        <w:numPr>
          <w:ilvl w:val="1"/>
          <w:numId w:val="2"/>
        </w:numPr>
        <w:spacing w:after="0" w:line="276" w:lineRule="auto"/>
        <w:jc w:val="both"/>
      </w:pPr>
      <w:r>
        <w:t>Akceptace plnění „</w:t>
      </w:r>
      <w:r w:rsidRPr="00E351F5">
        <w:t xml:space="preserve">Podpora a provoz resortního elektronického systému </w:t>
      </w:r>
      <w:r>
        <w:t xml:space="preserve">spisové služby </w:t>
      </w:r>
      <w:r w:rsidRPr="00E351F5">
        <w:t xml:space="preserve">na </w:t>
      </w:r>
      <w:r>
        <w:t>Úřadu práce České republiky“ probíhá na měsíční bázi, způsobem uvedeným v Rámcové smlouvě jako „Akceptace průběžné služby“.</w:t>
      </w:r>
    </w:p>
    <w:p w:rsidR="00EB1418" w:rsidRPr="00BD5E41" w:rsidRDefault="00EB1418" w:rsidP="00EB1418">
      <w:pPr>
        <w:numPr>
          <w:ilvl w:val="1"/>
          <w:numId w:val="2"/>
        </w:numPr>
        <w:spacing w:after="0" w:line="276" w:lineRule="auto"/>
        <w:jc w:val="both"/>
      </w:pPr>
      <w:r>
        <w:t>Modely a dokumentace vytvářené v rámci plnění jsou akceptovány</w:t>
      </w:r>
      <w:r w:rsidRPr="00BD5E41">
        <w:t xml:space="preserve"> formou „Akceptace dokumentu“ v souladu s </w:t>
      </w:r>
      <w:r>
        <w:t>Rámcov</w:t>
      </w:r>
      <w:r w:rsidRPr="00BD5E41">
        <w:t>ou smlouvou.</w:t>
      </w:r>
    </w:p>
    <w:p w:rsidR="00EB1418" w:rsidRPr="009041A1" w:rsidRDefault="00EB1418" w:rsidP="00EB1418">
      <w:pPr>
        <w:numPr>
          <w:ilvl w:val="1"/>
          <w:numId w:val="2"/>
        </w:numPr>
        <w:spacing w:after="0" w:line="276" w:lineRule="auto"/>
        <w:jc w:val="both"/>
      </w:pPr>
      <w:r w:rsidRPr="00BD5E41">
        <w:t>Změny RESSS realizované v rámci skupiny služeb „Služby řešení změn“ jsou akceptovány formou „Akceptace softwarového díla“ v souladu s </w:t>
      </w:r>
      <w:r>
        <w:t>Rámcov</w:t>
      </w:r>
      <w:r w:rsidRPr="00BD5E41">
        <w:t>ou smlouvou.</w:t>
      </w:r>
    </w:p>
    <w:p w:rsidR="00EB1418" w:rsidRDefault="00EB1418" w:rsidP="00EB55CE"/>
    <w:p w:rsidR="00B7510A" w:rsidRPr="00EE1EA3" w:rsidRDefault="00B7510A" w:rsidP="006D7851">
      <w:pPr>
        <w:pStyle w:val="Nadpis1"/>
      </w:pPr>
      <w:bookmarkStart w:id="89" w:name="_Toc456948951"/>
      <w:r w:rsidRPr="00A956BE">
        <w:t xml:space="preserve">Podpora a provoz resortního elektronického systému spisové služby na </w:t>
      </w:r>
      <w:r>
        <w:t>České správě sociálního zabezpečení</w:t>
      </w:r>
      <w:bookmarkEnd w:id="89"/>
    </w:p>
    <w:p w:rsidR="00B7510A" w:rsidRPr="00EE1EA3" w:rsidRDefault="00B7510A" w:rsidP="006D7851">
      <w:pPr>
        <w:pStyle w:val="Nadpis2"/>
      </w:pPr>
      <w:bookmarkStart w:id="90" w:name="_Toc456948952"/>
      <w:r>
        <w:t>Předmět a podmínky plnění</w:t>
      </w:r>
      <w:bookmarkEnd w:id="90"/>
    </w:p>
    <w:p w:rsidR="00B7510A" w:rsidRDefault="00B7510A" w:rsidP="006D7851">
      <w:pPr>
        <w:numPr>
          <w:ilvl w:val="1"/>
          <w:numId w:val="11"/>
        </w:numPr>
        <w:spacing w:after="0" w:line="276" w:lineRule="auto"/>
        <w:jc w:val="both"/>
      </w:pPr>
      <w:r w:rsidRPr="001422BE">
        <w:t>Předmětem plnění „</w:t>
      </w:r>
      <w:r w:rsidRPr="00A956BE">
        <w:t>Podpora a provoz resortního elektronického systému spisové služby</w:t>
      </w:r>
      <w:r>
        <w:t xml:space="preserve"> (dále jen RESSS)</w:t>
      </w:r>
      <w:r w:rsidRPr="00A956BE">
        <w:t xml:space="preserve"> na </w:t>
      </w:r>
      <w:r>
        <w:t>České správě sociálního zabezpečení</w:t>
      </w:r>
      <w:r w:rsidRPr="001422BE">
        <w:t>“ je posk</w:t>
      </w:r>
      <w:r>
        <w:t>ytnutí služeb za účelem podpory a provozu</w:t>
      </w:r>
      <w:r w:rsidRPr="001422BE">
        <w:t xml:space="preserve"> RESSS </w:t>
      </w:r>
      <w:r>
        <w:t xml:space="preserve">pro potřeby </w:t>
      </w:r>
      <w:r w:rsidRPr="001422BE">
        <w:t>produkč</w:t>
      </w:r>
      <w:r>
        <w:t>ního využití, pro potřeby testování a potřeby školení a případná dodávka specifických rozšíření RESSS pro potřeby ČSSZ.</w:t>
      </w:r>
    </w:p>
    <w:p w:rsidR="00B7510A" w:rsidRDefault="00B7510A" w:rsidP="00B7510A">
      <w:pPr>
        <w:numPr>
          <w:ilvl w:val="1"/>
          <w:numId w:val="2"/>
        </w:numPr>
        <w:spacing w:after="0" w:line="276" w:lineRule="auto"/>
        <w:jc w:val="both"/>
      </w:pPr>
      <w:r>
        <w:t xml:space="preserve">Plnění bude splňovat požadavky kladené na služby, které jsou uvedeny v příloze číslo 4 </w:t>
      </w:r>
      <w:r w:rsidR="00CE3E96">
        <w:t>Rámcov</w:t>
      </w:r>
      <w:r>
        <w:t>é smlouvy Požadavky na služby a sankce.</w:t>
      </w:r>
    </w:p>
    <w:p w:rsidR="00B7510A" w:rsidRDefault="00B7510A" w:rsidP="00B7510A">
      <w:pPr>
        <w:numPr>
          <w:ilvl w:val="1"/>
          <w:numId w:val="2"/>
        </w:numPr>
        <w:spacing w:after="0" w:line="276" w:lineRule="auto"/>
        <w:jc w:val="both"/>
      </w:pPr>
      <w:r>
        <w:t>Níže uvedené služby pokrývají i podporu a provoz těch částí systému, které vzniknou v důsledku rozvoje pro potřeby ČSSZ realizovaného na základě dalších Prováděcích smluv zahrnujících plnění „Rozvoj</w:t>
      </w:r>
      <w:r w:rsidRPr="00765016">
        <w:t xml:space="preserve"> resortního elektronického systému spisové služby</w:t>
      </w:r>
      <w:r>
        <w:t>“ či jako součást řešení změn systému v rámci podpory a provozu RESSS, resp. cena za podporu a provoz takových částí systému je již zahrnuta v ceně za níže uvedené služby.</w:t>
      </w:r>
    </w:p>
    <w:p w:rsidR="00B7510A" w:rsidRDefault="00B7510A" w:rsidP="00B7510A">
      <w:pPr>
        <w:numPr>
          <w:ilvl w:val="1"/>
          <w:numId w:val="2"/>
        </w:numPr>
        <w:spacing w:after="0" w:line="276" w:lineRule="auto"/>
        <w:jc w:val="both"/>
      </w:pPr>
      <w:r>
        <w:lastRenderedPageBreak/>
        <w:t>V rámci podpory a provozu RESSS na ČSSZ boudou Dodavatelem poskytovány následující skupiny služeb:</w:t>
      </w:r>
    </w:p>
    <w:p w:rsidR="00B7510A" w:rsidRDefault="00B7510A" w:rsidP="00B7510A">
      <w:pPr>
        <w:numPr>
          <w:ilvl w:val="2"/>
          <w:numId w:val="2"/>
        </w:numPr>
        <w:spacing w:after="0" w:line="276" w:lineRule="auto"/>
        <w:jc w:val="both"/>
      </w:pPr>
      <w:r>
        <w:t>„Služby provozu produkční instance RESSS“ za účelem provozu RESSS pro produkční využití.</w:t>
      </w:r>
    </w:p>
    <w:p w:rsidR="00B7510A" w:rsidRDefault="00B7510A" w:rsidP="00B7510A">
      <w:pPr>
        <w:numPr>
          <w:ilvl w:val="2"/>
          <w:numId w:val="2"/>
        </w:numPr>
        <w:spacing w:after="0" w:line="276" w:lineRule="auto"/>
        <w:jc w:val="both"/>
      </w:pPr>
      <w:r>
        <w:t>„Služby provozu testovací instance RESSS“ za účelem údržby a připravenosti RESSS pro účely testování.</w:t>
      </w:r>
    </w:p>
    <w:p w:rsidR="00B7510A" w:rsidRDefault="00B7510A" w:rsidP="00B7510A">
      <w:pPr>
        <w:numPr>
          <w:ilvl w:val="2"/>
          <w:numId w:val="2"/>
        </w:numPr>
        <w:spacing w:after="0" w:line="276" w:lineRule="auto"/>
        <w:jc w:val="both"/>
      </w:pPr>
      <w:r>
        <w:t>„Služby provozu integrační instance RESSS“ za účelem údržby a zajištění připravenosti  RESSS pro účely integrací.</w:t>
      </w:r>
    </w:p>
    <w:p w:rsidR="00B7510A" w:rsidRDefault="00B7510A" w:rsidP="00B7510A">
      <w:pPr>
        <w:numPr>
          <w:ilvl w:val="2"/>
          <w:numId w:val="2"/>
        </w:numPr>
        <w:spacing w:after="0" w:line="276" w:lineRule="auto"/>
        <w:jc w:val="both"/>
      </w:pPr>
      <w:r>
        <w:t>„Služby podpory produkční instance RESSS“ za účelem řešení mimořádných stavů a události v souvislosti s produkčním využíváním RESSS.</w:t>
      </w:r>
    </w:p>
    <w:p w:rsidR="00B7510A" w:rsidRDefault="00B7510A" w:rsidP="00B7510A">
      <w:pPr>
        <w:numPr>
          <w:ilvl w:val="2"/>
          <w:numId w:val="2"/>
        </w:numPr>
        <w:spacing w:after="0" w:line="276" w:lineRule="auto"/>
        <w:jc w:val="both"/>
      </w:pPr>
      <w:r>
        <w:t>„Služby podpory integrační instance RESSS“ za účelem řešení mimořádných stavů a událostí v souvislosti s využíváním RESSS pro účely integrací.</w:t>
      </w:r>
    </w:p>
    <w:p w:rsidR="00B7510A" w:rsidRDefault="00B7510A" w:rsidP="00B7510A">
      <w:pPr>
        <w:numPr>
          <w:ilvl w:val="2"/>
          <w:numId w:val="2"/>
        </w:numPr>
        <w:spacing w:after="0" w:line="276" w:lineRule="auto"/>
        <w:jc w:val="both"/>
      </w:pPr>
      <w:r>
        <w:t>„Služby školení a vzdělávání“ za účelem průběžného doškolování pracovníků ČSSZ.</w:t>
      </w:r>
    </w:p>
    <w:p w:rsidR="00B7510A" w:rsidRDefault="00B7510A" w:rsidP="00B7510A">
      <w:pPr>
        <w:numPr>
          <w:ilvl w:val="2"/>
          <w:numId w:val="2"/>
        </w:numPr>
        <w:spacing w:after="0" w:line="276" w:lineRule="auto"/>
        <w:jc w:val="both"/>
      </w:pPr>
      <w:r>
        <w:t>„Služby architektury“ za účelem poskytování součinnosti pro řízení podnikové architektury ČSSZ v problematice mající vztah k RESSS nasazenému na ČSSZ.</w:t>
      </w:r>
    </w:p>
    <w:p w:rsidR="00B7510A" w:rsidRDefault="00B7510A" w:rsidP="00B7510A">
      <w:pPr>
        <w:numPr>
          <w:ilvl w:val="2"/>
          <w:numId w:val="2"/>
        </w:numPr>
        <w:spacing w:after="0" w:line="276" w:lineRule="auto"/>
        <w:jc w:val="both"/>
      </w:pPr>
      <w:r>
        <w:t>„S</w:t>
      </w:r>
      <w:r w:rsidRPr="000B2C6F">
        <w:t>lužby řešení změn</w:t>
      </w:r>
      <w:r>
        <w:t xml:space="preserve">“ zajišťující řešení změn systému s ohledem na požadavky plynoucí z legislativního souladu a požadavky ČSSZ. </w:t>
      </w:r>
    </w:p>
    <w:p w:rsidR="00B7510A" w:rsidRDefault="00B7510A" w:rsidP="00B7510A">
      <w:pPr>
        <w:numPr>
          <w:ilvl w:val="1"/>
          <w:numId w:val="2"/>
        </w:numPr>
        <w:spacing w:after="0" w:line="276" w:lineRule="auto"/>
        <w:jc w:val="both"/>
      </w:pPr>
      <w:r>
        <w:t xml:space="preserve">V rámci skupiny služeb „Služby provozu produkční instance RESSS“ bude Dodavatel poskytovat veškeré služby v požadovaném rozsahu a kvalitě uvedené v příloze číslo 4 </w:t>
      </w:r>
      <w:r w:rsidR="00CE3E96">
        <w:t>Rámcov</w:t>
      </w:r>
      <w:r>
        <w:t>é smlouvy Požadavky na služby a sankce. Služby budou vykonávány ve vztahu k produkční instanci RESSS.</w:t>
      </w:r>
    </w:p>
    <w:p w:rsidR="00B7510A" w:rsidRDefault="00B7510A" w:rsidP="00B7510A">
      <w:pPr>
        <w:numPr>
          <w:ilvl w:val="1"/>
          <w:numId w:val="2"/>
        </w:numPr>
        <w:spacing w:after="0" w:line="276" w:lineRule="auto"/>
        <w:jc w:val="both"/>
      </w:pPr>
      <w:r>
        <w:t xml:space="preserve">V rámci skupiny služeb „Služby provozu testovací instance RESSS“ bude Dodavatel poskytovat vyjmenované služby v požadovaném rozsahu a kvalitě uvedené v příloze číslo 4 </w:t>
      </w:r>
      <w:r w:rsidR="00CE3E96">
        <w:t>Rámcov</w:t>
      </w:r>
      <w:r>
        <w:t>é smlouvy Požadavky na služby a sankce. Služby budou vykonávány ve vztahu k testovací instanci RESSS.</w:t>
      </w:r>
    </w:p>
    <w:p w:rsidR="00B7510A" w:rsidRDefault="00B7510A" w:rsidP="00B7510A">
      <w:pPr>
        <w:numPr>
          <w:ilvl w:val="1"/>
          <w:numId w:val="2"/>
        </w:numPr>
        <w:spacing w:after="0" w:line="276" w:lineRule="auto"/>
        <w:jc w:val="both"/>
      </w:pPr>
      <w:r>
        <w:t xml:space="preserve">V rámci skupiny služeb „Služby provozu integrační instance RESSS“ bude Dodavatel poskytovat veškeré služby v požadovaném rozsahu a kvalitě uvedené v příloze číslo 4 </w:t>
      </w:r>
      <w:r w:rsidR="00CE3E96">
        <w:t>Rámcov</w:t>
      </w:r>
      <w:r>
        <w:t>é smlouvy Požadavky na služby a sankce. Služby budou vykonávány ve vztahu k integrační instanci RESSS.</w:t>
      </w:r>
    </w:p>
    <w:p w:rsidR="00B7510A" w:rsidRDefault="00B7510A" w:rsidP="00B7510A">
      <w:pPr>
        <w:numPr>
          <w:ilvl w:val="1"/>
          <w:numId w:val="2"/>
        </w:numPr>
        <w:spacing w:after="0" w:line="276" w:lineRule="auto"/>
        <w:jc w:val="both"/>
      </w:pPr>
      <w:r>
        <w:t xml:space="preserve">V rámci skupiny služeb „Služby podpory produkční instance RESSS“ bude Dodavatel poskytovat veškeré služby v požadovaném rozsahu a kvalitě uvedené v příloze číslo 4 </w:t>
      </w:r>
      <w:r w:rsidR="00CE3E96">
        <w:t>Rámcov</w:t>
      </w:r>
      <w:r>
        <w:t xml:space="preserve">é smlouvy Požadavky na služby a sankce. Služby budou vykonávány ve vztahu </w:t>
      </w:r>
      <w:proofErr w:type="gramStart"/>
      <w:r>
        <w:t>ke</w:t>
      </w:r>
      <w:proofErr w:type="gramEnd"/>
      <w:r>
        <w:t xml:space="preserve"> produkční instanci RESSS.</w:t>
      </w:r>
    </w:p>
    <w:p w:rsidR="00B7510A" w:rsidRDefault="00B7510A" w:rsidP="00B7510A">
      <w:pPr>
        <w:numPr>
          <w:ilvl w:val="1"/>
          <w:numId w:val="2"/>
        </w:numPr>
        <w:spacing w:after="0" w:line="276" w:lineRule="auto"/>
        <w:jc w:val="both"/>
      </w:pPr>
      <w:r>
        <w:t xml:space="preserve">V rámci skupiny služeb „Služby školení a vzdělávání“ bude Dodavatel poskytovat veškeré služby v požadovaném rozsahu a kvalitě uvedené v příloze číslo 4 </w:t>
      </w:r>
      <w:r w:rsidR="00CE3E96">
        <w:t>Rámcov</w:t>
      </w:r>
      <w:r>
        <w:t>é smlouvy Požadavky na služby a sankce. Pro potřeby školení bude využívána integrační instance RESSS na ČSSZ.</w:t>
      </w:r>
    </w:p>
    <w:p w:rsidR="00B7510A" w:rsidRDefault="00B7510A" w:rsidP="00B7510A">
      <w:pPr>
        <w:numPr>
          <w:ilvl w:val="1"/>
          <w:numId w:val="2"/>
        </w:numPr>
        <w:spacing w:after="0" w:line="276" w:lineRule="auto"/>
        <w:jc w:val="both"/>
      </w:pPr>
      <w:r>
        <w:t xml:space="preserve">V rámci skupiny služeb „Služby architektury“ bude Dodavatel poskytovat veškeré služby v požadovaném rozsahu a kvalitě uvedené v příloze číslo 4 </w:t>
      </w:r>
      <w:r w:rsidR="00CE3E96">
        <w:t>Rámcov</w:t>
      </w:r>
      <w:r>
        <w:t>é smlouvy Požadavky na služby a sankce.</w:t>
      </w:r>
    </w:p>
    <w:p w:rsidR="00B7510A" w:rsidRDefault="00B7510A" w:rsidP="00B7510A">
      <w:pPr>
        <w:numPr>
          <w:ilvl w:val="1"/>
          <w:numId w:val="2"/>
        </w:numPr>
        <w:spacing w:after="0" w:line="276" w:lineRule="auto"/>
        <w:jc w:val="both"/>
      </w:pPr>
      <w:r>
        <w:t>V rámci skupiny služeb „S</w:t>
      </w:r>
      <w:r w:rsidRPr="000B2C6F">
        <w:t>lužby řešení změn</w:t>
      </w:r>
      <w:r>
        <w:t xml:space="preserve">“ bude Dodavatel poskytovat veškeré služby v požadovaném rozsahu a </w:t>
      </w:r>
      <w:r w:rsidRPr="0085758D">
        <w:t xml:space="preserve">kvalitě uvedené </w:t>
      </w:r>
      <w:r>
        <w:t xml:space="preserve">v příloze číslo 4 </w:t>
      </w:r>
      <w:r w:rsidR="00CE3E96">
        <w:t>Rámcov</w:t>
      </w:r>
      <w:r>
        <w:t>é smlouvy Požadavky na služby a sankce.</w:t>
      </w:r>
    </w:p>
    <w:p w:rsidR="00B7510A" w:rsidRDefault="00B7510A" w:rsidP="006D7851">
      <w:pPr>
        <w:pStyle w:val="Nadpis2"/>
      </w:pPr>
      <w:bookmarkStart w:id="91" w:name="_Toc456948953"/>
      <w:r>
        <w:t>Termín a místo plnění</w:t>
      </w:r>
      <w:bookmarkEnd w:id="91"/>
    </w:p>
    <w:p w:rsidR="00B7510A" w:rsidRDefault="00BB0068" w:rsidP="00B7510A">
      <w:pPr>
        <w:numPr>
          <w:ilvl w:val="1"/>
          <w:numId w:val="2"/>
        </w:numPr>
        <w:spacing w:after="0" w:line="276" w:lineRule="auto"/>
        <w:jc w:val="both"/>
      </w:pPr>
      <w:r>
        <w:t>Plnění „Podpora a provoz</w:t>
      </w:r>
      <w:r w:rsidR="00B7510A" w:rsidRPr="00E351F5">
        <w:t xml:space="preserve"> resortního elektronického systému </w:t>
      </w:r>
      <w:r w:rsidR="00B7510A">
        <w:t xml:space="preserve">spisové služby </w:t>
      </w:r>
      <w:r w:rsidR="00B7510A" w:rsidRPr="00E351F5">
        <w:t xml:space="preserve">na </w:t>
      </w:r>
      <w:r w:rsidR="00B7510A">
        <w:t xml:space="preserve">České správě sociálního zabezpečení“ probíhá po celou dobu trvání </w:t>
      </w:r>
      <w:r w:rsidR="00CE3E96">
        <w:t>Rámcov</w:t>
      </w:r>
      <w:r w:rsidR="00B7510A">
        <w:t>é smlouvy.</w:t>
      </w:r>
    </w:p>
    <w:p w:rsidR="00B7510A" w:rsidRDefault="00B7510A" w:rsidP="00B7510A">
      <w:pPr>
        <w:numPr>
          <w:ilvl w:val="1"/>
          <w:numId w:val="2"/>
        </w:numPr>
        <w:spacing w:after="0" w:line="276" w:lineRule="auto"/>
        <w:jc w:val="both"/>
      </w:pPr>
      <w:r>
        <w:t xml:space="preserve">Místem </w:t>
      </w:r>
      <w:r w:rsidR="00BB0068">
        <w:t>Plnění „Podpora a provoz</w:t>
      </w:r>
      <w:r w:rsidRPr="00E351F5">
        <w:t xml:space="preserve"> resortního elektronického systému </w:t>
      </w:r>
      <w:r>
        <w:t xml:space="preserve">spisové služby </w:t>
      </w:r>
      <w:r w:rsidRPr="00E351F5">
        <w:t xml:space="preserve">na </w:t>
      </w:r>
      <w:r>
        <w:t>České správě sociálního zabezpečení“ je primárně sídlo ČSSZ. V případě plnění skupiny služeb „Služby školení a vzdělávání“ pak území České republiky.</w:t>
      </w:r>
    </w:p>
    <w:p w:rsidR="00B7510A" w:rsidRDefault="00860495" w:rsidP="006D7851">
      <w:pPr>
        <w:pStyle w:val="Nadpis2"/>
      </w:pPr>
      <w:bookmarkStart w:id="92" w:name="_Toc456948954"/>
      <w:r>
        <w:lastRenderedPageBreak/>
        <w:t>Platební podmínky</w:t>
      </w:r>
      <w:bookmarkEnd w:id="92"/>
    </w:p>
    <w:p w:rsidR="00B7510A" w:rsidRDefault="00B7510A" w:rsidP="00B7510A">
      <w:pPr>
        <w:numPr>
          <w:ilvl w:val="1"/>
          <w:numId w:val="2"/>
        </w:numPr>
        <w:spacing w:after="0" w:line="276" w:lineRule="auto"/>
        <w:jc w:val="both"/>
      </w:pPr>
      <w:r>
        <w:t>Cena za plnění „</w:t>
      </w:r>
      <w:r w:rsidRPr="00E351F5">
        <w:t xml:space="preserve">Podpora a provoz resortního elektronického systému </w:t>
      </w:r>
      <w:r>
        <w:t xml:space="preserve">spisové služby </w:t>
      </w:r>
      <w:r w:rsidRPr="00E351F5">
        <w:t xml:space="preserve">na </w:t>
      </w:r>
      <w:r>
        <w:t>České správě sociálního zabezpečení“ je cenou jednotkovou za všechny služby, které jsou předmětem plnění, a je cenou za poskytování služeb po dobu jednoho kalendářního měsíce (cena měsíční).</w:t>
      </w:r>
    </w:p>
    <w:p w:rsidR="00B7510A" w:rsidRDefault="00B7510A" w:rsidP="00B7510A">
      <w:pPr>
        <w:numPr>
          <w:ilvl w:val="1"/>
          <w:numId w:val="2"/>
        </w:numPr>
        <w:spacing w:after="0" w:line="276" w:lineRule="auto"/>
        <w:jc w:val="both"/>
      </w:pPr>
      <w:r>
        <w:t xml:space="preserve">Platební (fakturační) milníky, resp. </w:t>
      </w:r>
      <w:r w:rsidR="00860495">
        <w:t>Platební podmínky</w:t>
      </w:r>
      <w:r>
        <w:t xml:space="preserve"> pro plnění „</w:t>
      </w:r>
      <w:r w:rsidRPr="00E351F5">
        <w:t xml:space="preserve">Podpora a provoz resortního elektronického systému </w:t>
      </w:r>
      <w:r>
        <w:t xml:space="preserve">spisové služby </w:t>
      </w:r>
      <w:r w:rsidRPr="00E351F5">
        <w:t xml:space="preserve">na </w:t>
      </w:r>
      <w:r>
        <w:t xml:space="preserve">České správě sociálního zabezpečení“ jsou dány </w:t>
      </w:r>
      <w:r w:rsidR="00CE3E96">
        <w:t>Rámcov</w:t>
      </w:r>
      <w:r>
        <w:t>ou smlouvou.</w:t>
      </w:r>
    </w:p>
    <w:p w:rsidR="00B7510A" w:rsidRDefault="00B7510A" w:rsidP="006D7851">
      <w:pPr>
        <w:pStyle w:val="Nadpis2"/>
      </w:pPr>
      <w:bookmarkStart w:id="93" w:name="_Toc456948955"/>
      <w:r>
        <w:t>Předání, převzetí a akceptace plnění</w:t>
      </w:r>
      <w:bookmarkEnd w:id="93"/>
    </w:p>
    <w:p w:rsidR="00B7510A" w:rsidRDefault="00B7510A" w:rsidP="00B7510A">
      <w:pPr>
        <w:numPr>
          <w:ilvl w:val="1"/>
          <w:numId w:val="2"/>
        </w:numPr>
        <w:spacing w:after="0" w:line="276" w:lineRule="auto"/>
        <w:jc w:val="both"/>
      </w:pPr>
      <w:r>
        <w:t>Akceptace plnění „</w:t>
      </w:r>
      <w:r w:rsidRPr="00E351F5">
        <w:t xml:space="preserve">Podpora a provoz resortního elektronického systému </w:t>
      </w:r>
      <w:r>
        <w:t xml:space="preserve">spisové služby </w:t>
      </w:r>
      <w:r w:rsidRPr="00E351F5">
        <w:t xml:space="preserve">na </w:t>
      </w:r>
      <w:r>
        <w:t>České správě sociálního zabezpečení“ probíhá na měsíční bázi, způsobem uvedeným v </w:t>
      </w:r>
      <w:r w:rsidR="00CE3E96">
        <w:t>Rámcov</w:t>
      </w:r>
      <w:r>
        <w:t>é smlouvě jako „Akceptace průběžné služby“.</w:t>
      </w:r>
    </w:p>
    <w:p w:rsidR="00B7510A" w:rsidRPr="00BD5E41" w:rsidRDefault="00B7510A" w:rsidP="00B7510A">
      <w:pPr>
        <w:numPr>
          <w:ilvl w:val="1"/>
          <w:numId w:val="2"/>
        </w:numPr>
        <w:spacing w:after="0" w:line="276" w:lineRule="auto"/>
        <w:jc w:val="both"/>
      </w:pPr>
      <w:r>
        <w:t>Modely a dokumentace vytvářené v rámci plnění jsou akceptovány</w:t>
      </w:r>
      <w:r w:rsidRPr="00BD5E41">
        <w:t xml:space="preserve"> formou „Akceptace dokumentu“ v souladu s </w:t>
      </w:r>
      <w:r w:rsidR="00CE3E96">
        <w:t>Rámcov</w:t>
      </w:r>
      <w:r w:rsidRPr="00BD5E41">
        <w:t>ou smlouvou.</w:t>
      </w:r>
    </w:p>
    <w:p w:rsidR="00B7510A" w:rsidRPr="009041A1" w:rsidRDefault="00B7510A" w:rsidP="00B7510A">
      <w:pPr>
        <w:numPr>
          <w:ilvl w:val="1"/>
          <w:numId w:val="2"/>
        </w:numPr>
        <w:spacing w:after="0" w:line="276" w:lineRule="auto"/>
        <w:jc w:val="both"/>
      </w:pPr>
      <w:r w:rsidRPr="00BD5E41">
        <w:t>Změny RESSS realizované v rámci skupiny služeb „Služby řešení změn“ jsou akceptovány formou „Akceptace softwarového díla“ v souladu s </w:t>
      </w:r>
      <w:r w:rsidR="00CE3E96">
        <w:t>Rámcov</w:t>
      </w:r>
      <w:r w:rsidRPr="00BD5E41">
        <w:t>ou smlouvou.</w:t>
      </w:r>
    </w:p>
    <w:p w:rsidR="00B7510A" w:rsidRPr="00EE1EA3" w:rsidRDefault="00B7510A" w:rsidP="006D7851">
      <w:pPr>
        <w:pStyle w:val="Nadpis1"/>
      </w:pPr>
      <w:bookmarkStart w:id="94" w:name="_Toc456948956"/>
      <w:r w:rsidRPr="00A956BE">
        <w:t xml:space="preserve">Podpora a provoz resortního elektronického systému spisové služby na </w:t>
      </w:r>
      <w:r>
        <w:t>Fondu dalšího vzdělávání</w:t>
      </w:r>
      <w:bookmarkEnd w:id="94"/>
    </w:p>
    <w:p w:rsidR="00B7510A" w:rsidRPr="00EE1EA3" w:rsidRDefault="00B7510A" w:rsidP="006D7851">
      <w:pPr>
        <w:pStyle w:val="Nadpis2"/>
      </w:pPr>
      <w:bookmarkStart w:id="95" w:name="_Toc456948957"/>
      <w:r>
        <w:t>Předmět a podmínky plnění</w:t>
      </w:r>
      <w:bookmarkEnd w:id="95"/>
    </w:p>
    <w:p w:rsidR="00B7510A" w:rsidRDefault="00B7510A" w:rsidP="006D7851">
      <w:pPr>
        <w:numPr>
          <w:ilvl w:val="1"/>
          <w:numId w:val="13"/>
        </w:numPr>
        <w:spacing w:after="0" w:line="276" w:lineRule="auto"/>
        <w:jc w:val="both"/>
      </w:pPr>
      <w:r w:rsidRPr="001422BE">
        <w:t>Předmětem plnění „</w:t>
      </w:r>
      <w:r w:rsidRPr="00A956BE">
        <w:t>Podpora a provoz resortního elektronického systému spisové služby</w:t>
      </w:r>
      <w:r>
        <w:t xml:space="preserve"> (dále jen RESSS)</w:t>
      </w:r>
      <w:r w:rsidRPr="00A956BE">
        <w:t xml:space="preserve"> na </w:t>
      </w:r>
      <w:r>
        <w:t>Fondu dalšího vzdělávání</w:t>
      </w:r>
      <w:r w:rsidRPr="001422BE">
        <w:t>“ je posk</w:t>
      </w:r>
      <w:r>
        <w:t>ytnutí služeb za účelem podpory a provozu</w:t>
      </w:r>
      <w:r w:rsidRPr="001422BE">
        <w:t xml:space="preserve"> RESSS </w:t>
      </w:r>
      <w:r>
        <w:t xml:space="preserve">pro potřeby </w:t>
      </w:r>
      <w:r w:rsidRPr="001422BE">
        <w:t>produkč</w:t>
      </w:r>
      <w:r>
        <w:t>ního využití, pro potřeby testování a potřeby školení a případná dodávka specifických rozšíření RESSS pro potřeby FDV.</w:t>
      </w:r>
    </w:p>
    <w:p w:rsidR="00B7510A" w:rsidRDefault="00B7510A" w:rsidP="00B7510A">
      <w:pPr>
        <w:numPr>
          <w:ilvl w:val="1"/>
          <w:numId w:val="2"/>
        </w:numPr>
        <w:spacing w:after="0" w:line="276" w:lineRule="auto"/>
        <w:jc w:val="both"/>
      </w:pPr>
      <w:r>
        <w:t xml:space="preserve">Plnění bude splňovat požadavky kladené na služby, které jsou uvedeny v příloze číslo 4 </w:t>
      </w:r>
      <w:r w:rsidR="00CE3E96">
        <w:t>Rámcov</w:t>
      </w:r>
      <w:r>
        <w:t>é smlouvy Požadavky na služby a sankce.</w:t>
      </w:r>
    </w:p>
    <w:p w:rsidR="00B7510A" w:rsidRDefault="00B7510A" w:rsidP="00B7510A">
      <w:pPr>
        <w:numPr>
          <w:ilvl w:val="1"/>
          <w:numId w:val="2"/>
        </w:numPr>
        <w:spacing w:after="0" w:line="276" w:lineRule="auto"/>
        <w:jc w:val="both"/>
      </w:pPr>
      <w:r>
        <w:t>Níže uvedené služby pokrývají i podporu a provoz těch částí systému, které vzniknou v důsledku rozvoje pro potřeby FDV realizovaného na základě dalších Prováděcích smluv zahrnujících plnění „Rozvoj</w:t>
      </w:r>
      <w:r w:rsidRPr="00765016">
        <w:t xml:space="preserve"> resortního elektronického systému spisové služby</w:t>
      </w:r>
      <w:r>
        <w:t>“ či jako součást řešení změn systému v rámci podpory a provozu RESSS, resp. cena za podporu a provoz takových částí systému je již zahrnuta v ceně za níže uvedené služby.</w:t>
      </w:r>
    </w:p>
    <w:p w:rsidR="00B7510A" w:rsidRDefault="00B7510A" w:rsidP="00B7510A">
      <w:pPr>
        <w:numPr>
          <w:ilvl w:val="1"/>
          <w:numId w:val="2"/>
        </w:numPr>
        <w:spacing w:after="0" w:line="276" w:lineRule="auto"/>
        <w:jc w:val="both"/>
      </w:pPr>
      <w:r>
        <w:t>V rámci podpory a provozu RESSS na FDV boudou Dodavatelem poskytovány následující skupiny služeb:</w:t>
      </w:r>
    </w:p>
    <w:p w:rsidR="00B7510A" w:rsidRDefault="00B7510A" w:rsidP="00B7510A">
      <w:pPr>
        <w:numPr>
          <w:ilvl w:val="2"/>
          <w:numId w:val="2"/>
        </w:numPr>
        <w:spacing w:after="0" w:line="276" w:lineRule="auto"/>
        <w:jc w:val="both"/>
      </w:pPr>
      <w:r>
        <w:t>„Služby provozu produkční instance RESSS“ za účelem provozu RESSS pro produkční využití.</w:t>
      </w:r>
    </w:p>
    <w:p w:rsidR="00B7510A" w:rsidRDefault="00B7510A" w:rsidP="00B7510A">
      <w:pPr>
        <w:numPr>
          <w:ilvl w:val="2"/>
          <w:numId w:val="2"/>
        </w:numPr>
        <w:spacing w:after="0" w:line="276" w:lineRule="auto"/>
        <w:jc w:val="both"/>
      </w:pPr>
      <w:r>
        <w:t>„Služby provozu testovací</w:t>
      </w:r>
      <w:r w:rsidR="00293C61">
        <w:t xml:space="preserve"> a školící</w:t>
      </w:r>
      <w:r>
        <w:t xml:space="preserve"> instance RESSS“ za účelem údržby a připravenosti RESSS pro účely testování</w:t>
      </w:r>
      <w:r w:rsidR="00293C61">
        <w:t xml:space="preserve"> a školení</w:t>
      </w:r>
      <w:r>
        <w:t>.</w:t>
      </w:r>
    </w:p>
    <w:p w:rsidR="00B7510A" w:rsidRDefault="00B7510A" w:rsidP="00B7510A">
      <w:pPr>
        <w:numPr>
          <w:ilvl w:val="2"/>
          <w:numId w:val="2"/>
        </w:numPr>
        <w:spacing w:after="0" w:line="276" w:lineRule="auto"/>
        <w:jc w:val="both"/>
      </w:pPr>
      <w:r>
        <w:t>„Služby podpory produkční instance RESSS“ za účelem řešení mimořádných stavů a události v souvislosti s produkčním využíváním RESSS.</w:t>
      </w:r>
    </w:p>
    <w:p w:rsidR="00B7510A" w:rsidRDefault="00B7510A" w:rsidP="00B7510A">
      <w:pPr>
        <w:numPr>
          <w:ilvl w:val="2"/>
          <w:numId w:val="2"/>
        </w:numPr>
        <w:spacing w:after="0" w:line="276" w:lineRule="auto"/>
        <w:jc w:val="both"/>
      </w:pPr>
      <w:r>
        <w:t>„Služby podpory</w:t>
      </w:r>
      <w:r w:rsidR="00293C61">
        <w:t xml:space="preserve"> testovací a</w:t>
      </w:r>
      <w:r>
        <w:t xml:space="preserve"> školící instance RESSS“ za účelem řešení mimořádných stavů a událostí v souvislosti s využíváním RESSS pro účely </w:t>
      </w:r>
      <w:r w:rsidR="00293C61">
        <w:t xml:space="preserve">testování a </w:t>
      </w:r>
      <w:r>
        <w:t>školení.</w:t>
      </w:r>
    </w:p>
    <w:p w:rsidR="00B7510A" w:rsidRDefault="00B7510A" w:rsidP="00B7510A">
      <w:pPr>
        <w:numPr>
          <w:ilvl w:val="2"/>
          <w:numId w:val="2"/>
        </w:numPr>
        <w:spacing w:after="0" w:line="276" w:lineRule="auto"/>
        <w:jc w:val="both"/>
      </w:pPr>
      <w:r>
        <w:t>„Služby školení a vzdělávání“ za účelem průběžného doškolování pracovníků FDV.</w:t>
      </w:r>
    </w:p>
    <w:p w:rsidR="00B7510A" w:rsidRDefault="00B7510A" w:rsidP="00B7510A">
      <w:pPr>
        <w:numPr>
          <w:ilvl w:val="2"/>
          <w:numId w:val="2"/>
        </w:numPr>
        <w:spacing w:after="0" w:line="276" w:lineRule="auto"/>
        <w:jc w:val="both"/>
      </w:pPr>
      <w:r>
        <w:t>„Služby architektury“ za účelem poskytování součinnosti pro řízení podnikové architektury FDV v problematice mající vztah k RESSS nasazenému na FDV.</w:t>
      </w:r>
    </w:p>
    <w:p w:rsidR="00B7510A" w:rsidRDefault="00B7510A" w:rsidP="00B7510A">
      <w:pPr>
        <w:numPr>
          <w:ilvl w:val="2"/>
          <w:numId w:val="2"/>
        </w:numPr>
        <w:spacing w:after="0" w:line="276" w:lineRule="auto"/>
        <w:jc w:val="both"/>
      </w:pPr>
      <w:r>
        <w:t>„S</w:t>
      </w:r>
      <w:r w:rsidRPr="000B2C6F">
        <w:t>lužby řešení změn</w:t>
      </w:r>
      <w:r>
        <w:t xml:space="preserve">“ zajišťující řešení změn systému s ohledem na požadavky plynoucí z legislativního souladu a požadavky FDV. </w:t>
      </w:r>
    </w:p>
    <w:p w:rsidR="00B7510A" w:rsidRDefault="00B7510A" w:rsidP="00B7510A">
      <w:pPr>
        <w:numPr>
          <w:ilvl w:val="1"/>
          <w:numId w:val="2"/>
        </w:numPr>
        <w:spacing w:after="0" w:line="276" w:lineRule="auto"/>
        <w:jc w:val="both"/>
      </w:pPr>
      <w:r>
        <w:lastRenderedPageBreak/>
        <w:t xml:space="preserve">V rámci skupiny služeb „Služby provozu produkční instance RESSS“ bude Dodavatel poskytovat veškeré služby v požadovaném rozsahu a kvalitě uvedené v příloze číslo 4 </w:t>
      </w:r>
      <w:r w:rsidR="00CE3E96">
        <w:t>Rámcov</w:t>
      </w:r>
      <w:r>
        <w:t>é smlouvy Požadavky na služby a sankce. Služby budou vykonávány ve vztahu k produkční instanci RESSS.</w:t>
      </w:r>
    </w:p>
    <w:p w:rsidR="00B7510A" w:rsidRDefault="00B7510A" w:rsidP="00B7510A">
      <w:pPr>
        <w:numPr>
          <w:ilvl w:val="1"/>
          <w:numId w:val="2"/>
        </w:numPr>
        <w:spacing w:after="0" w:line="276" w:lineRule="auto"/>
        <w:jc w:val="both"/>
      </w:pPr>
      <w:r>
        <w:t xml:space="preserve">V rámci skupiny služeb „Služby provozu testovací </w:t>
      </w:r>
      <w:r w:rsidR="00293C61">
        <w:t xml:space="preserve">a školící </w:t>
      </w:r>
      <w:r>
        <w:t xml:space="preserve">instance RESSS“ bude Dodavatel poskytovat vyjmenované služby v požadovaném rozsahu a kvalitě uvedené v příloze číslo 4 </w:t>
      </w:r>
      <w:r w:rsidR="00CE3E96">
        <w:t>Rámcov</w:t>
      </w:r>
      <w:r>
        <w:t>é smlouvy Požadavky na služby a sankce. Služby budou vykonávány ve vztahu k testovací instanci RESSS.</w:t>
      </w:r>
    </w:p>
    <w:p w:rsidR="00B7510A" w:rsidRDefault="00B7510A" w:rsidP="00B7510A">
      <w:pPr>
        <w:numPr>
          <w:ilvl w:val="1"/>
          <w:numId w:val="2"/>
        </w:numPr>
        <w:spacing w:after="0" w:line="276" w:lineRule="auto"/>
        <w:jc w:val="both"/>
      </w:pPr>
      <w:r>
        <w:t xml:space="preserve">V rámci skupiny služeb „Služby podpory produkční instance RESSS“ bude Dodavatel poskytovat veškeré služby v požadovaném rozsahu a kvalitě uvedené v příloze číslo 4 </w:t>
      </w:r>
      <w:r w:rsidR="00CE3E96">
        <w:t>Rámcov</w:t>
      </w:r>
      <w:r>
        <w:t xml:space="preserve">é smlouvy Požadavky na služby a sankce. Služby budou vykonávány ve vztahu </w:t>
      </w:r>
      <w:proofErr w:type="gramStart"/>
      <w:r>
        <w:t>ke</w:t>
      </w:r>
      <w:proofErr w:type="gramEnd"/>
      <w:r>
        <w:t xml:space="preserve"> produkční instanci RESSS.</w:t>
      </w:r>
    </w:p>
    <w:p w:rsidR="00B7510A" w:rsidRDefault="00B7510A" w:rsidP="00B7510A">
      <w:pPr>
        <w:numPr>
          <w:ilvl w:val="1"/>
          <w:numId w:val="2"/>
        </w:numPr>
        <w:spacing w:after="0" w:line="276" w:lineRule="auto"/>
        <w:jc w:val="both"/>
      </w:pPr>
      <w:r>
        <w:t xml:space="preserve">V rámci skupiny služeb „Služby školení a vzdělávání“ bude Dodavatel poskytovat veškeré služby v požadovaném rozsahu a kvalitě uvedené v příloze číslo 4 </w:t>
      </w:r>
      <w:r w:rsidR="00CE3E96">
        <w:t>Rámcov</w:t>
      </w:r>
      <w:r>
        <w:t>é smlouvy Požadavky na služby a sankce. Pro potřeby školení bude využívána školící instance RESSS na FDV.</w:t>
      </w:r>
    </w:p>
    <w:p w:rsidR="00B7510A" w:rsidRDefault="00B7510A" w:rsidP="00B7510A">
      <w:pPr>
        <w:numPr>
          <w:ilvl w:val="1"/>
          <w:numId w:val="2"/>
        </w:numPr>
        <w:spacing w:after="0" w:line="276" w:lineRule="auto"/>
        <w:jc w:val="both"/>
      </w:pPr>
      <w:r>
        <w:t xml:space="preserve">V rámci skupiny služeb „Služby architektury“ bude Dodavatel poskytovat veškeré služby v požadovaném rozsahu a kvalitě uvedené v příloze číslo 4 </w:t>
      </w:r>
      <w:r w:rsidR="00CE3E96">
        <w:t>Rámcov</w:t>
      </w:r>
      <w:r>
        <w:t>é smlouvy Požadavky na služby a sankce.</w:t>
      </w:r>
    </w:p>
    <w:p w:rsidR="00B7510A" w:rsidRDefault="00B7510A" w:rsidP="00B7510A">
      <w:pPr>
        <w:numPr>
          <w:ilvl w:val="1"/>
          <w:numId w:val="2"/>
        </w:numPr>
        <w:spacing w:after="0" w:line="276" w:lineRule="auto"/>
        <w:jc w:val="both"/>
      </w:pPr>
      <w:r>
        <w:t>V rámci skupiny služeb „S</w:t>
      </w:r>
      <w:r w:rsidRPr="000B2C6F">
        <w:t>lužby řešení změn</w:t>
      </w:r>
      <w:r>
        <w:t xml:space="preserve">“ bude Dodavatel poskytovat veškeré služby v požadovaném rozsahu a </w:t>
      </w:r>
      <w:r w:rsidRPr="0085758D">
        <w:t xml:space="preserve">kvalitě uvedené </w:t>
      </w:r>
      <w:r>
        <w:t xml:space="preserve">v příloze číslo 4 </w:t>
      </w:r>
      <w:r w:rsidR="00CE3E96">
        <w:t>Rámcov</w:t>
      </w:r>
      <w:r>
        <w:t>é smlouvy Požadavky na služby a sankce.</w:t>
      </w:r>
    </w:p>
    <w:p w:rsidR="00B7510A" w:rsidRDefault="00B7510A" w:rsidP="006D7851">
      <w:pPr>
        <w:pStyle w:val="Nadpis2"/>
      </w:pPr>
      <w:bookmarkStart w:id="96" w:name="_Toc456948958"/>
      <w:r>
        <w:t>Termín a místo plnění</w:t>
      </w:r>
      <w:bookmarkEnd w:id="96"/>
    </w:p>
    <w:p w:rsidR="00B7510A" w:rsidRDefault="00BB0068" w:rsidP="00B7510A">
      <w:pPr>
        <w:numPr>
          <w:ilvl w:val="1"/>
          <w:numId w:val="2"/>
        </w:numPr>
        <w:spacing w:after="0" w:line="276" w:lineRule="auto"/>
        <w:jc w:val="both"/>
      </w:pPr>
      <w:r>
        <w:t>Plnění „Podpora a provoz</w:t>
      </w:r>
      <w:r w:rsidR="00B7510A" w:rsidRPr="00E351F5">
        <w:t xml:space="preserve"> resortního elektronického systému </w:t>
      </w:r>
      <w:r w:rsidR="00B7510A">
        <w:t xml:space="preserve">spisové služby </w:t>
      </w:r>
      <w:r w:rsidR="00B7510A" w:rsidRPr="00E351F5">
        <w:t xml:space="preserve">na </w:t>
      </w:r>
      <w:r w:rsidR="00B7510A">
        <w:t xml:space="preserve">Fondu dalšího vzdělávání“ probíhá po celou dobu trvání </w:t>
      </w:r>
      <w:r w:rsidR="00CE3E96">
        <w:t>Rámcov</w:t>
      </w:r>
      <w:r w:rsidR="00B7510A">
        <w:t>é smlouvy.</w:t>
      </w:r>
    </w:p>
    <w:p w:rsidR="00B7510A" w:rsidRDefault="00B7510A" w:rsidP="00B7510A">
      <w:pPr>
        <w:numPr>
          <w:ilvl w:val="1"/>
          <w:numId w:val="2"/>
        </w:numPr>
        <w:spacing w:after="0" w:line="276" w:lineRule="auto"/>
        <w:jc w:val="both"/>
      </w:pPr>
      <w:r>
        <w:t xml:space="preserve">Místem </w:t>
      </w:r>
      <w:r w:rsidR="00BB0068">
        <w:t>Plnění „Podpora a provoz</w:t>
      </w:r>
      <w:r w:rsidRPr="00E351F5">
        <w:t xml:space="preserve"> resortního elektronického systému </w:t>
      </w:r>
      <w:r>
        <w:t xml:space="preserve">spisové služby </w:t>
      </w:r>
      <w:r w:rsidRPr="00E351F5">
        <w:t xml:space="preserve">na </w:t>
      </w:r>
      <w:r>
        <w:t>Fondu dalšího vzdělávání“ je primárně sídlo FDV. V případě plnění skupiny služeb „Služby školení a vzdělávání“ pak území České republiky.</w:t>
      </w:r>
    </w:p>
    <w:p w:rsidR="00B7510A" w:rsidRDefault="00860495" w:rsidP="006D7851">
      <w:pPr>
        <w:pStyle w:val="Nadpis2"/>
      </w:pPr>
      <w:bookmarkStart w:id="97" w:name="_Toc456948959"/>
      <w:r>
        <w:t>Platební podmínky</w:t>
      </w:r>
      <w:bookmarkEnd w:id="97"/>
    </w:p>
    <w:p w:rsidR="00B7510A" w:rsidRDefault="00B7510A" w:rsidP="00B7510A">
      <w:pPr>
        <w:numPr>
          <w:ilvl w:val="1"/>
          <w:numId w:val="2"/>
        </w:numPr>
        <w:spacing w:after="0" w:line="276" w:lineRule="auto"/>
        <w:jc w:val="both"/>
      </w:pPr>
      <w:r>
        <w:t>Cena za plnění „</w:t>
      </w:r>
      <w:r w:rsidRPr="00E351F5">
        <w:t xml:space="preserve">Podpora a provoz resortního elektronického systému </w:t>
      </w:r>
      <w:r>
        <w:t xml:space="preserve">spisové služby </w:t>
      </w:r>
      <w:r w:rsidRPr="00E351F5">
        <w:t xml:space="preserve">na </w:t>
      </w:r>
      <w:r>
        <w:t>Fondu dalšího vzdělávání“ je cenou jednotkovou za všechny služby, které jsou předmětem plnění, a je cenou za poskytování služeb po dobu jednoho kalendářního měsíce (cena měsíční).</w:t>
      </w:r>
    </w:p>
    <w:p w:rsidR="00B7510A" w:rsidRDefault="00B7510A" w:rsidP="00B7510A">
      <w:pPr>
        <w:numPr>
          <w:ilvl w:val="1"/>
          <w:numId w:val="2"/>
        </w:numPr>
        <w:spacing w:after="0" w:line="276" w:lineRule="auto"/>
        <w:jc w:val="both"/>
      </w:pPr>
      <w:r>
        <w:t xml:space="preserve">Platební (fakturační) milníky, resp. </w:t>
      </w:r>
      <w:r w:rsidR="00860495">
        <w:t>Platební podmínky</w:t>
      </w:r>
      <w:r>
        <w:t xml:space="preserve"> pro plnění „</w:t>
      </w:r>
      <w:r w:rsidRPr="00E351F5">
        <w:t xml:space="preserve">Podpora a provoz resortního elektronického systému </w:t>
      </w:r>
      <w:r>
        <w:t xml:space="preserve">spisové služby </w:t>
      </w:r>
      <w:r w:rsidRPr="00E351F5">
        <w:t xml:space="preserve">na </w:t>
      </w:r>
      <w:r>
        <w:t xml:space="preserve">Fondu dalšího vzdělávání“ jsou dány </w:t>
      </w:r>
      <w:r w:rsidR="00CE3E96">
        <w:t>Rámcov</w:t>
      </w:r>
      <w:r>
        <w:t>ou smlouvou.</w:t>
      </w:r>
    </w:p>
    <w:p w:rsidR="00B7510A" w:rsidRDefault="00B7510A" w:rsidP="006D7851">
      <w:pPr>
        <w:pStyle w:val="Nadpis2"/>
      </w:pPr>
      <w:bookmarkStart w:id="98" w:name="_Toc456948960"/>
      <w:r>
        <w:t>Předání, převzetí a akceptace plnění</w:t>
      </w:r>
      <w:bookmarkEnd w:id="98"/>
    </w:p>
    <w:p w:rsidR="00B7510A" w:rsidRDefault="00B7510A" w:rsidP="00B7510A">
      <w:pPr>
        <w:numPr>
          <w:ilvl w:val="1"/>
          <w:numId w:val="2"/>
        </w:numPr>
        <w:spacing w:after="0" w:line="276" w:lineRule="auto"/>
        <w:jc w:val="both"/>
      </w:pPr>
      <w:r>
        <w:t>Akceptace plnění „</w:t>
      </w:r>
      <w:r w:rsidRPr="00E351F5">
        <w:t xml:space="preserve">Podpora a provoz resortního elektronického systému </w:t>
      </w:r>
      <w:r>
        <w:t xml:space="preserve">spisové služby </w:t>
      </w:r>
      <w:r w:rsidRPr="00E351F5">
        <w:t xml:space="preserve">na </w:t>
      </w:r>
      <w:r>
        <w:t>Fondu dalšího vzdělávání“ probíhá na měsíční bázi, způsobem uvedeným v </w:t>
      </w:r>
      <w:r w:rsidR="00CE3E96">
        <w:t>Rámcov</w:t>
      </w:r>
      <w:r>
        <w:t>é smlouvě jako „Akceptace průběžné služby“.</w:t>
      </w:r>
    </w:p>
    <w:p w:rsidR="00B7510A" w:rsidRPr="00BD5E41" w:rsidRDefault="00B7510A" w:rsidP="00B7510A">
      <w:pPr>
        <w:numPr>
          <w:ilvl w:val="1"/>
          <w:numId w:val="2"/>
        </w:numPr>
        <w:spacing w:after="0" w:line="276" w:lineRule="auto"/>
        <w:jc w:val="both"/>
      </w:pPr>
      <w:r>
        <w:t>Modely a dokumentace vytvářené v rámci plnění jsou akceptovány</w:t>
      </w:r>
      <w:r w:rsidRPr="00BD5E41">
        <w:t xml:space="preserve"> formou „Akceptace dokumentu“ v souladu s </w:t>
      </w:r>
      <w:r w:rsidR="00CE3E96">
        <w:t>Rámcov</w:t>
      </w:r>
      <w:r w:rsidRPr="00BD5E41">
        <w:t>ou smlouvou.</w:t>
      </w:r>
    </w:p>
    <w:p w:rsidR="00B7510A" w:rsidRPr="009041A1" w:rsidRDefault="00B7510A" w:rsidP="00B7510A">
      <w:pPr>
        <w:numPr>
          <w:ilvl w:val="1"/>
          <w:numId w:val="2"/>
        </w:numPr>
        <w:spacing w:after="0" w:line="276" w:lineRule="auto"/>
        <w:jc w:val="both"/>
      </w:pPr>
      <w:r w:rsidRPr="00BD5E41">
        <w:t>Změny RESSS realizované v rámci skupiny služeb „Služby řešení změn“ jsou akceptovány formou „Akceptace softwarového díla“ v souladu s </w:t>
      </w:r>
      <w:r w:rsidR="00CE3E96">
        <w:t>Rámcov</w:t>
      </w:r>
      <w:r w:rsidRPr="00BD5E41">
        <w:t>ou smlouvou.</w:t>
      </w:r>
    </w:p>
    <w:p w:rsidR="00B7510A" w:rsidRPr="00EE1EA3" w:rsidRDefault="00B7510A" w:rsidP="006D7851">
      <w:pPr>
        <w:pStyle w:val="Nadpis1"/>
      </w:pPr>
      <w:bookmarkStart w:id="99" w:name="_Toc456948961"/>
      <w:r w:rsidRPr="00A956BE">
        <w:lastRenderedPageBreak/>
        <w:t xml:space="preserve">Podpora a provoz resortního elektronického systému spisové služby na </w:t>
      </w:r>
      <w:r>
        <w:t>Státním úřadu inspekce práce</w:t>
      </w:r>
      <w:bookmarkEnd w:id="99"/>
    </w:p>
    <w:p w:rsidR="00B7510A" w:rsidRPr="00EE1EA3" w:rsidRDefault="00B7510A" w:rsidP="006D7851">
      <w:pPr>
        <w:pStyle w:val="Nadpis2"/>
      </w:pPr>
      <w:bookmarkStart w:id="100" w:name="_Toc456948962"/>
      <w:r>
        <w:t>Předmět a podmínky plnění</w:t>
      </w:r>
      <w:bookmarkEnd w:id="100"/>
    </w:p>
    <w:p w:rsidR="00B7510A" w:rsidRDefault="00B7510A" w:rsidP="006D7851">
      <w:pPr>
        <w:numPr>
          <w:ilvl w:val="1"/>
          <w:numId w:val="14"/>
        </w:numPr>
        <w:spacing w:after="0" w:line="276" w:lineRule="auto"/>
        <w:jc w:val="both"/>
      </w:pPr>
      <w:r w:rsidRPr="001422BE">
        <w:t>Předmětem plnění „</w:t>
      </w:r>
      <w:r w:rsidRPr="00A956BE">
        <w:t>Podpora a provoz resortního elektronického systému spisové služby</w:t>
      </w:r>
      <w:r>
        <w:t xml:space="preserve"> (dále jen RESSS)</w:t>
      </w:r>
      <w:r w:rsidRPr="00A956BE">
        <w:t xml:space="preserve"> na </w:t>
      </w:r>
      <w:r>
        <w:t>Státním úřadu inspekce práce</w:t>
      </w:r>
      <w:r w:rsidRPr="001422BE">
        <w:t>“ je posk</w:t>
      </w:r>
      <w:r>
        <w:t>ytnutí služeb za účelem podpory a provozu</w:t>
      </w:r>
      <w:r w:rsidRPr="001422BE">
        <w:t xml:space="preserve"> RESSS </w:t>
      </w:r>
      <w:r>
        <w:t xml:space="preserve">pro potřeby </w:t>
      </w:r>
      <w:r w:rsidRPr="001422BE">
        <w:t>produkč</w:t>
      </w:r>
      <w:r>
        <w:t>ního využití, pro potřeby testování a potřeby školení a případná dodávka specifických rozšíření RESSS pro potřeby SÚIP.</w:t>
      </w:r>
    </w:p>
    <w:p w:rsidR="00B7510A" w:rsidRDefault="00B7510A" w:rsidP="00B7510A">
      <w:pPr>
        <w:numPr>
          <w:ilvl w:val="1"/>
          <w:numId w:val="2"/>
        </w:numPr>
        <w:spacing w:after="0" w:line="276" w:lineRule="auto"/>
        <w:jc w:val="both"/>
      </w:pPr>
      <w:r>
        <w:t xml:space="preserve">Plnění bude splňovat požadavky kladené na služby, které jsou uvedeny v příloze číslo 4 </w:t>
      </w:r>
      <w:r w:rsidR="00CE3E96">
        <w:t>Rámcov</w:t>
      </w:r>
      <w:r>
        <w:t>é smlouvy Požadavky na služby a sankce.</w:t>
      </w:r>
    </w:p>
    <w:p w:rsidR="00B7510A" w:rsidRDefault="00B7510A" w:rsidP="00B7510A">
      <w:pPr>
        <w:numPr>
          <w:ilvl w:val="1"/>
          <w:numId w:val="2"/>
        </w:numPr>
        <w:spacing w:after="0" w:line="276" w:lineRule="auto"/>
        <w:jc w:val="both"/>
      </w:pPr>
      <w:r>
        <w:t>Níže uvedené služby pokrývají i podporu a provoz těch částí systému, které vzniknou v důsledku rozvoje pro potřeby SÚIP realizovaného na základě dalších Prováděcích smluv zahrnujících plnění „Rozvoj</w:t>
      </w:r>
      <w:r w:rsidRPr="00765016">
        <w:t xml:space="preserve"> resortního elektronického systému spisové služby</w:t>
      </w:r>
      <w:r>
        <w:t>“ či jako součást řešení změn systému v rámci podpory a provozu RESSS, resp. cena za podporu a provoz takových částí systému je již zahrnuta v ceně za níže uvedené služby.</w:t>
      </w:r>
    </w:p>
    <w:p w:rsidR="00B7510A" w:rsidRDefault="00B7510A" w:rsidP="00B7510A">
      <w:pPr>
        <w:numPr>
          <w:ilvl w:val="1"/>
          <w:numId w:val="2"/>
        </w:numPr>
        <w:spacing w:after="0" w:line="276" w:lineRule="auto"/>
        <w:jc w:val="both"/>
      </w:pPr>
      <w:r>
        <w:t>V rámci podpory a provozu RESSS na SÚIP boudou Dodavatelem poskytovány následující skupiny služeb:</w:t>
      </w:r>
    </w:p>
    <w:p w:rsidR="00B7510A" w:rsidRDefault="00B7510A" w:rsidP="00B7510A">
      <w:pPr>
        <w:numPr>
          <w:ilvl w:val="2"/>
          <w:numId w:val="2"/>
        </w:numPr>
        <w:spacing w:after="0" w:line="276" w:lineRule="auto"/>
        <w:jc w:val="both"/>
      </w:pPr>
      <w:r>
        <w:t>„Služby provozu produkční instance RESSS“ za účelem provozu RESSS pro produkční využití.</w:t>
      </w:r>
    </w:p>
    <w:p w:rsidR="00B7510A" w:rsidRDefault="00B7510A" w:rsidP="00B7510A">
      <w:pPr>
        <w:numPr>
          <w:ilvl w:val="2"/>
          <w:numId w:val="2"/>
        </w:numPr>
        <w:spacing w:after="0" w:line="276" w:lineRule="auto"/>
        <w:jc w:val="both"/>
      </w:pPr>
      <w:r>
        <w:t>„Služby provozu testovací instance RESSS“ za účelem údržby a připravenosti RESSS pro účely testování.</w:t>
      </w:r>
    </w:p>
    <w:p w:rsidR="00B7510A" w:rsidRDefault="00B7510A" w:rsidP="00B7510A">
      <w:pPr>
        <w:numPr>
          <w:ilvl w:val="2"/>
          <w:numId w:val="2"/>
        </w:numPr>
        <w:spacing w:after="0" w:line="276" w:lineRule="auto"/>
        <w:jc w:val="both"/>
      </w:pPr>
      <w:r>
        <w:t>„Služby provozu školící instance RESSS“ za účelem údržby a zajištění připravenosti  RESSS pro účely školení.</w:t>
      </w:r>
    </w:p>
    <w:p w:rsidR="00B7510A" w:rsidRDefault="00B7510A" w:rsidP="00B7510A">
      <w:pPr>
        <w:numPr>
          <w:ilvl w:val="2"/>
          <w:numId w:val="2"/>
        </w:numPr>
        <w:spacing w:after="0" w:line="276" w:lineRule="auto"/>
        <w:jc w:val="both"/>
      </w:pPr>
      <w:r>
        <w:t>„Služby podpory produkční instance RESSS“ za účelem řešení mimořádných stavů a události v souvislosti s produkčním využíváním RESSS.</w:t>
      </w:r>
    </w:p>
    <w:p w:rsidR="00B7510A" w:rsidRDefault="00B7510A" w:rsidP="00B7510A">
      <w:pPr>
        <w:numPr>
          <w:ilvl w:val="2"/>
          <w:numId w:val="2"/>
        </w:numPr>
        <w:spacing w:after="0" w:line="276" w:lineRule="auto"/>
        <w:jc w:val="both"/>
      </w:pPr>
      <w:r>
        <w:t>„Služby podpory školící instance RESSS“ za účelem řešení mimořádných stavů a událostí v souvislosti s využíváním RESSS pro účely školení.</w:t>
      </w:r>
    </w:p>
    <w:p w:rsidR="00B7510A" w:rsidRDefault="00B7510A" w:rsidP="00B7510A">
      <w:pPr>
        <w:numPr>
          <w:ilvl w:val="2"/>
          <w:numId w:val="2"/>
        </w:numPr>
        <w:spacing w:after="0" w:line="276" w:lineRule="auto"/>
        <w:jc w:val="both"/>
      </w:pPr>
      <w:r>
        <w:t>„Služby školení a vzdělávání“ za účelem průběžného doškolování pracovníků SÚIP.</w:t>
      </w:r>
    </w:p>
    <w:p w:rsidR="00B7510A" w:rsidRDefault="00B7510A" w:rsidP="00B7510A">
      <w:pPr>
        <w:numPr>
          <w:ilvl w:val="2"/>
          <w:numId w:val="2"/>
        </w:numPr>
        <w:spacing w:after="0" w:line="276" w:lineRule="auto"/>
        <w:jc w:val="both"/>
      </w:pPr>
      <w:r>
        <w:t>„Služby architektury“ za účelem poskytování součinnosti pro řízení podnikové architektury SÚIP v problematice mající vztah k RESSS nasazenému na SÚIP.</w:t>
      </w:r>
    </w:p>
    <w:p w:rsidR="00B7510A" w:rsidRDefault="00B7510A" w:rsidP="00B7510A">
      <w:pPr>
        <w:numPr>
          <w:ilvl w:val="2"/>
          <w:numId w:val="2"/>
        </w:numPr>
        <w:spacing w:after="0" w:line="276" w:lineRule="auto"/>
        <w:jc w:val="both"/>
      </w:pPr>
      <w:r>
        <w:t>„S</w:t>
      </w:r>
      <w:r w:rsidRPr="000B2C6F">
        <w:t>lužby řešení změn</w:t>
      </w:r>
      <w:r>
        <w:t xml:space="preserve">“ zajišťující řešení změn systému s ohledem na požadavky plynoucí z legislativního souladu a požadavky SÚIP. </w:t>
      </w:r>
    </w:p>
    <w:p w:rsidR="00B7510A" w:rsidRDefault="00B7510A" w:rsidP="00B7510A">
      <w:pPr>
        <w:numPr>
          <w:ilvl w:val="1"/>
          <w:numId w:val="2"/>
        </w:numPr>
        <w:spacing w:after="0" w:line="276" w:lineRule="auto"/>
        <w:jc w:val="both"/>
      </w:pPr>
      <w:r>
        <w:t xml:space="preserve">V rámci skupiny služeb „Služby provozu produkční instance RESSS“ bude Dodavatel poskytovat veškeré služby v požadovaném rozsahu a kvalitě uvedené v příloze číslo 4 </w:t>
      </w:r>
      <w:r w:rsidR="00CE3E96">
        <w:t>Rámcov</w:t>
      </w:r>
      <w:r>
        <w:t>é smlouvy Požadavky na služby a sankce. Služby budou vykonávány ve vztahu k produkční instanci RESSS.</w:t>
      </w:r>
    </w:p>
    <w:p w:rsidR="00B7510A" w:rsidRDefault="00B7510A" w:rsidP="00B7510A">
      <w:pPr>
        <w:numPr>
          <w:ilvl w:val="1"/>
          <w:numId w:val="2"/>
        </w:numPr>
        <w:spacing w:after="0" w:line="276" w:lineRule="auto"/>
        <w:jc w:val="both"/>
      </w:pPr>
      <w:r>
        <w:t xml:space="preserve">V rámci skupiny služeb „Služby provozu testovací instance RESSS“ bude Dodavatel poskytovat vyjmenované služby v požadovaném rozsahu a kvalitě uvedené v příloze číslo 4 </w:t>
      </w:r>
      <w:r w:rsidR="00CE3E96">
        <w:t>Rámcov</w:t>
      </w:r>
      <w:r>
        <w:t>é smlouvy Požadavky na služby a sankce. Služby budou vykonávány ve vztahu k testovací instanci RESSS.</w:t>
      </w:r>
    </w:p>
    <w:p w:rsidR="00B7510A" w:rsidRDefault="00B7510A" w:rsidP="00B7510A">
      <w:pPr>
        <w:numPr>
          <w:ilvl w:val="1"/>
          <w:numId w:val="2"/>
        </w:numPr>
        <w:spacing w:after="0" w:line="276" w:lineRule="auto"/>
        <w:jc w:val="both"/>
      </w:pPr>
      <w:r>
        <w:t xml:space="preserve">V rámci skupiny služeb „Služby provozu školící instance RESSS“ bude Dodavatel poskytovat veškeré služby v požadovaném rozsahu a kvalitě uvedené v příloze číslo 4 </w:t>
      </w:r>
      <w:r w:rsidR="00CE3E96">
        <w:t>Rámcov</w:t>
      </w:r>
      <w:r>
        <w:t>é smlouvy Požadavky na služby a sankce. Služby budou vykonávány ve vztahu ke školící instanci RESSS.</w:t>
      </w:r>
    </w:p>
    <w:p w:rsidR="00B7510A" w:rsidRDefault="00B7510A" w:rsidP="00B7510A">
      <w:pPr>
        <w:numPr>
          <w:ilvl w:val="1"/>
          <w:numId w:val="2"/>
        </w:numPr>
        <w:spacing w:after="0" w:line="276" w:lineRule="auto"/>
        <w:jc w:val="both"/>
      </w:pPr>
      <w:r>
        <w:t xml:space="preserve">V rámci skupiny služeb „Služby podpory produkční instance RESSS“ bude Dodavatel poskytovat veškeré služby v požadovaném rozsahu a kvalitě uvedené v příloze číslo 4 </w:t>
      </w:r>
      <w:r w:rsidR="00CE3E96">
        <w:t>Rámcov</w:t>
      </w:r>
      <w:r>
        <w:t xml:space="preserve">é smlouvy Požadavky na služby a sankce. Služby budou vykonávány ve vztahu </w:t>
      </w:r>
      <w:proofErr w:type="gramStart"/>
      <w:r>
        <w:t>ke</w:t>
      </w:r>
      <w:proofErr w:type="gramEnd"/>
      <w:r>
        <w:t xml:space="preserve"> produkční instanci RESSS.</w:t>
      </w:r>
    </w:p>
    <w:p w:rsidR="00B7510A" w:rsidRDefault="00B7510A" w:rsidP="00B7510A">
      <w:pPr>
        <w:numPr>
          <w:ilvl w:val="1"/>
          <w:numId w:val="2"/>
        </w:numPr>
        <w:spacing w:after="0" w:line="276" w:lineRule="auto"/>
        <w:jc w:val="both"/>
      </w:pPr>
      <w:r>
        <w:t xml:space="preserve">V rámci skupiny služeb „Služby školení a vzdělávání“ bude Dodavatel poskytovat veškeré služby v požadovaném rozsahu a kvalitě uvedené v příloze číslo 4 </w:t>
      </w:r>
      <w:r w:rsidR="00CE3E96">
        <w:t>Rámcov</w:t>
      </w:r>
      <w:r>
        <w:t>é smlouvy Požadavky na služby a sankce. Pro potřeby školení bude využívána školící instance RESSS na SÚIP.</w:t>
      </w:r>
    </w:p>
    <w:p w:rsidR="00B7510A" w:rsidRDefault="00B7510A" w:rsidP="00B7510A">
      <w:pPr>
        <w:numPr>
          <w:ilvl w:val="1"/>
          <w:numId w:val="2"/>
        </w:numPr>
        <w:spacing w:after="0" w:line="276" w:lineRule="auto"/>
        <w:jc w:val="both"/>
      </w:pPr>
      <w:r>
        <w:lastRenderedPageBreak/>
        <w:t xml:space="preserve">V rámci skupiny služeb „Služby architektury“ bude Dodavatel poskytovat veškeré služby v požadovaném rozsahu a kvalitě uvedené v příloze číslo 4 </w:t>
      </w:r>
      <w:r w:rsidR="00CE3E96">
        <w:t>Rámcov</w:t>
      </w:r>
      <w:r>
        <w:t>é smlouvy Požadavky na služby a sankce.</w:t>
      </w:r>
    </w:p>
    <w:p w:rsidR="00B7510A" w:rsidRDefault="00B7510A" w:rsidP="00B7510A">
      <w:pPr>
        <w:numPr>
          <w:ilvl w:val="1"/>
          <w:numId w:val="2"/>
        </w:numPr>
        <w:spacing w:after="0" w:line="276" w:lineRule="auto"/>
        <w:jc w:val="both"/>
      </w:pPr>
      <w:r>
        <w:t>V rámci skupiny služeb „S</w:t>
      </w:r>
      <w:r w:rsidRPr="000B2C6F">
        <w:t>lužby řešení změn</w:t>
      </w:r>
      <w:r>
        <w:t xml:space="preserve">“ bude Dodavatel poskytovat veškeré služby v požadovaném rozsahu a </w:t>
      </w:r>
      <w:r w:rsidRPr="0085758D">
        <w:t xml:space="preserve">kvalitě uvedené </w:t>
      </w:r>
      <w:r>
        <w:t xml:space="preserve">v příloze číslo 4 </w:t>
      </w:r>
      <w:r w:rsidR="00CE3E96">
        <w:t>Rámcov</w:t>
      </w:r>
      <w:r>
        <w:t>é smlouvy Požadavky na služby a sankce.</w:t>
      </w:r>
    </w:p>
    <w:p w:rsidR="00B7510A" w:rsidRDefault="00B7510A" w:rsidP="006D7851">
      <w:pPr>
        <w:pStyle w:val="Nadpis2"/>
      </w:pPr>
      <w:bookmarkStart w:id="101" w:name="_Toc456948963"/>
      <w:r>
        <w:t>Termín a místo plnění</w:t>
      </w:r>
      <w:bookmarkEnd w:id="101"/>
    </w:p>
    <w:p w:rsidR="00B7510A" w:rsidRDefault="00BB0068" w:rsidP="00B7510A">
      <w:pPr>
        <w:numPr>
          <w:ilvl w:val="1"/>
          <w:numId w:val="2"/>
        </w:numPr>
        <w:spacing w:after="0" w:line="276" w:lineRule="auto"/>
        <w:jc w:val="both"/>
      </w:pPr>
      <w:r>
        <w:t>Plnění „Podpora a provoz</w:t>
      </w:r>
      <w:r w:rsidR="00B7510A" w:rsidRPr="00E351F5">
        <w:t xml:space="preserve"> resortního elektronického systému </w:t>
      </w:r>
      <w:r w:rsidR="00B7510A">
        <w:t xml:space="preserve">spisové služby </w:t>
      </w:r>
      <w:r w:rsidR="00B7510A" w:rsidRPr="00E351F5">
        <w:t xml:space="preserve">na </w:t>
      </w:r>
      <w:r w:rsidR="00B7510A">
        <w:t xml:space="preserve">Státním úřadu inspekce práce“ probíhá po celou dobu trvání </w:t>
      </w:r>
      <w:r w:rsidR="00CE3E96">
        <w:t>Rámcov</w:t>
      </w:r>
      <w:r w:rsidR="00B7510A">
        <w:t>é smlouvy.</w:t>
      </w:r>
    </w:p>
    <w:p w:rsidR="00B7510A" w:rsidRDefault="00B7510A" w:rsidP="00B7510A">
      <w:pPr>
        <w:numPr>
          <w:ilvl w:val="1"/>
          <w:numId w:val="2"/>
        </w:numPr>
        <w:spacing w:after="0" w:line="276" w:lineRule="auto"/>
        <w:jc w:val="both"/>
      </w:pPr>
      <w:r>
        <w:t xml:space="preserve">Místem </w:t>
      </w:r>
      <w:r w:rsidR="00BB0068">
        <w:t>Plnění „Podpora a provoz</w:t>
      </w:r>
      <w:r w:rsidRPr="00E351F5">
        <w:t xml:space="preserve"> resortního elektronického systému </w:t>
      </w:r>
      <w:r>
        <w:t xml:space="preserve">spisové služby </w:t>
      </w:r>
      <w:r w:rsidRPr="00E351F5">
        <w:t xml:space="preserve">na </w:t>
      </w:r>
      <w:r>
        <w:t>Státním úřadu inspekce práce“ je primárně sídlo SÚIP. V případě plnění skupiny služeb „Služby školení a vzdělávání“ pak území České republiky.</w:t>
      </w:r>
    </w:p>
    <w:p w:rsidR="00B7510A" w:rsidRDefault="00860495" w:rsidP="006D7851">
      <w:pPr>
        <w:pStyle w:val="Nadpis2"/>
      </w:pPr>
      <w:bookmarkStart w:id="102" w:name="_Toc456948964"/>
      <w:r>
        <w:t>Platební podmínky</w:t>
      </w:r>
      <w:bookmarkEnd w:id="102"/>
    </w:p>
    <w:p w:rsidR="00B7510A" w:rsidRDefault="00B7510A" w:rsidP="00B7510A">
      <w:pPr>
        <w:numPr>
          <w:ilvl w:val="1"/>
          <w:numId w:val="2"/>
        </w:numPr>
        <w:spacing w:after="0" w:line="276" w:lineRule="auto"/>
        <w:jc w:val="both"/>
      </w:pPr>
      <w:r>
        <w:t>Cena za plnění „</w:t>
      </w:r>
      <w:r w:rsidRPr="00E351F5">
        <w:t xml:space="preserve">Podpora a provoz resortního elektronického systému </w:t>
      </w:r>
      <w:r>
        <w:t xml:space="preserve">spisové služby </w:t>
      </w:r>
      <w:r w:rsidRPr="00E351F5">
        <w:t xml:space="preserve">na </w:t>
      </w:r>
      <w:r>
        <w:t>Státním úřadu inspekce práce“ je cenou jednotkovou za všechny služby, které jsou předmětem plnění, a je cenou za poskytování služeb po dobu jednoho kalendářního měsíce (cena měsíční).</w:t>
      </w:r>
    </w:p>
    <w:p w:rsidR="00B7510A" w:rsidRDefault="00B7510A" w:rsidP="00B7510A">
      <w:pPr>
        <w:numPr>
          <w:ilvl w:val="1"/>
          <w:numId w:val="2"/>
        </w:numPr>
        <w:spacing w:after="0" w:line="276" w:lineRule="auto"/>
        <w:jc w:val="both"/>
      </w:pPr>
      <w:r>
        <w:t xml:space="preserve">Platební (fakturační) milníky, resp. </w:t>
      </w:r>
      <w:r w:rsidR="00860495">
        <w:t>Platební podmínky</w:t>
      </w:r>
      <w:r>
        <w:t xml:space="preserve"> pro plnění „</w:t>
      </w:r>
      <w:r w:rsidRPr="00E351F5">
        <w:t xml:space="preserve">Podpora a provoz resortního elektronického systému </w:t>
      </w:r>
      <w:r>
        <w:t xml:space="preserve">spisové služby </w:t>
      </w:r>
      <w:r w:rsidRPr="00E351F5">
        <w:t xml:space="preserve">na </w:t>
      </w:r>
      <w:r>
        <w:t xml:space="preserve">Státním úřadu inspekce práce“ jsou dány </w:t>
      </w:r>
      <w:r w:rsidR="00CE3E96">
        <w:t>Rámcov</w:t>
      </w:r>
      <w:r>
        <w:t>ou smlouvou.</w:t>
      </w:r>
    </w:p>
    <w:p w:rsidR="00B7510A" w:rsidRDefault="00B7510A" w:rsidP="006D7851">
      <w:pPr>
        <w:pStyle w:val="Nadpis2"/>
      </w:pPr>
      <w:bookmarkStart w:id="103" w:name="_Toc456948965"/>
      <w:r>
        <w:t>Předání, převzetí a akceptace plnění</w:t>
      </w:r>
      <w:bookmarkEnd w:id="103"/>
    </w:p>
    <w:p w:rsidR="00B7510A" w:rsidRDefault="00B7510A" w:rsidP="00B7510A">
      <w:pPr>
        <w:numPr>
          <w:ilvl w:val="1"/>
          <w:numId w:val="2"/>
        </w:numPr>
        <w:spacing w:after="0" w:line="276" w:lineRule="auto"/>
        <w:jc w:val="both"/>
      </w:pPr>
      <w:r>
        <w:t>Akceptace plnění „</w:t>
      </w:r>
      <w:r w:rsidRPr="00E351F5">
        <w:t xml:space="preserve">Podpora a provoz resortního elektronického systému </w:t>
      </w:r>
      <w:r>
        <w:t xml:space="preserve">spisové služby </w:t>
      </w:r>
      <w:r w:rsidRPr="00E351F5">
        <w:t xml:space="preserve">na </w:t>
      </w:r>
      <w:r>
        <w:t>Státním úřadu inspekce práce“ probíhá na měsíční bázi, způsobem uvedeným v </w:t>
      </w:r>
      <w:r w:rsidR="00CE3E96">
        <w:t>Rámcov</w:t>
      </w:r>
      <w:r>
        <w:t>é smlouvě jako „Akceptace průběžné služby“.</w:t>
      </w:r>
    </w:p>
    <w:p w:rsidR="00B7510A" w:rsidRPr="00BD5E41" w:rsidRDefault="00B7510A" w:rsidP="00B7510A">
      <w:pPr>
        <w:numPr>
          <w:ilvl w:val="1"/>
          <w:numId w:val="2"/>
        </w:numPr>
        <w:spacing w:after="0" w:line="276" w:lineRule="auto"/>
        <w:jc w:val="both"/>
      </w:pPr>
      <w:r>
        <w:t>Modely a dokumentace vytvářené v rámci plnění jsou akceptovány</w:t>
      </w:r>
      <w:r w:rsidRPr="00BD5E41">
        <w:t xml:space="preserve"> formou „Akceptace dokumentu“ v souladu s </w:t>
      </w:r>
      <w:r w:rsidR="00CE3E96">
        <w:t>Rámcov</w:t>
      </w:r>
      <w:r w:rsidRPr="00BD5E41">
        <w:t>ou smlouvou.</w:t>
      </w:r>
    </w:p>
    <w:p w:rsidR="00B7510A" w:rsidRPr="009041A1" w:rsidRDefault="00B7510A" w:rsidP="00B7510A">
      <w:pPr>
        <w:numPr>
          <w:ilvl w:val="1"/>
          <w:numId w:val="2"/>
        </w:numPr>
        <w:spacing w:after="0" w:line="276" w:lineRule="auto"/>
        <w:jc w:val="both"/>
      </w:pPr>
      <w:r w:rsidRPr="00BD5E41">
        <w:t>Změny RESSS realizované v rámci skupiny služeb „Služby řešení změn“ jsou akceptovány formou „Akceptace softwarového díla“ v souladu s </w:t>
      </w:r>
      <w:r w:rsidR="00CE3E96">
        <w:t>Rámcov</w:t>
      </w:r>
      <w:r w:rsidRPr="00BD5E41">
        <w:t>ou smlouvou.</w:t>
      </w:r>
    </w:p>
    <w:p w:rsidR="00B7510A" w:rsidRPr="00EE1EA3" w:rsidRDefault="00B7510A" w:rsidP="006D7851">
      <w:pPr>
        <w:pStyle w:val="Nadpis1"/>
      </w:pPr>
      <w:bookmarkStart w:id="104" w:name="_Toc456948966"/>
      <w:r w:rsidRPr="00A956BE">
        <w:t xml:space="preserve">Podpora a provoz resortního elektronického systému spisové služby na </w:t>
      </w:r>
      <w:r>
        <w:t>Technické inspekci České republiky</w:t>
      </w:r>
      <w:bookmarkEnd w:id="104"/>
    </w:p>
    <w:p w:rsidR="00B7510A" w:rsidRPr="00EE1EA3" w:rsidRDefault="00B7510A" w:rsidP="006D7851">
      <w:pPr>
        <w:pStyle w:val="Nadpis2"/>
      </w:pPr>
      <w:bookmarkStart w:id="105" w:name="_Toc456948967"/>
      <w:r>
        <w:t>Předmět a podmínky plnění</w:t>
      </w:r>
      <w:bookmarkEnd w:id="105"/>
    </w:p>
    <w:p w:rsidR="00B7510A" w:rsidRDefault="00B7510A" w:rsidP="006D7851">
      <w:pPr>
        <w:numPr>
          <w:ilvl w:val="1"/>
          <w:numId w:val="15"/>
        </w:numPr>
        <w:spacing w:after="0" w:line="276" w:lineRule="auto"/>
        <w:jc w:val="both"/>
      </w:pPr>
      <w:r w:rsidRPr="001422BE">
        <w:t>Předmětem plnění „</w:t>
      </w:r>
      <w:r w:rsidRPr="00A956BE">
        <w:t>Podpora a provoz resortního elektronického systému spisové služby</w:t>
      </w:r>
      <w:r>
        <w:t xml:space="preserve"> (dále jen RESSS)</w:t>
      </w:r>
      <w:r w:rsidRPr="00A956BE">
        <w:t xml:space="preserve"> na </w:t>
      </w:r>
      <w:r>
        <w:t>Technické inspekci České republiky</w:t>
      </w:r>
      <w:r w:rsidRPr="001422BE">
        <w:t>“ je posk</w:t>
      </w:r>
      <w:r>
        <w:t>ytnutí služeb za účelem podpory a provozu</w:t>
      </w:r>
      <w:r w:rsidRPr="001422BE">
        <w:t xml:space="preserve"> RESSS </w:t>
      </w:r>
      <w:r>
        <w:t xml:space="preserve">pro potřeby </w:t>
      </w:r>
      <w:r w:rsidRPr="001422BE">
        <w:t>produkč</w:t>
      </w:r>
      <w:r>
        <w:t>ního využití, pro potřeby testování a potřeby školení a případná dodávka specifických rozšíření RESSS pro potřeby TIČR.</w:t>
      </w:r>
    </w:p>
    <w:p w:rsidR="00B7510A" w:rsidRDefault="00B7510A" w:rsidP="00B7510A">
      <w:pPr>
        <w:numPr>
          <w:ilvl w:val="1"/>
          <w:numId w:val="2"/>
        </w:numPr>
        <w:spacing w:after="0" w:line="276" w:lineRule="auto"/>
        <w:jc w:val="both"/>
      </w:pPr>
      <w:r>
        <w:t xml:space="preserve">Plnění bude splňovat požadavky kladené na služby, které jsou uvedeny v příloze číslo 4 </w:t>
      </w:r>
      <w:r w:rsidR="00CE3E96">
        <w:t>Rámcov</w:t>
      </w:r>
      <w:r>
        <w:t>é smlouvy Požadavky na služby a sankce.</w:t>
      </w:r>
    </w:p>
    <w:p w:rsidR="00B7510A" w:rsidRDefault="00B7510A" w:rsidP="00B7510A">
      <w:pPr>
        <w:numPr>
          <w:ilvl w:val="1"/>
          <w:numId w:val="2"/>
        </w:numPr>
        <w:spacing w:after="0" w:line="276" w:lineRule="auto"/>
        <w:jc w:val="both"/>
      </w:pPr>
      <w:r>
        <w:t>Níže uvedené služby pokrývají i podporu a provoz těch částí systému, které vzniknou v důsledku rozvoje pro potřeby TIČR realizovaného na základě dalších Prováděcích smluv zahrnujících plnění „Rozvoj</w:t>
      </w:r>
      <w:r w:rsidRPr="00765016">
        <w:t xml:space="preserve"> resortního elektronického systému spisové služby</w:t>
      </w:r>
      <w:r>
        <w:t>“ či jako součást řešení změn systému v rámci podpory a provozu RESSS, resp. cena za podporu a provoz takových částí systému je již zahrnuta v ceně za níže uvedené služby.</w:t>
      </w:r>
    </w:p>
    <w:p w:rsidR="00B7510A" w:rsidRDefault="00B7510A" w:rsidP="00B7510A">
      <w:pPr>
        <w:numPr>
          <w:ilvl w:val="1"/>
          <w:numId w:val="2"/>
        </w:numPr>
        <w:spacing w:after="0" w:line="276" w:lineRule="auto"/>
        <w:jc w:val="both"/>
      </w:pPr>
      <w:r>
        <w:t>V rámci podpory a provozu RESSS na TIČR boudou Dodavatelem poskytovány následující skupiny služeb:</w:t>
      </w:r>
    </w:p>
    <w:p w:rsidR="00B7510A" w:rsidRDefault="00B7510A" w:rsidP="00B7510A">
      <w:pPr>
        <w:numPr>
          <w:ilvl w:val="2"/>
          <w:numId w:val="2"/>
        </w:numPr>
        <w:spacing w:after="0" w:line="276" w:lineRule="auto"/>
        <w:jc w:val="both"/>
      </w:pPr>
      <w:r>
        <w:lastRenderedPageBreak/>
        <w:t>„Služby provozu produkční instance RESSS“ za účelem provozu RESSS pro produkční využití.</w:t>
      </w:r>
    </w:p>
    <w:p w:rsidR="00B7510A" w:rsidRDefault="00B7510A" w:rsidP="00B7510A">
      <w:pPr>
        <w:numPr>
          <w:ilvl w:val="2"/>
          <w:numId w:val="2"/>
        </w:numPr>
        <w:spacing w:after="0" w:line="276" w:lineRule="auto"/>
        <w:jc w:val="both"/>
      </w:pPr>
      <w:r>
        <w:t>„Služby provozu testovací instance RESSS“ za účelem údržby a připravenosti RESSS pro účely testování.</w:t>
      </w:r>
    </w:p>
    <w:p w:rsidR="00B7510A" w:rsidRDefault="00B7510A" w:rsidP="00B7510A">
      <w:pPr>
        <w:numPr>
          <w:ilvl w:val="2"/>
          <w:numId w:val="2"/>
        </w:numPr>
        <w:spacing w:after="0" w:line="276" w:lineRule="auto"/>
        <w:jc w:val="both"/>
      </w:pPr>
      <w:r>
        <w:t>„Služby provozu školící instance RESSS“ za účelem údržby a zajištění připravenosti  RESSS pro účely školení.</w:t>
      </w:r>
    </w:p>
    <w:p w:rsidR="00B7510A" w:rsidRDefault="00B7510A" w:rsidP="00B7510A">
      <w:pPr>
        <w:numPr>
          <w:ilvl w:val="2"/>
          <w:numId w:val="2"/>
        </w:numPr>
        <w:spacing w:after="0" w:line="276" w:lineRule="auto"/>
        <w:jc w:val="both"/>
      </w:pPr>
      <w:r>
        <w:t>„Služby podpory produkční instance RESSS“ za účelem řešení mimořádných stavů a události v souvislosti s produkčním využíváním RESSS.</w:t>
      </w:r>
    </w:p>
    <w:p w:rsidR="00B7510A" w:rsidRDefault="00B7510A" w:rsidP="00B7510A">
      <w:pPr>
        <w:numPr>
          <w:ilvl w:val="2"/>
          <w:numId w:val="2"/>
        </w:numPr>
        <w:spacing w:after="0" w:line="276" w:lineRule="auto"/>
        <w:jc w:val="both"/>
      </w:pPr>
      <w:r>
        <w:t>„Služby podpory školící instance RESSS“ za účelem řešení mimořádných stavů a událostí v souvislosti s využíváním RESSS pro účely školení.</w:t>
      </w:r>
    </w:p>
    <w:p w:rsidR="00B7510A" w:rsidRDefault="00B7510A" w:rsidP="00B7510A">
      <w:pPr>
        <w:numPr>
          <w:ilvl w:val="2"/>
          <w:numId w:val="2"/>
        </w:numPr>
        <w:spacing w:after="0" w:line="276" w:lineRule="auto"/>
        <w:jc w:val="both"/>
      </w:pPr>
      <w:r>
        <w:t>„Služby školení a vzdělávání“ za účelem průběžného doškolování pracovníků TIČR.</w:t>
      </w:r>
    </w:p>
    <w:p w:rsidR="00B7510A" w:rsidRDefault="00B7510A" w:rsidP="00B7510A">
      <w:pPr>
        <w:numPr>
          <w:ilvl w:val="2"/>
          <w:numId w:val="2"/>
        </w:numPr>
        <w:spacing w:after="0" w:line="276" w:lineRule="auto"/>
        <w:jc w:val="both"/>
      </w:pPr>
      <w:r>
        <w:t>„Služby architektury“ za účelem poskytování součinnosti pro řízení podnikové architektury TIČR v problematice mající vztah k RESSS nasazenému na TIČR.</w:t>
      </w:r>
    </w:p>
    <w:p w:rsidR="00B7510A" w:rsidRDefault="00B7510A" w:rsidP="00B7510A">
      <w:pPr>
        <w:numPr>
          <w:ilvl w:val="2"/>
          <w:numId w:val="2"/>
        </w:numPr>
        <w:spacing w:after="0" w:line="276" w:lineRule="auto"/>
        <w:jc w:val="both"/>
      </w:pPr>
      <w:r>
        <w:t>„S</w:t>
      </w:r>
      <w:r w:rsidRPr="000B2C6F">
        <w:t>lužby řešení změn</w:t>
      </w:r>
      <w:r>
        <w:t xml:space="preserve">“ zajišťující řešení změn systému s ohledem na požadavky plynoucí z legislativního souladu a požadavky TIČR. </w:t>
      </w:r>
    </w:p>
    <w:p w:rsidR="00B7510A" w:rsidRDefault="00B7510A" w:rsidP="00B7510A">
      <w:pPr>
        <w:numPr>
          <w:ilvl w:val="1"/>
          <w:numId w:val="2"/>
        </w:numPr>
        <w:spacing w:after="0" w:line="276" w:lineRule="auto"/>
        <w:jc w:val="both"/>
      </w:pPr>
      <w:r>
        <w:t xml:space="preserve">V rámci skupiny služeb „Služby provozu produkční instance RESSS“ bude Dodavatel poskytovat veškeré služby v požadovaném rozsahu a kvalitě uvedené v příloze číslo 4 </w:t>
      </w:r>
      <w:r w:rsidR="00CE3E96">
        <w:t>Rámcov</w:t>
      </w:r>
      <w:r>
        <w:t>é smlouvy Požadavky na služby a sankce. Služby budou vykonávány ve vztahu k produkční instanci RESSS.</w:t>
      </w:r>
    </w:p>
    <w:p w:rsidR="00B7510A" w:rsidRDefault="00B7510A" w:rsidP="00B7510A">
      <w:pPr>
        <w:numPr>
          <w:ilvl w:val="1"/>
          <w:numId w:val="2"/>
        </w:numPr>
        <w:spacing w:after="0" w:line="276" w:lineRule="auto"/>
        <w:jc w:val="both"/>
      </w:pPr>
      <w:r>
        <w:t xml:space="preserve">V rámci skupiny služeb „Služby provozu testovací instance RESSS“ bude Dodavatel poskytovat vyjmenované služby v požadovaném rozsahu a kvalitě uvedené v příloze číslo 4 </w:t>
      </w:r>
      <w:r w:rsidR="00CE3E96">
        <w:t>Rámcov</w:t>
      </w:r>
      <w:r>
        <w:t>é smlouvy Požadavky na služby a sankce. Služby budou vykonávány ve vztahu k testovací instanci RESSS.</w:t>
      </w:r>
    </w:p>
    <w:p w:rsidR="00B7510A" w:rsidRDefault="00B7510A" w:rsidP="00B7510A">
      <w:pPr>
        <w:numPr>
          <w:ilvl w:val="1"/>
          <w:numId w:val="2"/>
        </w:numPr>
        <w:spacing w:after="0" w:line="276" w:lineRule="auto"/>
        <w:jc w:val="both"/>
      </w:pPr>
      <w:r>
        <w:t xml:space="preserve">V rámci skupiny služeb „Služby provozu školící instance RESSS“ bude Dodavatel poskytovat veškeré služby v požadovaném rozsahu a kvalitě uvedené v příloze číslo 4 </w:t>
      </w:r>
      <w:r w:rsidR="00CE3E96">
        <w:t>Rámcov</w:t>
      </w:r>
      <w:r>
        <w:t>é smlouvy Požadavky na služby a sankce. Služby budou vykonávány ve vztahu ke školící instanci RESSS.</w:t>
      </w:r>
    </w:p>
    <w:p w:rsidR="00B7510A" w:rsidRDefault="00B7510A" w:rsidP="00B7510A">
      <w:pPr>
        <w:numPr>
          <w:ilvl w:val="1"/>
          <w:numId w:val="2"/>
        </w:numPr>
        <w:spacing w:after="0" w:line="276" w:lineRule="auto"/>
        <w:jc w:val="both"/>
      </w:pPr>
      <w:r>
        <w:t xml:space="preserve">V rámci skupiny služeb „Služby podpory produkční instance RESSS“ bude Dodavatel poskytovat veškeré služby v požadovaném rozsahu a kvalitě uvedené v příloze číslo 4 </w:t>
      </w:r>
      <w:r w:rsidR="00CE3E96">
        <w:t>Rámcov</w:t>
      </w:r>
      <w:r>
        <w:t xml:space="preserve">é smlouvy Požadavky na služby a sankce. Služby budou vykonávány ve vztahu </w:t>
      </w:r>
      <w:proofErr w:type="gramStart"/>
      <w:r>
        <w:t>ke</w:t>
      </w:r>
      <w:proofErr w:type="gramEnd"/>
      <w:r>
        <w:t xml:space="preserve"> produkční instanci RESSS.</w:t>
      </w:r>
    </w:p>
    <w:p w:rsidR="00B7510A" w:rsidRDefault="00B7510A" w:rsidP="00B7510A">
      <w:pPr>
        <w:numPr>
          <w:ilvl w:val="1"/>
          <w:numId w:val="2"/>
        </w:numPr>
        <w:spacing w:after="0" w:line="276" w:lineRule="auto"/>
        <w:jc w:val="both"/>
      </w:pPr>
      <w:r>
        <w:t xml:space="preserve">V rámci skupiny služeb „Služby školení a vzdělávání“ bude Dodavatel poskytovat veškeré služby v požadovaném rozsahu a kvalitě uvedené v příloze číslo 4 </w:t>
      </w:r>
      <w:r w:rsidR="00CE3E96">
        <w:t>Rámcov</w:t>
      </w:r>
      <w:r>
        <w:t>é smlouvy Požadavky na služby a sankce. Pro potřeby školení bude využívána školící instance RESSS na TIČR.</w:t>
      </w:r>
    </w:p>
    <w:p w:rsidR="00B7510A" w:rsidRDefault="00B7510A" w:rsidP="00B7510A">
      <w:pPr>
        <w:numPr>
          <w:ilvl w:val="1"/>
          <w:numId w:val="2"/>
        </w:numPr>
        <w:spacing w:after="0" w:line="276" w:lineRule="auto"/>
        <w:jc w:val="both"/>
      </w:pPr>
      <w:r>
        <w:t xml:space="preserve">V rámci skupiny služeb „Služby architektury“ bude Dodavatel poskytovat veškeré služby v požadovaném rozsahu a kvalitě uvedené v příloze číslo 4 </w:t>
      </w:r>
      <w:r w:rsidR="00CE3E96">
        <w:t>Rámcov</w:t>
      </w:r>
      <w:r>
        <w:t>é smlouvy Požadavky na služby a sankce.</w:t>
      </w:r>
    </w:p>
    <w:p w:rsidR="00B7510A" w:rsidRDefault="00B7510A" w:rsidP="00B7510A">
      <w:pPr>
        <w:numPr>
          <w:ilvl w:val="1"/>
          <w:numId w:val="2"/>
        </w:numPr>
        <w:spacing w:after="0" w:line="276" w:lineRule="auto"/>
        <w:jc w:val="both"/>
      </w:pPr>
      <w:r>
        <w:t>V rámci skupiny služeb „S</w:t>
      </w:r>
      <w:r w:rsidRPr="000B2C6F">
        <w:t>lužby řešení změn</w:t>
      </w:r>
      <w:r>
        <w:t xml:space="preserve">“ bude Dodavatel poskytovat veškeré služby v požadovaném rozsahu a </w:t>
      </w:r>
      <w:r w:rsidRPr="0085758D">
        <w:t xml:space="preserve">kvalitě uvedené </w:t>
      </w:r>
      <w:r>
        <w:t xml:space="preserve">v příloze číslo 4 </w:t>
      </w:r>
      <w:r w:rsidR="00CE3E96">
        <w:t>Rámcov</w:t>
      </w:r>
      <w:r>
        <w:t>é smlouvy Požadavky na služby a sankce.</w:t>
      </w:r>
    </w:p>
    <w:p w:rsidR="00B7510A" w:rsidRDefault="00B7510A" w:rsidP="006D7851">
      <w:pPr>
        <w:pStyle w:val="Nadpis2"/>
      </w:pPr>
      <w:bookmarkStart w:id="106" w:name="_Toc456948968"/>
      <w:r>
        <w:t>Termín a místo plnění</w:t>
      </w:r>
      <w:bookmarkEnd w:id="106"/>
    </w:p>
    <w:p w:rsidR="00B7510A" w:rsidRDefault="00BB0068" w:rsidP="00B7510A">
      <w:pPr>
        <w:numPr>
          <w:ilvl w:val="1"/>
          <w:numId w:val="2"/>
        </w:numPr>
        <w:spacing w:after="0" w:line="276" w:lineRule="auto"/>
        <w:jc w:val="both"/>
      </w:pPr>
      <w:r>
        <w:t>Plnění „Podpora a provoz</w:t>
      </w:r>
      <w:r w:rsidR="00B7510A" w:rsidRPr="00E351F5">
        <w:t xml:space="preserve"> resortního elektronického systému </w:t>
      </w:r>
      <w:r w:rsidR="00B7510A">
        <w:t xml:space="preserve">spisové služby </w:t>
      </w:r>
      <w:r w:rsidR="00B7510A" w:rsidRPr="00E351F5">
        <w:t xml:space="preserve">na </w:t>
      </w:r>
      <w:r w:rsidR="00B7510A">
        <w:t xml:space="preserve">Technické inspekci České republiky“ probíhá po celou dobu trvání </w:t>
      </w:r>
      <w:r w:rsidR="00CE3E96">
        <w:t>Rámcov</w:t>
      </w:r>
      <w:r w:rsidR="00B7510A">
        <w:t>é smlouvy.</w:t>
      </w:r>
    </w:p>
    <w:p w:rsidR="00B7510A" w:rsidRDefault="00B7510A" w:rsidP="00B7510A">
      <w:pPr>
        <w:numPr>
          <w:ilvl w:val="1"/>
          <w:numId w:val="2"/>
        </w:numPr>
        <w:spacing w:after="0" w:line="276" w:lineRule="auto"/>
        <w:jc w:val="both"/>
      </w:pPr>
      <w:r>
        <w:t xml:space="preserve">Místem </w:t>
      </w:r>
      <w:r w:rsidR="00BB0068">
        <w:t>Plnění „Podpora a provoz</w:t>
      </w:r>
      <w:r w:rsidRPr="00E351F5">
        <w:t xml:space="preserve"> resortního elektronického systému </w:t>
      </w:r>
      <w:r>
        <w:t xml:space="preserve">spisové služby </w:t>
      </w:r>
      <w:r w:rsidRPr="00E351F5">
        <w:t xml:space="preserve">na </w:t>
      </w:r>
      <w:r>
        <w:t>Technické inspekci České republiky“ je primárně sídlo TIČR. V případě plnění skupiny služeb „Služby školení a vzdělávání“ pak území České republiky.</w:t>
      </w:r>
    </w:p>
    <w:p w:rsidR="00B7510A" w:rsidRDefault="00860495" w:rsidP="006D7851">
      <w:pPr>
        <w:pStyle w:val="Nadpis2"/>
      </w:pPr>
      <w:bookmarkStart w:id="107" w:name="_Toc456948969"/>
      <w:r>
        <w:t>Platební podmínky</w:t>
      </w:r>
      <w:bookmarkEnd w:id="107"/>
    </w:p>
    <w:p w:rsidR="00B7510A" w:rsidRDefault="00B7510A" w:rsidP="00B7510A">
      <w:pPr>
        <w:numPr>
          <w:ilvl w:val="1"/>
          <w:numId w:val="2"/>
        </w:numPr>
        <w:spacing w:after="0" w:line="276" w:lineRule="auto"/>
        <w:jc w:val="both"/>
      </w:pPr>
      <w:r>
        <w:t>Cena za plnění „</w:t>
      </w:r>
      <w:r w:rsidRPr="00E351F5">
        <w:t xml:space="preserve">Podpora a provoz resortního elektronického systému </w:t>
      </w:r>
      <w:r>
        <w:t xml:space="preserve">spisové služby </w:t>
      </w:r>
      <w:r w:rsidRPr="00E351F5">
        <w:t xml:space="preserve">na </w:t>
      </w:r>
      <w:r>
        <w:t>Technické inspekci České republiky“ je cenou jednotkovou za všechny služby, které jsou předmětem plnění, a je cenou za poskytování služeb po dobu jednoho kalendářního měsíce (cena měsíční).</w:t>
      </w:r>
    </w:p>
    <w:p w:rsidR="00B7510A" w:rsidRDefault="00B7510A" w:rsidP="00B7510A">
      <w:pPr>
        <w:numPr>
          <w:ilvl w:val="1"/>
          <w:numId w:val="2"/>
        </w:numPr>
        <w:spacing w:after="0" w:line="276" w:lineRule="auto"/>
        <w:jc w:val="both"/>
      </w:pPr>
      <w:r>
        <w:lastRenderedPageBreak/>
        <w:t xml:space="preserve">Platební (fakturační) milníky, resp. </w:t>
      </w:r>
      <w:r w:rsidR="00860495">
        <w:t>Platební podmínky</w:t>
      </w:r>
      <w:r>
        <w:t xml:space="preserve"> pro plnění „</w:t>
      </w:r>
      <w:r w:rsidRPr="00E351F5">
        <w:t xml:space="preserve">Podpora a provoz resortního elektronického systému </w:t>
      </w:r>
      <w:r>
        <w:t xml:space="preserve">spisové služby </w:t>
      </w:r>
      <w:r w:rsidRPr="00E351F5">
        <w:t xml:space="preserve">na </w:t>
      </w:r>
      <w:r>
        <w:t xml:space="preserve">Technické inspekci České republiky“ jsou dány </w:t>
      </w:r>
      <w:r w:rsidR="00CE3E96">
        <w:t>Rámcov</w:t>
      </w:r>
      <w:r>
        <w:t>ou smlouvou.</w:t>
      </w:r>
    </w:p>
    <w:p w:rsidR="00B7510A" w:rsidRDefault="00B7510A" w:rsidP="006D7851">
      <w:pPr>
        <w:pStyle w:val="Nadpis2"/>
      </w:pPr>
      <w:bookmarkStart w:id="108" w:name="_Toc456948970"/>
      <w:r>
        <w:t>Předání, převzetí a akceptace plnění</w:t>
      </w:r>
      <w:bookmarkEnd w:id="108"/>
    </w:p>
    <w:p w:rsidR="00B7510A" w:rsidRDefault="00B7510A" w:rsidP="00B7510A">
      <w:pPr>
        <w:numPr>
          <w:ilvl w:val="1"/>
          <w:numId w:val="2"/>
        </w:numPr>
        <w:spacing w:after="0" w:line="276" w:lineRule="auto"/>
        <w:jc w:val="both"/>
      </w:pPr>
      <w:r>
        <w:t>Akceptace plnění „</w:t>
      </w:r>
      <w:r w:rsidRPr="00E351F5">
        <w:t xml:space="preserve">Podpora a provoz resortního elektronického systému </w:t>
      </w:r>
      <w:r>
        <w:t xml:space="preserve">spisové služby </w:t>
      </w:r>
      <w:r w:rsidRPr="00E351F5">
        <w:t xml:space="preserve">na </w:t>
      </w:r>
      <w:r>
        <w:t>Technické inspekci České republiky“ probíhá na měsíční bázi, způsobem uvedeným v </w:t>
      </w:r>
      <w:r w:rsidR="00CE3E96">
        <w:t>Rámcov</w:t>
      </w:r>
      <w:r>
        <w:t>é smlouvě jako „Akceptace průběžné služby“.</w:t>
      </w:r>
    </w:p>
    <w:p w:rsidR="00B7510A" w:rsidRPr="00BD5E41" w:rsidRDefault="00B7510A" w:rsidP="00B7510A">
      <w:pPr>
        <w:numPr>
          <w:ilvl w:val="1"/>
          <w:numId w:val="2"/>
        </w:numPr>
        <w:spacing w:after="0" w:line="276" w:lineRule="auto"/>
        <w:jc w:val="both"/>
      </w:pPr>
      <w:r>
        <w:t>Modely a dokumentace vytvářené v rámci plnění jsou akceptovány</w:t>
      </w:r>
      <w:r w:rsidRPr="00BD5E41">
        <w:t xml:space="preserve"> formou „Akceptace dokumentu“ v souladu s </w:t>
      </w:r>
      <w:r w:rsidR="00CE3E96">
        <w:t>Rámcov</w:t>
      </w:r>
      <w:r w:rsidRPr="00BD5E41">
        <w:t>ou smlouvou.</w:t>
      </w:r>
    </w:p>
    <w:p w:rsidR="00B7510A" w:rsidRPr="009041A1" w:rsidRDefault="00B7510A" w:rsidP="00B7510A">
      <w:pPr>
        <w:numPr>
          <w:ilvl w:val="1"/>
          <w:numId w:val="2"/>
        </w:numPr>
        <w:spacing w:after="0" w:line="276" w:lineRule="auto"/>
        <w:jc w:val="both"/>
      </w:pPr>
      <w:r w:rsidRPr="00BD5E41">
        <w:t>Změny RESSS realizované v rámci skupiny služeb „Služby řešení změn“ jsou akceptovány formou „Akceptace softwarového díla“ v souladu s </w:t>
      </w:r>
      <w:r w:rsidR="00CE3E96">
        <w:t>Rámcov</w:t>
      </w:r>
      <w:r w:rsidRPr="00BD5E41">
        <w:t>ou smlouvou.</w:t>
      </w:r>
    </w:p>
    <w:p w:rsidR="003D07A5" w:rsidRPr="00EE1EA3" w:rsidRDefault="003D07A5" w:rsidP="006D7851">
      <w:pPr>
        <w:pStyle w:val="Nadpis1"/>
      </w:pPr>
      <w:bookmarkStart w:id="109" w:name="_Toc456948971"/>
      <w:r w:rsidRPr="00A956BE">
        <w:t xml:space="preserve">Podpora a provoz resortního elektronického systému spisové služby na </w:t>
      </w:r>
      <w:r>
        <w:t>Úřadu pro mezinárodněprávní ochranu dětí</w:t>
      </w:r>
      <w:bookmarkEnd w:id="109"/>
    </w:p>
    <w:p w:rsidR="003D07A5" w:rsidRPr="00EE1EA3" w:rsidRDefault="003D07A5" w:rsidP="006D7851">
      <w:pPr>
        <w:pStyle w:val="Nadpis2"/>
      </w:pPr>
      <w:bookmarkStart w:id="110" w:name="_Toc456948972"/>
      <w:r>
        <w:t>Předmět a podmínky plnění</w:t>
      </w:r>
      <w:bookmarkEnd w:id="110"/>
    </w:p>
    <w:p w:rsidR="003D07A5" w:rsidRDefault="003D07A5" w:rsidP="006D7851">
      <w:pPr>
        <w:numPr>
          <w:ilvl w:val="1"/>
          <w:numId w:val="16"/>
        </w:numPr>
        <w:spacing w:after="0" w:line="276" w:lineRule="auto"/>
        <w:jc w:val="both"/>
      </w:pPr>
      <w:r w:rsidRPr="001422BE">
        <w:t>Předmětem plnění „</w:t>
      </w:r>
      <w:r w:rsidRPr="00A956BE">
        <w:t>Podpora a provoz resortního elektronického systému spisové služby</w:t>
      </w:r>
      <w:r>
        <w:t xml:space="preserve"> (dále jen RESSS)</w:t>
      </w:r>
      <w:r w:rsidRPr="00A956BE">
        <w:t xml:space="preserve"> na </w:t>
      </w:r>
      <w:r>
        <w:t>Úřadu pro mezinárodněprávní ochranu dětí</w:t>
      </w:r>
      <w:r w:rsidRPr="001422BE">
        <w:t>“ je posk</w:t>
      </w:r>
      <w:r>
        <w:t>ytnutí služeb za účelem podpory a provozu</w:t>
      </w:r>
      <w:r w:rsidRPr="001422BE">
        <w:t xml:space="preserve"> RESSS </w:t>
      </w:r>
      <w:r>
        <w:t xml:space="preserve">pro potřeby </w:t>
      </w:r>
      <w:r w:rsidRPr="001422BE">
        <w:t>produkč</w:t>
      </w:r>
      <w:r>
        <w:t>ního využití, pro potřeby testování a potřeby školení a případná dodávka specifických rozšíření RESSS pro potřeby ÚMPOD.</w:t>
      </w:r>
    </w:p>
    <w:p w:rsidR="003D07A5" w:rsidRDefault="003D07A5" w:rsidP="003D07A5">
      <w:pPr>
        <w:numPr>
          <w:ilvl w:val="1"/>
          <w:numId w:val="2"/>
        </w:numPr>
        <w:spacing w:after="0" w:line="276" w:lineRule="auto"/>
        <w:jc w:val="both"/>
      </w:pPr>
      <w:r>
        <w:t xml:space="preserve">Plnění bude splňovat požadavky kladené na služby, které jsou uvedeny v příloze číslo 4 </w:t>
      </w:r>
      <w:r w:rsidR="00CE3E96">
        <w:t>Rámcov</w:t>
      </w:r>
      <w:r>
        <w:t>é smlouvy Požadavky na služby a sankce.</w:t>
      </w:r>
    </w:p>
    <w:p w:rsidR="003D07A5" w:rsidRDefault="003D07A5" w:rsidP="003D07A5">
      <w:pPr>
        <w:numPr>
          <w:ilvl w:val="1"/>
          <w:numId w:val="2"/>
        </w:numPr>
        <w:spacing w:after="0" w:line="276" w:lineRule="auto"/>
        <w:jc w:val="both"/>
      </w:pPr>
      <w:r>
        <w:t>Níže uvedené služby pokrývají i podporu a provoz těch částí systému, které vzniknou v důsledku rozvoje pro potřeby ÚMPOD realizovaného na základě dalších Prováděcích smluv zahrnujících plnění „Rozvoj</w:t>
      </w:r>
      <w:r w:rsidRPr="00765016">
        <w:t xml:space="preserve"> resortního elektronického systému spisové služby</w:t>
      </w:r>
      <w:r>
        <w:t>“ či jako součást řešení změn systému v rámci podpory a provozu RESSS, resp. cena za podporu a provoz takových částí systému je již zahrnuta v ceně za níže uvedené služby.</w:t>
      </w:r>
    </w:p>
    <w:p w:rsidR="003D07A5" w:rsidRDefault="003D07A5" w:rsidP="003D07A5">
      <w:pPr>
        <w:numPr>
          <w:ilvl w:val="1"/>
          <w:numId w:val="2"/>
        </w:numPr>
        <w:spacing w:after="0" w:line="276" w:lineRule="auto"/>
        <w:jc w:val="both"/>
      </w:pPr>
      <w:r>
        <w:t>V rámci podpory a provozu RESSS na ÚMPOD boudou Dodavatelem poskytovány následující skupiny služeb:</w:t>
      </w:r>
    </w:p>
    <w:p w:rsidR="003D07A5" w:rsidRDefault="003D07A5" w:rsidP="003D07A5">
      <w:pPr>
        <w:numPr>
          <w:ilvl w:val="2"/>
          <w:numId w:val="2"/>
        </w:numPr>
        <w:spacing w:after="0" w:line="276" w:lineRule="auto"/>
        <w:jc w:val="both"/>
      </w:pPr>
      <w:r>
        <w:t>„Služby provozu produkční instance RESSS“ za účelem provozu RESSS pro produkční využití.</w:t>
      </w:r>
    </w:p>
    <w:p w:rsidR="003D07A5" w:rsidRDefault="003D07A5" w:rsidP="003D07A5">
      <w:pPr>
        <w:numPr>
          <w:ilvl w:val="2"/>
          <w:numId w:val="2"/>
        </w:numPr>
        <w:spacing w:after="0" w:line="276" w:lineRule="auto"/>
        <w:jc w:val="both"/>
      </w:pPr>
      <w:r>
        <w:t>„</w:t>
      </w:r>
      <w:r w:rsidR="00206DD4">
        <w:t>Služby provozu testovací a školící instance RESSS</w:t>
      </w:r>
      <w:r>
        <w:t>“ za účelem údržby a připravenosti RESSS pro účely testování.</w:t>
      </w:r>
    </w:p>
    <w:p w:rsidR="003D07A5" w:rsidRDefault="003D07A5" w:rsidP="003D07A5">
      <w:pPr>
        <w:numPr>
          <w:ilvl w:val="2"/>
          <w:numId w:val="2"/>
        </w:numPr>
        <w:spacing w:after="0" w:line="276" w:lineRule="auto"/>
        <w:jc w:val="both"/>
      </w:pPr>
      <w:r>
        <w:t>„Služby podpory produkční instance RESSS“ za účelem řešení mimořádných stavů a události v souvislosti s produkčním využíváním RESSS.</w:t>
      </w:r>
    </w:p>
    <w:p w:rsidR="003D07A5" w:rsidRDefault="003D07A5" w:rsidP="003D07A5">
      <w:pPr>
        <w:numPr>
          <w:ilvl w:val="2"/>
          <w:numId w:val="2"/>
        </w:numPr>
        <w:spacing w:after="0" w:line="276" w:lineRule="auto"/>
        <w:jc w:val="both"/>
      </w:pPr>
      <w:r>
        <w:t xml:space="preserve">„Služby podpory </w:t>
      </w:r>
      <w:r w:rsidR="00206DD4">
        <w:t xml:space="preserve">testovací a </w:t>
      </w:r>
      <w:r>
        <w:t>školící instance RESSS“ za účelem řešení mimořádných stavů a událostí v souvislosti s využíváním RESSS pro účely školení.</w:t>
      </w:r>
    </w:p>
    <w:p w:rsidR="003D07A5" w:rsidRDefault="003D07A5" w:rsidP="003D07A5">
      <w:pPr>
        <w:numPr>
          <w:ilvl w:val="2"/>
          <w:numId w:val="2"/>
        </w:numPr>
        <w:spacing w:after="0" w:line="276" w:lineRule="auto"/>
        <w:jc w:val="both"/>
      </w:pPr>
      <w:r>
        <w:t>„Služby školení a vzdělávání“ za účelem průběžného doškolování pracovníků ÚMPOD.</w:t>
      </w:r>
    </w:p>
    <w:p w:rsidR="003D07A5" w:rsidRDefault="003D07A5" w:rsidP="003D07A5">
      <w:pPr>
        <w:numPr>
          <w:ilvl w:val="2"/>
          <w:numId w:val="2"/>
        </w:numPr>
        <w:spacing w:after="0" w:line="276" w:lineRule="auto"/>
        <w:jc w:val="both"/>
      </w:pPr>
      <w:r>
        <w:t>„Služby architektury“ za účelem poskytování součinnosti pro řízení podnikové architektury ÚMPOD v problematice mající vztah k RESSS nasazenému na ÚMPOD.</w:t>
      </w:r>
    </w:p>
    <w:p w:rsidR="003D07A5" w:rsidRDefault="003D07A5" w:rsidP="003D07A5">
      <w:pPr>
        <w:numPr>
          <w:ilvl w:val="2"/>
          <w:numId w:val="2"/>
        </w:numPr>
        <w:spacing w:after="0" w:line="276" w:lineRule="auto"/>
        <w:jc w:val="both"/>
      </w:pPr>
      <w:r>
        <w:t>„S</w:t>
      </w:r>
      <w:r w:rsidRPr="000B2C6F">
        <w:t>lužby řešení změn</w:t>
      </w:r>
      <w:r>
        <w:t xml:space="preserve">“ zajišťující řešení změn systému s ohledem na požadavky plynoucí z legislativního souladu a požadavky ÚMPOD. </w:t>
      </w:r>
    </w:p>
    <w:p w:rsidR="003D07A5" w:rsidRDefault="003D07A5" w:rsidP="003D07A5">
      <w:pPr>
        <w:numPr>
          <w:ilvl w:val="1"/>
          <w:numId w:val="2"/>
        </w:numPr>
        <w:spacing w:after="0" w:line="276" w:lineRule="auto"/>
        <w:jc w:val="both"/>
      </w:pPr>
      <w:r>
        <w:t xml:space="preserve">V rámci skupiny služeb „Služby provozu produkční instance RESSS“ bude Dodavatel poskytovat veškeré služby v požadovaném rozsahu a kvalitě uvedené v příloze číslo 4 </w:t>
      </w:r>
      <w:r w:rsidR="00CE3E96">
        <w:t>Rámcov</w:t>
      </w:r>
      <w:r>
        <w:t>é smlouvy Požadavky na služby a sankce. Služby budou vykonávány ve vztahu k produkční instanci RESSS.</w:t>
      </w:r>
    </w:p>
    <w:p w:rsidR="003D07A5" w:rsidRDefault="003D07A5" w:rsidP="003D07A5">
      <w:pPr>
        <w:numPr>
          <w:ilvl w:val="1"/>
          <w:numId w:val="2"/>
        </w:numPr>
        <w:spacing w:after="0" w:line="276" w:lineRule="auto"/>
        <w:jc w:val="both"/>
      </w:pPr>
      <w:r>
        <w:lastRenderedPageBreak/>
        <w:t xml:space="preserve">V rámci skupiny služeb „Služby provozu testovací instance RESSS“ bude Dodavatel poskytovat vyjmenované služby v požadovaném rozsahu a kvalitě uvedené v příloze číslo 4 </w:t>
      </w:r>
      <w:r w:rsidR="00CE3E96">
        <w:t>Rámcov</w:t>
      </w:r>
      <w:r>
        <w:t>é smlouvy Požadavky na služby a sankce. Služby budou vykonávány ve vztahu k testovací instanci RESSS.</w:t>
      </w:r>
    </w:p>
    <w:p w:rsidR="003D07A5" w:rsidRDefault="003D07A5" w:rsidP="003D07A5">
      <w:pPr>
        <w:numPr>
          <w:ilvl w:val="1"/>
          <w:numId w:val="2"/>
        </w:numPr>
        <w:spacing w:after="0" w:line="276" w:lineRule="auto"/>
        <w:jc w:val="both"/>
      </w:pPr>
      <w:r>
        <w:t xml:space="preserve">V rámci skupiny služeb „Služby provozu školící instance RESSS“ bude Dodavatel poskytovat veškeré služby v požadovaném rozsahu a kvalitě uvedené v příloze číslo 4 </w:t>
      </w:r>
      <w:r w:rsidR="00CE3E96">
        <w:t>Rámcov</w:t>
      </w:r>
      <w:r>
        <w:t>é smlouvy Požadavky na služby a sankce. Služby budou vykonávány ve vztahu ke školící instanci RESSS.</w:t>
      </w:r>
    </w:p>
    <w:p w:rsidR="003D07A5" w:rsidRDefault="003D07A5" w:rsidP="003D07A5">
      <w:pPr>
        <w:numPr>
          <w:ilvl w:val="1"/>
          <w:numId w:val="2"/>
        </w:numPr>
        <w:spacing w:after="0" w:line="276" w:lineRule="auto"/>
        <w:jc w:val="both"/>
      </w:pPr>
      <w:r>
        <w:t xml:space="preserve">V rámci skupiny služeb „Služby podpory produkční instance RESSS“ bude Dodavatel poskytovat veškeré služby v požadovaném rozsahu a kvalitě uvedené v příloze číslo 4 </w:t>
      </w:r>
      <w:r w:rsidR="00CE3E96">
        <w:t>Rámcov</w:t>
      </w:r>
      <w:r>
        <w:t xml:space="preserve">é smlouvy Požadavky na služby a sankce. Služby budou vykonávány ve vztahu </w:t>
      </w:r>
      <w:proofErr w:type="gramStart"/>
      <w:r>
        <w:t>ke</w:t>
      </w:r>
      <w:proofErr w:type="gramEnd"/>
      <w:r>
        <w:t xml:space="preserve"> produkční instanci RESSS.</w:t>
      </w:r>
    </w:p>
    <w:p w:rsidR="003D07A5" w:rsidRDefault="003D07A5" w:rsidP="003D07A5">
      <w:pPr>
        <w:numPr>
          <w:ilvl w:val="1"/>
          <w:numId w:val="2"/>
        </w:numPr>
        <w:spacing w:after="0" w:line="276" w:lineRule="auto"/>
        <w:jc w:val="both"/>
      </w:pPr>
      <w:r>
        <w:t xml:space="preserve">V rámci skupiny služeb „Služby školení a vzdělávání“ bude Dodavatel poskytovat veškeré služby v požadovaném rozsahu a kvalitě uvedené v příloze číslo 4 </w:t>
      </w:r>
      <w:r w:rsidR="00CE3E96">
        <w:t>Rámcov</w:t>
      </w:r>
      <w:r>
        <w:t>é smlouvy Požadavky na služby a sankce. Pro potřeby školení bude využívána školící instance RESSS na ÚMPOD.</w:t>
      </w:r>
    </w:p>
    <w:p w:rsidR="003D07A5" w:rsidRDefault="003D07A5" w:rsidP="003D07A5">
      <w:pPr>
        <w:numPr>
          <w:ilvl w:val="1"/>
          <w:numId w:val="2"/>
        </w:numPr>
        <w:spacing w:after="0" w:line="276" w:lineRule="auto"/>
        <w:jc w:val="both"/>
      </w:pPr>
      <w:r>
        <w:t xml:space="preserve">V rámci skupiny služeb „Služby architektury“ bude Dodavatel poskytovat veškeré služby v požadovaném rozsahu a kvalitě uvedené v příloze číslo 4 </w:t>
      </w:r>
      <w:r w:rsidR="00CE3E96">
        <w:t>Rámcov</w:t>
      </w:r>
      <w:r>
        <w:t>é smlouvy Požadavky na služby a sankce.</w:t>
      </w:r>
    </w:p>
    <w:p w:rsidR="003D07A5" w:rsidRDefault="003D07A5" w:rsidP="003D07A5">
      <w:pPr>
        <w:numPr>
          <w:ilvl w:val="1"/>
          <w:numId w:val="2"/>
        </w:numPr>
        <w:spacing w:after="0" w:line="276" w:lineRule="auto"/>
        <w:jc w:val="both"/>
      </w:pPr>
      <w:r>
        <w:t>V rámci skupiny služeb „S</w:t>
      </w:r>
      <w:r w:rsidRPr="000B2C6F">
        <w:t>lužby řešení změn</w:t>
      </w:r>
      <w:r>
        <w:t xml:space="preserve">“ bude Dodavatel poskytovat veškeré služby v požadovaném rozsahu a </w:t>
      </w:r>
      <w:r w:rsidRPr="0085758D">
        <w:t xml:space="preserve">kvalitě uvedené </w:t>
      </w:r>
      <w:r>
        <w:t xml:space="preserve">v příloze číslo 4 </w:t>
      </w:r>
      <w:r w:rsidR="00CE3E96">
        <w:t>Rámcov</w:t>
      </w:r>
      <w:r>
        <w:t>é smlouvy Požadavky na služby a sankce.</w:t>
      </w:r>
    </w:p>
    <w:p w:rsidR="003D07A5" w:rsidRDefault="003D07A5" w:rsidP="006D7851">
      <w:pPr>
        <w:pStyle w:val="Nadpis2"/>
      </w:pPr>
      <w:bookmarkStart w:id="111" w:name="_Toc456948973"/>
      <w:r>
        <w:t>Termín a místo plnění</w:t>
      </w:r>
      <w:bookmarkEnd w:id="111"/>
    </w:p>
    <w:p w:rsidR="003D07A5" w:rsidRDefault="00BB0068" w:rsidP="003D07A5">
      <w:pPr>
        <w:numPr>
          <w:ilvl w:val="1"/>
          <w:numId w:val="2"/>
        </w:numPr>
        <w:spacing w:after="0" w:line="276" w:lineRule="auto"/>
        <w:jc w:val="both"/>
      </w:pPr>
      <w:r>
        <w:t>Plnění „Podpora a provoz</w:t>
      </w:r>
      <w:r w:rsidR="003D07A5" w:rsidRPr="00E351F5">
        <w:t xml:space="preserve"> resortního elektronického systému </w:t>
      </w:r>
      <w:r w:rsidR="003D07A5">
        <w:t xml:space="preserve">spisové služby </w:t>
      </w:r>
      <w:r w:rsidR="003D07A5" w:rsidRPr="00E351F5">
        <w:t xml:space="preserve">na </w:t>
      </w:r>
      <w:r w:rsidR="003D07A5">
        <w:t xml:space="preserve">Úřadu pro mezinárodněprávní ochranu dětí“ probíhá po celou dobu trvání </w:t>
      </w:r>
      <w:r w:rsidR="00CE3E96">
        <w:t>Rámcov</w:t>
      </w:r>
      <w:r w:rsidR="003D07A5">
        <w:t>é smlouvy.</w:t>
      </w:r>
    </w:p>
    <w:p w:rsidR="003D07A5" w:rsidRDefault="003D07A5" w:rsidP="003D07A5">
      <w:pPr>
        <w:numPr>
          <w:ilvl w:val="1"/>
          <w:numId w:val="2"/>
        </w:numPr>
        <w:spacing w:after="0" w:line="276" w:lineRule="auto"/>
        <w:jc w:val="both"/>
      </w:pPr>
      <w:r>
        <w:t xml:space="preserve">Místem </w:t>
      </w:r>
      <w:r w:rsidR="00BB0068">
        <w:t>Plnění „Podpora a provoz</w:t>
      </w:r>
      <w:r w:rsidRPr="00E351F5">
        <w:t xml:space="preserve"> resortního elektronického systému </w:t>
      </w:r>
      <w:r>
        <w:t xml:space="preserve">spisové služby </w:t>
      </w:r>
      <w:r w:rsidRPr="00E351F5">
        <w:t xml:space="preserve">na </w:t>
      </w:r>
      <w:r>
        <w:t>Úřadu pro mezinárodněprávní ochranu dětí“ je primárně sídlo ÚMPOD. V případě plnění skupiny služeb „Služby školení a vzdělávání“ pak území České republiky.</w:t>
      </w:r>
    </w:p>
    <w:p w:rsidR="003D07A5" w:rsidRDefault="00860495" w:rsidP="006D7851">
      <w:pPr>
        <w:pStyle w:val="Nadpis2"/>
      </w:pPr>
      <w:bookmarkStart w:id="112" w:name="_Toc456948974"/>
      <w:r>
        <w:t>Platební podmínky</w:t>
      </w:r>
      <w:bookmarkEnd w:id="112"/>
    </w:p>
    <w:p w:rsidR="003D07A5" w:rsidRDefault="003D07A5" w:rsidP="003D07A5">
      <w:pPr>
        <w:numPr>
          <w:ilvl w:val="1"/>
          <w:numId w:val="2"/>
        </w:numPr>
        <w:spacing w:after="0" w:line="276" w:lineRule="auto"/>
        <w:jc w:val="both"/>
      </w:pPr>
      <w:r>
        <w:t>Cena za plnění „</w:t>
      </w:r>
      <w:r w:rsidRPr="00E351F5">
        <w:t xml:space="preserve">Podpora a provoz resortního elektronického systému </w:t>
      </w:r>
      <w:r>
        <w:t xml:space="preserve">spisové služby </w:t>
      </w:r>
      <w:r w:rsidRPr="00E351F5">
        <w:t xml:space="preserve">na </w:t>
      </w:r>
      <w:r>
        <w:t>Úřadu pro mezinárodněprávní ochranu dětí“ je cenou jednotkovou za všechny služby, které jsou předmětem plnění, a je cenou za poskytování služeb po dobu jednoho kalendářního měsíce (cena měsíční).</w:t>
      </w:r>
    </w:p>
    <w:p w:rsidR="003D07A5" w:rsidRDefault="003D07A5" w:rsidP="003D07A5">
      <w:pPr>
        <w:numPr>
          <w:ilvl w:val="1"/>
          <w:numId w:val="2"/>
        </w:numPr>
        <w:spacing w:after="0" w:line="276" w:lineRule="auto"/>
        <w:jc w:val="both"/>
      </w:pPr>
      <w:r>
        <w:t xml:space="preserve">Platební (fakturační) milníky, resp. </w:t>
      </w:r>
      <w:r w:rsidR="00860495">
        <w:t>Platební podmínky</w:t>
      </w:r>
      <w:r>
        <w:t xml:space="preserve"> pro plnění „</w:t>
      </w:r>
      <w:r w:rsidRPr="00E351F5">
        <w:t xml:space="preserve">Podpora a provoz resortního elektronického systému </w:t>
      </w:r>
      <w:r>
        <w:t xml:space="preserve">spisové služby </w:t>
      </w:r>
      <w:r w:rsidRPr="00E351F5">
        <w:t xml:space="preserve">na </w:t>
      </w:r>
      <w:r>
        <w:t xml:space="preserve">Úřadu pro mezinárodněprávní ochranu dětí“ jsou dány </w:t>
      </w:r>
      <w:r w:rsidR="00CE3E96">
        <w:t>Rámcov</w:t>
      </w:r>
      <w:r>
        <w:t>ou smlouvou.</w:t>
      </w:r>
    </w:p>
    <w:p w:rsidR="003D07A5" w:rsidRDefault="003D07A5" w:rsidP="006D7851">
      <w:pPr>
        <w:pStyle w:val="Nadpis2"/>
      </w:pPr>
      <w:bookmarkStart w:id="113" w:name="_Toc456948975"/>
      <w:r>
        <w:t>Předání, převzetí a akceptace plnění</w:t>
      </w:r>
      <w:bookmarkEnd w:id="113"/>
    </w:p>
    <w:p w:rsidR="003D07A5" w:rsidRDefault="003D07A5" w:rsidP="003D07A5">
      <w:pPr>
        <w:numPr>
          <w:ilvl w:val="1"/>
          <w:numId w:val="2"/>
        </w:numPr>
        <w:spacing w:after="0" w:line="276" w:lineRule="auto"/>
        <w:jc w:val="both"/>
      </w:pPr>
      <w:r>
        <w:t>Akceptace plnění „</w:t>
      </w:r>
      <w:r w:rsidRPr="00E351F5">
        <w:t xml:space="preserve">Podpora a provoz resortního elektronického systému </w:t>
      </w:r>
      <w:r>
        <w:t xml:space="preserve">spisové služby </w:t>
      </w:r>
      <w:r w:rsidRPr="00E351F5">
        <w:t xml:space="preserve">na </w:t>
      </w:r>
      <w:r>
        <w:t>Úřadu pro mezinárodněprávní ochranu dětí“ probíhá na měsíční bázi, způsobem uvedeným v </w:t>
      </w:r>
      <w:r w:rsidR="00CE3E96">
        <w:t>Rámcov</w:t>
      </w:r>
      <w:r>
        <w:t>é smlouvě jako „Akceptace průběžné služby“.</w:t>
      </w:r>
    </w:p>
    <w:p w:rsidR="003D07A5" w:rsidRPr="00BD5E41" w:rsidRDefault="003D07A5" w:rsidP="003D07A5">
      <w:pPr>
        <w:numPr>
          <w:ilvl w:val="1"/>
          <w:numId w:val="2"/>
        </w:numPr>
        <w:spacing w:after="0" w:line="276" w:lineRule="auto"/>
        <w:jc w:val="both"/>
      </w:pPr>
      <w:r>
        <w:t>Modely a dokumentace vytvářené v rámci plnění jsou akceptovány</w:t>
      </w:r>
      <w:r w:rsidRPr="00BD5E41">
        <w:t xml:space="preserve"> formou „Akceptace dokumentu“ v souladu s </w:t>
      </w:r>
      <w:r w:rsidR="00CE3E96">
        <w:t>Rámcov</w:t>
      </w:r>
      <w:r w:rsidRPr="00BD5E41">
        <w:t>ou smlouvou.</w:t>
      </w:r>
    </w:p>
    <w:p w:rsidR="003D07A5" w:rsidRPr="009041A1" w:rsidRDefault="003D07A5" w:rsidP="003D07A5">
      <w:pPr>
        <w:numPr>
          <w:ilvl w:val="1"/>
          <w:numId w:val="2"/>
        </w:numPr>
        <w:spacing w:after="0" w:line="276" w:lineRule="auto"/>
        <w:jc w:val="both"/>
      </w:pPr>
      <w:r w:rsidRPr="00BD5E41">
        <w:t>Změny RESSS realizované v rámci skupiny služeb „Služby řešení změn“ jsou akceptovány formou „Akceptace softwarového díla“ v souladu s </w:t>
      </w:r>
      <w:r w:rsidR="00CE3E96">
        <w:t>Rámcov</w:t>
      </w:r>
      <w:r w:rsidRPr="00BD5E41">
        <w:t>ou smlouvou.</w:t>
      </w:r>
    </w:p>
    <w:p w:rsidR="003A7F8C" w:rsidRPr="00EE1EA3" w:rsidRDefault="003A7F8C" w:rsidP="006D7851">
      <w:pPr>
        <w:pStyle w:val="Nadpis1"/>
      </w:pPr>
      <w:bookmarkStart w:id="114" w:name="_Toc456948976"/>
      <w:r>
        <w:t>R</w:t>
      </w:r>
      <w:r w:rsidR="006D7851">
        <w:t>ozvoj</w:t>
      </w:r>
      <w:r>
        <w:t xml:space="preserve"> </w:t>
      </w:r>
      <w:r w:rsidRPr="00EE1EA3">
        <w:t>resortního elektronického systému spisové služby</w:t>
      </w:r>
      <w:bookmarkEnd w:id="114"/>
    </w:p>
    <w:p w:rsidR="003A7F8C" w:rsidRPr="00EE1EA3" w:rsidRDefault="003A7F8C" w:rsidP="006D7851">
      <w:pPr>
        <w:pStyle w:val="Nadpis2"/>
      </w:pPr>
      <w:bookmarkStart w:id="115" w:name="_Toc456948977"/>
      <w:r>
        <w:t>Předmět a podmínky plnění</w:t>
      </w:r>
      <w:bookmarkEnd w:id="115"/>
    </w:p>
    <w:p w:rsidR="003A7F8C" w:rsidRDefault="003A7F8C" w:rsidP="006D7851">
      <w:pPr>
        <w:numPr>
          <w:ilvl w:val="1"/>
          <w:numId w:val="17"/>
        </w:numPr>
        <w:spacing w:after="0" w:line="276" w:lineRule="auto"/>
        <w:jc w:val="both"/>
      </w:pPr>
      <w:r>
        <w:t>Předmětem plnění „Rozvoj resortního elektronického systému spisové služby (dále též RESSS)“ je poskytnutí kapacit odborných pracovníků Dodavatele za účelem zakázkového rozvoje RESSS a implementaci změn RESSS.</w:t>
      </w:r>
    </w:p>
    <w:p w:rsidR="003A7F8C" w:rsidRDefault="003A7F8C" w:rsidP="003A7F8C">
      <w:pPr>
        <w:numPr>
          <w:ilvl w:val="1"/>
          <w:numId w:val="2"/>
        </w:numPr>
        <w:spacing w:after="0" w:line="276" w:lineRule="auto"/>
        <w:ind w:left="426" w:hanging="426"/>
        <w:jc w:val="both"/>
      </w:pPr>
      <w:bookmarkStart w:id="116" w:name="_Ref445816376"/>
      <w:r>
        <w:lastRenderedPageBreak/>
        <w:t>Plnění zahrnuje poskytnutí pracovních kapacit následujících odborných pracovníků:</w:t>
      </w:r>
      <w:bookmarkEnd w:id="116"/>
    </w:p>
    <w:p w:rsidR="003A7F8C" w:rsidRDefault="003A7F8C" w:rsidP="003A7F8C">
      <w:pPr>
        <w:numPr>
          <w:ilvl w:val="2"/>
          <w:numId w:val="2"/>
        </w:numPr>
        <w:spacing w:after="0" w:line="276" w:lineRule="auto"/>
        <w:jc w:val="both"/>
      </w:pPr>
      <w:r>
        <w:t>Vedoucí projektu.</w:t>
      </w:r>
    </w:p>
    <w:p w:rsidR="003A7F8C" w:rsidRDefault="003A7F8C" w:rsidP="003A7F8C">
      <w:pPr>
        <w:numPr>
          <w:ilvl w:val="2"/>
          <w:numId w:val="2"/>
        </w:numPr>
        <w:spacing w:after="0" w:line="276" w:lineRule="auto"/>
        <w:jc w:val="both"/>
      </w:pPr>
      <w:r>
        <w:t>Metodik pro oblast legislativy a procesů spisové služby.</w:t>
      </w:r>
    </w:p>
    <w:p w:rsidR="003A7F8C" w:rsidRDefault="003A7F8C" w:rsidP="003A7F8C">
      <w:pPr>
        <w:numPr>
          <w:ilvl w:val="2"/>
          <w:numId w:val="2"/>
        </w:numPr>
        <w:spacing w:after="0" w:line="276" w:lineRule="auto"/>
        <w:jc w:val="both"/>
      </w:pPr>
      <w:r>
        <w:t>Architekt</w:t>
      </w:r>
      <w:r w:rsidRPr="00E50730">
        <w:t xml:space="preserve"> na problematik</w:t>
      </w:r>
      <w:r>
        <w:t>u implementace a konfigurace ESS.</w:t>
      </w:r>
    </w:p>
    <w:p w:rsidR="003A7F8C" w:rsidRDefault="003A7F8C" w:rsidP="003A7F8C">
      <w:pPr>
        <w:numPr>
          <w:ilvl w:val="2"/>
          <w:numId w:val="2"/>
        </w:numPr>
        <w:spacing w:after="0" w:line="276" w:lineRule="auto"/>
        <w:jc w:val="both"/>
      </w:pPr>
      <w:r>
        <w:t>Architekt</w:t>
      </w:r>
      <w:r w:rsidRPr="00E50730">
        <w:t xml:space="preserve"> technologické infrastruktury</w:t>
      </w:r>
      <w:r>
        <w:t>.</w:t>
      </w:r>
    </w:p>
    <w:p w:rsidR="003A7F8C" w:rsidRDefault="003A7F8C" w:rsidP="003A7F8C">
      <w:pPr>
        <w:numPr>
          <w:ilvl w:val="2"/>
          <w:numId w:val="2"/>
        </w:numPr>
        <w:spacing w:after="0" w:line="276" w:lineRule="auto"/>
        <w:jc w:val="both"/>
      </w:pPr>
      <w:r>
        <w:t>Bezpečnostní konzultant.</w:t>
      </w:r>
    </w:p>
    <w:p w:rsidR="003A7F8C" w:rsidRDefault="003A7F8C" w:rsidP="003A7F8C">
      <w:pPr>
        <w:numPr>
          <w:ilvl w:val="2"/>
          <w:numId w:val="2"/>
        </w:numPr>
        <w:spacing w:after="0" w:line="276" w:lineRule="auto"/>
        <w:jc w:val="both"/>
      </w:pPr>
      <w:r>
        <w:t xml:space="preserve">Analytik informačních systémů. </w:t>
      </w:r>
    </w:p>
    <w:p w:rsidR="003A7F8C" w:rsidRDefault="003A7F8C" w:rsidP="003A7F8C">
      <w:pPr>
        <w:numPr>
          <w:ilvl w:val="2"/>
          <w:numId w:val="2"/>
        </w:numPr>
        <w:spacing w:after="0" w:line="276" w:lineRule="auto"/>
        <w:jc w:val="both"/>
      </w:pPr>
      <w:r>
        <w:t>Návrhář informačních systémů.</w:t>
      </w:r>
    </w:p>
    <w:p w:rsidR="003A7F8C" w:rsidRDefault="003A7F8C" w:rsidP="003A7F8C">
      <w:pPr>
        <w:numPr>
          <w:ilvl w:val="2"/>
          <w:numId w:val="2"/>
        </w:numPr>
        <w:spacing w:after="0" w:line="276" w:lineRule="auto"/>
        <w:jc w:val="both"/>
      </w:pPr>
      <w:r>
        <w:t xml:space="preserve">Vývojář informačních systémů. </w:t>
      </w:r>
    </w:p>
    <w:p w:rsidR="003A7F8C" w:rsidRDefault="003A7F8C" w:rsidP="003A7F8C">
      <w:pPr>
        <w:numPr>
          <w:ilvl w:val="2"/>
          <w:numId w:val="2"/>
        </w:numPr>
        <w:spacing w:after="0" w:line="276" w:lineRule="auto"/>
        <w:jc w:val="both"/>
      </w:pPr>
      <w:r>
        <w:t>Návrhář testů informačních systémů.</w:t>
      </w:r>
    </w:p>
    <w:p w:rsidR="003A7F8C" w:rsidRDefault="003A7F8C" w:rsidP="003A7F8C">
      <w:pPr>
        <w:numPr>
          <w:ilvl w:val="2"/>
          <w:numId w:val="2"/>
        </w:numPr>
        <w:spacing w:after="0" w:line="276" w:lineRule="auto"/>
        <w:jc w:val="both"/>
      </w:pPr>
      <w:r>
        <w:t xml:space="preserve">Tester informačních systémů. </w:t>
      </w:r>
    </w:p>
    <w:p w:rsidR="003A7F8C" w:rsidRDefault="003A7F8C" w:rsidP="003A7F8C">
      <w:pPr>
        <w:numPr>
          <w:ilvl w:val="1"/>
          <w:numId w:val="2"/>
        </w:numPr>
        <w:spacing w:after="0" w:line="276" w:lineRule="auto"/>
        <w:ind w:left="426" w:hanging="426"/>
        <w:jc w:val="both"/>
      </w:pPr>
      <w:r>
        <w:t>Kategorie poskytovaných pracovníků a rozsah jejich poskytovaných pracovních kapacit jsou dány příslušnou Prováděcí smlouvou.</w:t>
      </w:r>
    </w:p>
    <w:p w:rsidR="003A7F8C" w:rsidRDefault="003A7F8C" w:rsidP="003A7F8C">
      <w:pPr>
        <w:numPr>
          <w:ilvl w:val="1"/>
          <w:numId w:val="2"/>
        </w:numPr>
        <w:spacing w:after="0" w:line="276" w:lineRule="auto"/>
        <w:ind w:left="426" w:hanging="426"/>
        <w:jc w:val="both"/>
      </w:pPr>
      <w:bookmarkStart w:id="117" w:name="_Ref445817350"/>
      <w:r>
        <w:t xml:space="preserve">Vede-li činnost pracovníků poskytovaných Dodavatelem k vytvoření výstupů ve formě dokumentace, modelů, zdrojových a spustitelných kódů či softwarového díla je nedílnou součástí plnění akceptační předání těchto výstupů způsobem a za podmínek, které pro takové výstupy </w:t>
      </w:r>
      <w:r w:rsidR="00CE3E96">
        <w:t>Rámcov</w:t>
      </w:r>
      <w:r>
        <w:t>á smlouva, včetně jejích příloh, vyžaduje.</w:t>
      </w:r>
      <w:bookmarkEnd w:id="117"/>
    </w:p>
    <w:p w:rsidR="003A7F8C" w:rsidRDefault="003A7F8C" w:rsidP="003A7F8C">
      <w:pPr>
        <w:numPr>
          <w:ilvl w:val="1"/>
          <w:numId w:val="2"/>
        </w:numPr>
        <w:spacing w:after="0" w:line="276" w:lineRule="auto"/>
        <w:jc w:val="both"/>
      </w:pPr>
      <w:r>
        <w:t xml:space="preserve">Vede-li činnost pracovníků poskytovaných Dodavatelem k vytvoření výstupů, které musí být dále udržovány, spravovány, provozovány a podporovány, musí Dodavatel tyto činnosti zajistit na základě existujících či budoucích Prováděcích smluv zahrnujících nabídkové položky „Podpora a provoz resortního elektronického systému spisové služby na Ministerstvu práce a sociálních věcí“, „Podpora a provoz resortního elektronického systému spisové služby </w:t>
      </w:r>
      <w:proofErr w:type="gramStart"/>
      <w:r>
        <w:t>na  Úřadu</w:t>
      </w:r>
      <w:proofErr w:type="gramEnd"/>
      <w:r>
        <w:t xml:space="preserve"> práce České republiky“, „Podpora a provoz resortního elektronického systému spisové služby na České správě sociálního zabezpečení“, „Podpora a provoz resortního elektronického systému spisové služby na Fondu dalšího vzdělávání“, „Podpora a provoz resortního elektronického systému spisové služby na Státním úřadu inspekce práce“, „Podpora a provoz resortního elektronického systému spisové služby na Technické inspekci České republiky“, „Podpora a provoz resortního elektronického systému spisové služby na Úřadu pro mezinárodněprávní ochranu dětí“, přičemž jsou uplatňovány jen ty smlouvy, které obsahují nabídkové položky určené pro organizace pro něž jsou výstupy určeny.</w:t>
      </w:r>
    </w:p>
    <w:p w:rsidR="003A7F8C" w:rsidRDefault="003A7F8C" w:rsidP="006D7851">
      <w:pPr>
        <w:pStyle w:val="Nadpis2"/>
      </w:pPr>
      <w:bookmarkStart w:id="118" w:name="_Toc456948978"/>
      <w:r>
        <w:t>Termín a místo plnění</w:t>
      </w:r>
      <w:bookmarkEnd w:id="118"/>
    </w:p>
    <w:p w:rsidR="003A7F8C" w:rsidRDefault="003A7F8C" w:rsidP="003A7F8C">
      <w:pPr>
        <w:numPr>
          <w:ilvl w:val="1"/>
          <w:numId w:val="2"/>
        </w:numPr>
        <w:spacing w:after="0" w:line="276" w:lineRule="auto"/>
        <w:jc w:val="both"/>
      </w:pPr>
      <w:r>
        <w:t>Termín plnění „</w:t>
      </w:r>
      <w:r w:rsidRPr="00F50A30">
        <w:t>Rozvoj resortního elektronického systému spisové služby</w:t>
      </w:r>
      <w:r>
        <w:t>“ je dán příslušnou Prováděcí smlouvou.</w:t>
      </w:r>
    </w:p>
    <w:p w:rsidR="003A7F8C" w:rsidRDefault="003A7F8C" w:rsidP="003A7F8C">
      <w:pPr>
        <w:numPr>
          <w:ilvl w:val="1"/>
          <w:numId w:val="2"/>
        </w:numPr>
        <w:spacing w:after="0" w:line="276" w:lineRule="auto"/>
        <w:jc w:val="both"/>
      </w:pPr>
      <w:r>
        <w:t>Místem plnění „Rozvoj resortního elektronického systému spisové služby“ jsou sídla a pracoviště Objednatele a podřízených organizačních složek Objednatele v rámci České republiky.</w:t>
      </w:r>
    </w:p>
    <w:p w:rsidR="003A7F8C" w:rsidRDefault="00860495" w:rsidP="006D7851">
      <w:pPr>
        <w:pStyle w:val="Nadpis2"/>
      </w:pPr>
      <w:bookmarkStart w:id="119" w:name="_Toc456948979"/>
      <w:r>
        <w:t>Platební podmínky</w:t>
      </w:r>
      <w:bookmarkEnd w:id="119"/>
    </w:p>
    <w:p w:rsidR="003A7F8C" w:rsidRDefault="003A7F8C" w:rsidP="003A7F8C">
      <w:pPr>
        <w:numPr>
          <w:ilvl w:val="1"/>
          <w:numId w:val="2"/>
        </w:numPr>
        <w:spacing w:after="0" w:line="276" w:lineRule="auto"/>
        <w:jc w:val="both"/>
      </w:pPr>
      <w:r>
        <w:t>Cena plnění je cenou jednorázovou vycházející z normalizované smluvní sazby za 1 (jeden) člověkoden práce a požadovaných kapacit pracovníků vyjmenovaných v </w:t>
      </w:r>
      <w:proofErr w:type="gramStart"/>
      <w:r>
        <w:t xml:space="preserve">bodě </w:t>
      </w:r>
      <w:r>
        <w:fldChar w:fldCharType="begin"/>
      </w:r>
      <w:r>
        <w:instrText xml:space="preserve"> REF _Ref445816376 \r \h </w:instrText>
      </w:r>
      <w:r>
        <w:fldChar w:fldCharType="separate"/>
      </w:r>
      <w:r w:rsidR="00C470E0">
        <w:t>1.2</w:t>
      </w:r>
      <w:r>
        <w:fldChar w:fldCharType="end"/>
      </w:r>
      <w:r>
        <w:t>.</w:t>
      </w:r>
      <w:proofErr w:type="gramEnd"/>
    </w:p>
    <w:p w:rsidR="003A7F8C" w:rsidRDefault="003A7F8C" w:rsidP="003A7F8C">
      <w:pPr>
        <w:numPr>
          <w:ilvl w:val="1"/>
          <w:numId w:val="2"/>
        </w:numPr>
        <w:spacing w:after="0" w:line="276" w:lineRule="auto"/>
        <w:jc w:val="both"/>
      </w:pPr>
      <w:r>
        <w:t xml:space="preserve">Platební (fakturační) milníky, resp. </w:t>
      </w:r>
      <w:r w:rsidR="00860495">
        <w:t>Platební podmínky</w:t>
      </w:r>
      <w:r>
        <w:t xml:space="preserve"> pro plnění „</w:t>
      </w:r>
      <w:r w:rsidRPr="00F50A30">
        <w:t>Rozvoj resortního elektronického systému spisové služby</w:t>
      </w:r>
      <w:r>
        <w:t xml:space="preserve">“ jsou dány </w:t>
      </w:r>
      <w:r w:rsidR="00CE3E96">
        <w:t>Rámcov</w:t>
      </w:r>
      <w:r>
        <w:t>ou smlouvou.</w:t>
      </w:r>
    </w:p>
    <w:p w:rsidR="003A7F8C" w:rsidRDefault="003A7F8C" w:rsidP="006D7851">
      <w:pPr>
        <w:pStyle w:val="Nadpis2"/>
      </w:pPr>
      <w:bookmarkStart w:id="120" w:name="_Toc456948980"/>
      <w:r>
        <w:t>Předání, převzetí a akceptace plnění</w:t>
      </w:r>
      <w:bookmarkEnd w:id="120"/>
    </w:p>
    <w:p w:rsidR="003A7F8C" w:rsidRDefault="003A7F8C" w:rsidP="003A7F8C">
      <w:pPr>
        <w:numPr>
          <w:ilvl w:val="1"/>
          <w:numId w:val="2"/>
        </w:numPr>
        <w:spacing w:after="0" w:line="276" w:lineRule="auto"/>
        <w:jc w:val="both"/>
      </w:pPr>
      <w:r>
        <w:t>Akceptace plnění „Rozvoj resortního elektronického systému spisové služby“ je prováděna jednorázově k termínu ukončení plnění formou „Akceptace jednorázové služby“ v souladu s </w:t>
      </w:r>
      <w:r w:rsidR="00CE3E96">
        <w:t>Rámcov</w:t>
      </w:r>
      <w:r>
        <w:t>ou smlouvou.</w:t>
      </w:r>
    </w:p>
    <w:p w:rsidR="003A7F8C" w:rsidRPr="00BD5E41" w:rsidRDefault="003A7F8C" w:rsidP="003A7F8C">
      <w:pPr>
        <w:numPr>
          <w:ilvl w:val="1"/>
          <w:numId w:val="2"/>
        </w:numPr>
        <w:spacing w:after="0" w:line="276" w:lineRule="auto"/>
        <w:jc w:val="both"/>
      </w:pPr>
      <w:r>
        <w:lastRenderedPageBreak/>
        <w:t>Modely a dokumentace vytvářené v rámci plnění jsou akceptovány</w:t>
      </w:r>
      <w:r w:rsidRPr="00BD5E41">
        <w:t xml:space="preserve"> formou „Akceptace dokumentu“ v souladu s </w:t>
      </w:r>
      <w:r w:rsidR="00CE3E96">
        <w:t>Rámcov</w:t>
      </w:r>
      <w:r w:rsidRPr="00BD5E41">
        <w:t>ou smlouvou.</w:t>
      </w:r>
    </w:p>
    <w:p w:rsidR="003A7F8C" w:rsidRDefault="003A7F8C" w:rsidP="003A7F8C">
      <w:pPr>
        <w:numPr>
          <w:ilvl w:val="1"/>
          <w:numId w:val="2"/>
        </w:numPr>
        <w:spacing w:after="0" w:line="276" w:lineRule="auto"/>
        <w:jc w:val="both"/>
      </w:pPr>
      <w:r w:rsidRPr="00BD5E41">
        <w:t xml:space="preserve">Změny RESSS </w:t>
      </w:r>
      <w:r>
        <w:t xml:space="preserve">či jeho nasazených instancí provedených v rámci plnění </w:t>
      </w:r>
      <w:r w:rsidRPr="00BD5E41">
        <w:t>jsou akceptovány formou „Akceptace softwarového díla“ v souladu s </w:t>
      </w:r>
      <w:r w:rsidR="00CE3E96">
        <w:t>Rámcov</w:t>
      </w:r>
      <w:r w:rsidRPr="00BD5E41">
        <w:t>ou smlouvou.</w:t>
      </w:r>
    </w:p>
    <w:p w:rsidR="003A7F8C" w:rsidRPr="00EE1EA3" w:rsidRDefault="003A7F8C" w:rsidP="006D7851">
      <w:pPr>
        <w:pStyle w:val="Nadpis1"/>
      </w:pPr>
      <w:bookmarkStart w:id="121" w:name="_Toc456948981"/>
      <w:r>
        <w:t xml:space="preserve">Školení </w:t>
      </w:r>
      <w:r w:rsidRPr="00EE1EA3">
        <w:t>resortního elektronického systému spisové služby</w:t>
      </w:r>
      <w:bookmarkEnd w:id="121"/>
    </w:p>
    <w:p w:rsidR="003A7F8C" w:rsidRPr="00EE1EA3" w:rsidRDefault="003A7F8C" w:rsidP="006D7851">
      <w:pPr>
        <w:pStyle w:val="Nadpis2"/>
      </w:pPr>
      <w:bookmarkStart w:id="122" w:name="_Toc456948982"/>
      <w:r>
        <w:t>Předmět a podmínky plnění</w:t>
      </w:r>
      <w:bookmarkEnd w:id="122"/>
    </w:p>
    <w:p w:rsidR="003A7F8C" w:rsidRDefault="003A7F8C" w:rsidP="006D7851">
      <w:pPr>
        <w:numPr>
          <w:ilvl w:val="1"/>
          <w:numId w:val="18"/>
        </w:numPr>
        <w:spacing w:after="0" w:line="276" w:lineRule="auto"/>
        <w:jc w:val="both"/>
      </w:pPr>
      <w:r>
        <w:t>Předmětem plnění „Školení resortního elektronického systému spisové služby (dále též RESSS)“ je poskytnutí kapacit odborných pracovníků Dodavatele za účelem dodatečného školení RESSS a zpracování školících materiálů.</w:t>
      </w:r>
    </w:p>
    <w:p w:rsidR="003A7F8C" w:rsidRDefault="003A7F8C" w:rsidP="003A7F8C">
      <w:pPr>
        <w:numPr>
          <w:ilvl w:val="1"/>
          <w:numId w:val="2"/>
        </w:numPr>
        <w:spacing w:after="0" w:line="276" w:lineRule="auto"/>
        <w:ind w:left="426" w:hanging="426"/>
        <w:jc w:val="both"/>
      </w:pPr>
      <w:r>
        <w:t>Plnění zahrnuje poskytnutí pracovních kapacit následujících odborných pracovníků:</w:t>
      </w:r>
    </w:p>
    <w:p w:rsidR="003A7F8C" w:rsidRDefault="003A7F8C" w:rsidP="003A7F8C">
      <w:pPr>
        <w:numPr>
          <w:ilvl w:val="2"/>
          <w:numId w:val="2"/>
        </w:numPr>
        <w:spacing w:after="0" w:line="276" w:lineRule="auto"/>
        <w:jc w:val="both"/>
      </w:pPr>
      <w:r>
        <w:t>Školitel.</w:t>
      </w:r>
    </w:p>
    <w:p w:rsidR="003A7F8C" w:rsidRDefault="003A7F8C" w:rsidP="003A7F8C">
      <w:pPr>
        <w:numPr>
          <w:ilvl w:val="2"/>
          <w:numId w:val="2"/>
        </w:numPr>
        <w:spacing w:after="0" w:line="276" w:lineRule="auto"/>
        <w:jc w:val="both"/>
      </w:pPr>
      <w:r>
        <w:t xml:space="preserve">Editor školících materiálů.   </w:t>
      </w:r>
    </w:p>
    <w:p w:rsidR="003A7F8C" w:rsidRDefault="003A7F8C" w:rsidP="003A7F8C">
      <w:pPr>
        <w:numPr>
          <w:ilvl w:val="1"/>
          <w:numId w:val="2"/>
        </w:numPr>
        <w:spacing w:after="0" w:line="276" w:lineRule="auto"/>
        <w:ind w:left="426" w:hanging="426"/>
        <w:jc w:val="both"/>
      </w:pPr>
      <w:r>
        <w:t>Kategorie poskytovaných pracovníků a rozsah jejich poskytovaných pracovních kapacit je dán příslušnou Prováděcí smlouvou.</w:t>
      </w:r>
    </w:p>
    <w:p w:rsidR="003A7F8C" w:rsidRDefault="003A7F8C" w:rsidP="003A7F8C">
      <w:pPr>
        <w:numPr>
          <w:ilvl w:val="1"/>
          <w:numId w:val="2"/>
        </w:numPr>
        <w:spacing w:after="0" w:line="276" w:lineRule="auto"/>
        <w:ind w:left="426" w:hanging="426"/>
        <w:jc w:val="both"/>
      </w:pPr>
      <w:r>
        <w:t xml:space="preserve">Vede-li činnost pracovníků poskytovaných Dodavatelem k vytvoření výstupů ve formě dokumentace, zdrojových a spustitelných kódů či softwarového díla je nedílnou součástí plnění akceptační předání těchto výstupů způsobem a za podmínek, které pro takové výstupy </w:t>
      </w:r>
      <w:r w:rsidR="00CE3E96">
        <w:t>Rámcov</w:t>
      </w:r>
      <w:r>
        <w:t xml:space="preserve">á smlouva, včetně jejích příloh, vyžaduje. </w:t>
      </w:r>
    </w:p>
    <w:p w:rsidR="003A7F8C" w:rsidRDefault="003A7F8C" w:rsidP="006D7851">
      <w:pPr>
        <w:pStyle w:val="Nadpis2"/>
      </w:pPr>
      <w:bookmarkStart w:id="123" w:name="_Toc456948983"/>
      <w:r>
        <w:t>Termín a místo plnění</w:t>
      </w:r>
      <w:bookmarkEnd w:id="123"/>
    </w:p>
    <w:p w:rsidR="003A7F8C" w:rsidRDefault="003A7F8C" w:rsidP="003A7F8C">
      <w:pPr>
        <w:numPr>
          <w:ilvl w:val="1"/>
          <w:numId w:val="2"/>
        </w:numPr>
        <w:spacing w:after="0" w:line="276" w:lineRule="auto"/>
        <w:jc w:val="both"/>
      </w:pPr>
      <w:r>
        <w:t>Termín plnění „Školení resortního elektronického systému spisové služb</w:t>
      </w:r>
      <w:r w:rsidRPr="00F50A30">
        <w:t>y</w:t>
      </w:r>
      <w:r>
        <w:t>“ je dán příslušnou Prováděcí smlouvou.</w:t>
      </w:r>
    </w:p>
    <w:p w:rsidR="003A7F8C" w:rsidRDefault="003A7F8C" w:rsidP="003A7F8C">
      <w:pPr>
        <w:numPr>
          <w:ilvl w:val="1"/>
          <w:numId w:val="2"/>
        </w:numPr>
        <w:spacing w:after="0" w:line="276" w:lineRule="auto"/>
        <w:jc w:val="both"/>
      </w:pPr>
      <w:r>
        <w:t>Místem plnění „Školení resortního elektronického systému spisové služby“ jsou sídla a pracov</w:t>
      </w:r>
      <w:r w:rsidR="00B8180F">
        <w:t xml:space="preserve">iště Objednatele a podřízených </w:t>
      </w:r>
      <w:r>
        <w:t>organizačních složek Objednatele v rámci České republiky.</w:t>
      </w:r>
    </w:p>
    <w:p w:rsidR="003A7F8C" w:rsidRDefault="00860495" w:rsidP="006D7851">
      <w:pPr>
        <w:pStyle w:val="Nadpis2"/>
      </w:pPr>
      <w:bookmarkStart w:id="124" w:name="_Toc456948984"/>
      <w:r>
        <w:t>Platební podmínky</w:t>
      </w:r>
      <w:bookmarkEnd w:id="124"/>
    </w:p>
    <w:p w:rsidR="003A7F8C" w:rsidRDefault="003A7F8C" w:rsidP="003A7F8C">
      <w:pPr>
        <w:numPr>
          <w:ilvl w:val="1"/>
          <w:numId w:val="2"/>
        </w:numPr>
        <w:spacing w:after="0" w:line="276" w:lineRule="auto"/>
        <w:jc w:val="both"/>
      </w:pPr>
      <w:r>
        <w:t>Cena plnění je cenou jednorázovou vycházející z normalizované smluvní sazby za 1 (jeden) člověkoden práce a požadovaných kapacit pracovníků vyjmenovaných v </w:t>
      </w:r>
      <w:proofErr w:type="gramStart"/>
      <w:r>
        <w:t xml:space="preserve">bodě </w:t>
      </w:r>
      <w:r>
        <w:fldChar w:fldCharType="begin"/>
      </w:r>
      <w:r>
        <w:instrText xml:space="preserve"> REF _Ref445816376 \r \h </w:instrText>
      </w:r>
      <w:r>
        <w:fldChar w:fldCharType="separate"/>
      </w:r>
      <w:r w:rsidR="00C470E0">
        <w:t>1.2</w:t>
      </w:r>
      <w:r>
        <w:fldChar w:fldCharType="end"/>
      </w:r>
      <w:r>
        <w:t>.</w:t>
      </w:r>
      <w:proofErr w:type="gramEnd"/>
    </w:p>
    <w:p w:rsidR="003A7F8C" w:rsidRDefault="003A7F8C" w:rsidP="003A7F8C">
      <w:pPr>
        <w:numPr>
          <w:ilvl w:val="1"/>
          <w:numId w:val="2"/>
        </w:numPr>
        <w:spacing w:after="0" w:line="276" w:lineRule="auto"/>
        <w:jc w:val="both"/>
      </w:pPr>
      <w:r>
        <w:t xml:space="preserve">Platební (fakturační) milníky, resp. </w:t>
      </w:r>
      <w:r w:rsidR="00860495">
        <w:t>Platební podmínky</w:t>
      </w:r>
      <w:r>
        <w:t xml:space="preserve"> pro plnění „Školení resortního elektronického systému spisové služb</w:t>
      </w:r>
      <w:r w:rsidRPr="00F50A30">
        <w:t>y</w:t>
      </w:r>
      <w:r>
        <w:t xml:space="preserve">“ jsou dány </w:t>
      </w:r>
      <w:r w:rsidR="00CE3E96">
        <w:t>Rámcov</w:t>
      </w:r>
      <w:r>
        <w:t>ou smlouvou.</w:t>
      </w:r>
    </w:p>
    <w:p w:rsidR="003A7F8C" w:rsidRDefault="003A7F8C" w:rsidP="006D7851">
      <w:pPr>
        <w:pStyle w:val="Nadpis2"/>
      </w:pPr>
      <w:bookmarkStart w:id="125" w:name="_Toc456948985"/>
      <w:r>
        <w:t>Předání, převzetí a akceptace plnění</w:t>
      </w:r>
      <w:bookmarkEnd w:id="125"/>
    </w:p>
    <w:p w:rsidR="003A7F8C" w:rsidRDefault="003A7F8C" w:rsidP="003A7F8C">
      <w:pPr>
        <w:numPr>
          <w:ilvl w:val="1"/>
          <w:numId w:val="2"/>
        </w:numPr>
        <w:spacing w:after="0" w:line="276" w:lineRule="auto"/>
        <w:jc w:val="both"/>
      </w:pPr>
      <w:r>
        <w:t>Akceptace plnění „Školení resortního elektronického systému spisové služb</w:t>
      </w:r>
      <w:r w:rsidRPr="00F50A30">
        <w:t>y</w:t>
      </w:r>
      <w:r>
        <w:t>“ je prováděna jednorázově k termínu ukončení plnění formou „Akceptace jednorázové služby“ v souladu s </w:t>
      </w:r>
      <w:r w:rsidR="00CE3E96">
        <w:t>Rámcov</w:t>
      </w:r>
      <w:r>
        <w:t>ou smlouvou.</w:t>
      </w:r>
    </w:p>
    <w:p w:rsidR="003A7F8C" w:rsidRPr="00BD5E41" w:rsidRDefault="003A7F8C" w:rsidP="003A7F8C">
      <w:pPr>
        <w:numPr>
          <w:ilvl w:val="1"/>
          <w:numId w:val="2"/>
        </w:numPr>
        <w:spacing w:after="0" w:line="276" w:lineRule="auto"/>
        <w:jc w:val="both"/>
      </w:pPr>
      <w:r>
        <w:t>Školící materiály a dokumentace vytvářené v rámci plnění jsou akceptovány</w:t>
      </w:r>
      <w:r w:rsidRPr="00BD5E41">
        <w:t xml:space="preserve"> formou „Akceptace dokumentu“ v souladu s </w:t>
      </w:r>
      <w:r w:rsidR="00CE3E96">
        <w:t>Rámcov</w:t>
      </w:r>
      <w:r w:rsidRPr="00BD5E41">
        <w:t>ou smlouvou.</w:t>
      </w:r>
    </w:p>
    <w:p w:rsidR="00B7510A" w:rsidRPr="00122386" w:rsidRDefault="00B7510A" w:rsidP="00EB55CE"/>
    <w:p w:rsidR="00A254A6" w:rsidRPr="00A254A6" w:rsidRDefault="00A254A6" w:rsidP="00A254A6"/>
    <w:sectPr w:rsidR="00A254A6" w:rsidRPr="00A254A6" w:rsidSect="00636785">
      <w:pgSz w:w="11906" w:h="16838"/>
      <w:pgMar w:top="1135"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75CA" w:rsidRDefault="00CC75CA" w:rsidP="00A3691D">
      <w:pPr>
        <w:spacing w:after="0" w:line="240" w:lineRule="auto"/>
      </w:pPr>
      <w:r>
        <w:separator/>
      </w:r>
    </w:p>
  </w:endnote>
  <w:endnote w:type="continuationSeparator" w:id="0">
    <w:p w:rsidR="00CC75CA" w:rsidRDefault="00CC75CA" w:rsidP="00A36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Arial">
    <w:panose1 w:val="020B0604020202020204"/>
    <w:charset w:val="EE"/>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font75">
    <w:altName w:val="Times New Roman"/>
    <w:charset w:val="EE"/>
    <w:family w:val="auto"/>
    <w:pitch w:val="variable"/>
  </w:font>
  <w:font w:name="Palatino Linotype">
    <w:panose1 w:val="02040502050505030304"/>
    <w:charset w:val="EE"/>
    <w:family w:val="roman"/>
    <w:pitch w:val="variable"/>
    <w:sig w:usb0="E0000287" w:usb1="40000013" w:usb2="00000000" w:usb3="00000000" w:csb0="0000019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3E96" w:rsidRDefault="00CE3E96" w:rsidP="000B0924">
    <w:pPr>
      <w:pStyle w:val="Zpat"/>
    </w:pPr>
    <w:r>
      <w:tab/>
    </w:r>
    <w:r>
      <w:tab/>
    </w:r>
    <w:r>
      <w:fldChar w:fldCharType="begin"/>
    </w:r>
    <w:r>
      <w:instrText xml:space="preserve"> PAGE   \* MERGEFORMAT </w:instrText>
    </w:r>
    <w:r>
      <w:fldChar w:fldCharType="separate"/>
    </w:r>
    <w:r w:rsidR="007A6573">
      <w:rPr>
        <w:noProof/>
      </w:rPr>
      <w:t>42</w:t>
    </w:r>
    <w:r>
      <w:rPr>
        <w:noProof/>
      </w:rPr>
      <w:fldChar w:fldCharType="end"/>
    </w:r>
    <w:r>
      <w:t>/</w:t>
    </w:r>
    <w:fldSimple w:instr=" NUMPAGES   \* MERGEFORMAT ">
      <w:r w:rsidR="007A6573">
        <w:rPr>
          <w:noProof/>
        </w:rPr>
        <w:t>54</w:t>
      </w:r>
    </w:fldSimple>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17509415"/>
      <w:docPartObj>
        <w:docPartGallery w:val="Page Numbers (Bottom of Page)"/>
        <w:docPartUnique/>
      </w:docPartObj>
    </w:sdtPr>
    <w:sdtEndPr/>
    <w:sdtContent>
      <w:p w:rsidR="00CE3E96" w:rsidRDefault="00CC75CA">
        <w:pPr>
          <w:pStyle w:val="Zpat"/>
          <w:jc w:val="center"/>
        </w:pPr>
      </w:p>
    </w:sdtContent>
  </w:sdt>
  <w:p w:rsidR="00CE3E96" w:rsidRPr="00A3691D" w:rsidRDefault="00CE3E96" w:rsidP="00A3691D">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75CA" w:rsidRDefault="00CC75CA" w:rsidP="00A3691D">
      <w:pPr>
        <w:spacing w:after="0" w:line="240" w:lineRule="auto"/>
      </w:pPr>
      <w:r>
        <w:separator/>
      </w:r>
    </w:p>
  </w:footnote>
  <w:footnote w:type="continuationSeparator" w:id="0">
    <w:p w:rsidR="00CC75CA" w:rsidRDefault="00CC75CA" w:rsidP="00A3691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6785" w:rsidRPr="00E0534D" w:rsidRDefault="00636785" w:rsidP="00636785">
    <w:pPr>
      <w:pStyle w:val="Zhlav"/>
      <w:tabs>
        <w:tab w:val="clear" w:pos="4536"/>
        <w:tab w:val="clear" w:pos="9072"/>
        <w:tab w:val="left" w:pos="6820"/>
      </w:tabs>
      <w:rPr>
        <w:sz w:val="20"/>
      </w:rPr>
    </w:pPr>
    <w:r w:rsidRPr="00E14591">
      <w:rPr>
        <w:rFonts w:ascii="Arial" w:hAnsi="Arial" w:cs="Arial"/>
        <w:sz w:val="20"/>
      </w:rPr>
      <w:t>Příloha</w:t>
    </w:r>
    <w:r>
      <w:rPr>
        <w:rFonts w:ascii="Arial" w:hAnsi="Arial" w:cs="Arial"/>
        <w:sz w:val="20"/>
      </w:rPr>
      <w:t xml:space="preserve"> zadávací dokumentace</w:t>
    </w:r>
    <w:r w:rsidRPr="00E14591">
      <w:rPr>
        <w:rFonts w:ascii="Arial" w:hAnsi="Arial" w:cs="Arial"/>
        <w:sz w:val="20"/>
      </w:rPr>
      <w:t xml:space="preserve"> </w:t>
    </w:r>
    <w:proofErr w:type="gramStart"/>
    <w:r w:rsidRPr="00E14591">
      <w:rPr>
        <w:rFonts w:ascii="Arial" w:hAnsi="Arial" w:cs="Arial"/>
        <w:sz w:val="20"/>
      </w:rPr>
      <w:t>č.</w:t>
    </w:r>
    <w:r>
      <w:rPr>
        <w:rFonts w:ascii="Arial" w:hAnsi="Arial" w:cs="Arial"/>
        <w:sz w:val="20"/>
      </w:rPr>
      <w:t xml:space="preserve"> 7</w:t>
    </w:r>
    <w:r w:rsidRPr="00E14591">
      <w:rPr>
        <w:rFonts w:ascii="Arial" w:hAnsi="Arial" w:cs="Arial"/>
        <w:sz w:val="20"/>
      </w:rPr>
      <w:t xml:space="preserve"> </w:t>
    </w:r>
    <w:r>
      <w:rPr>
        <w:rFonts w:ascii="Arial" w:hAnsi="Arial" w:cs="Arial"/>
        <w:sz w:val="20"/>
      </w:rPr>
      <w:t xml:space="preserve"> – Detailní</w:t>
    </w:r>
    <w:proofErr w:type="gramEnd"/>
    <w:r>
      <w:rPr>
        <w:rFonts w:ascii="Arial" w:hAnsi="Arial" w:cs="Arial"/>
        <w:sz w:val="20"/>
      </w:rPr>
      <w:t xml:space="preserve"> specifikace plnění</w:t>
    </w:r>
  </w:p>
  <w:p w:rsidR="00636785" w:rsidRDefault="00636785">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84D50DF"/>
    <w:multiLevelType w:val="multilevel"/>
    <w:tmpl w:val="101C4DA4"/>
    <w:styleLink w:val="MainList"/>
    <w:lvl w:ilvl="0">
      <w:start w:val="1"/>
      <w:numFmt w:val="upperRoman"/>
      <w:lvlText w:val="%1."/>
      <w:lvlJc w:val="left"/>
      <w:pPr>
        <w:ind w:left="340" w:hanging="340"/>
      </w:pPr>
      <w:rPr>
        <w:rFonts w:hint="default"/>
      </w:rPr>
    </w:lvl>
    <w:lvl w:ilvl="1">
      <w:start w:val="1"/>
      <w:numFmt w:val="decimal"/>
      <w:isLgl/>
      <w:lvlText w:val="%1.%2"/>
      <w:lvlJc w:val="left"/>
      <w:pPr>
        <w:ind w:left="454" w:hanging="454"/>
      </w:pPr>
      <w:rPr>
        <w:rFonts w:hint="default"/>
      </w:rPr>
    </w:lvl>
    <w:lvl w:ilvl="2">
      <w:start w:val="1"/>
      <w:numFmt w:val="decimal"/>
      <w:isLgl/>
      <w:lvlText w:val="%1.%2.%3"/>
      <w:lvlJc w:val="left"/>
      <w:pPr>
        <w:ind w:left="1021" w:hanging="567"/>
      </w:pPr>
      <w:rPr>
        <w:rFonts w:hint="default"/>
      </w:rPr>
    </w:lvl>
    <w:lvl w:ilvl="3">
      <w:start w:val="1"/>
      <w:numFmt w:val="decimal"/>
      <w:isLgl/>
      <w:lvlText w:val="%1.%2.%3.%4"/>
      <w:lvlJc w:val="left"/>
      <w:pPr>
        <w:tabs>
          <w:tab w:val="num" w:pos="1247"/>
        </w:tabs>
        <w:ind w:left="1928" w:hanging="794"/>
      </w:pPr>
      <w:rPr>
        <w:rFonts w:hint="default"/>
      </w:rPr>
    </w:lvl>
    <w:lvl w:ilvl="4">
      <w:start w:val="1"/>
      <w:numFmt w:val="lowerLetter"/>
      <w:lvlText w:val="(%5)"/>
      <w:lvlJc w:val="left"/>
      <w:pPr>
        <w:ind w:left="1020" w:hanging="340"/>
      </w:pPr>
      <w:rPr>
        <w:rFonts w:hint="default"/>
      </w:rPr>
    </w:lvl>
    <w:lvl w:ilvl="5">
      <w:start w:val="1"/>
      <w:numFmt w:val="lowerRoman"/>
      <w:lvlText w:val="(%6)"/>
      <w:lvlJc w:val="left"/>
      <w:pPr>
        <w:ind w:left="1190" w:hanging="340"/>
      </w:pPr>
      <w:rPr>
        <w:rFonts w:hint="default"/>
      </w:rPr>
    </w:lvl>
    <w:lvl w:ilvl="6">
      <w:start w:val="1"/>
      <w:numFmt w:val="decimal"/>
      <w:lvlText w:val="%7."/>
      <w:lvlJc w:val="left"/>
      <w:pPr>
        <w:ind w:left="1360" w:hanging="340"/>
      </w:pPr>
      <w:rPr>
        <w:rFonts w:hint="default"/>
      </w:rPr>
    </w:lvl>
    <w:lvl w:ilvl="7">
      <w:start w:val="1"/>
      <w:numFmt w:val="lowerLetter"/>
      <w:lvlText w:val="%8."/>
      <w:lvlJc w:val="left"/>
      <w:pPr>
        <w:ind w:left="1530" w:hanging="340"/>
      </w:pPr>
      <w:rPr>
        <w:rFonts w:hint="default"/>
      </w:rPr>
    </w:lvl>
    <w:lvl w:ilvl="8">
      <w:start w:val="1"/>
      <w:numFmt w:val="lowerRoman"/>
      <w:lvlText w:val="%9."/>
      <w:lvlJc w:val="left"/>
      <w:pPr>
        <w:ind w:left="1700" w:hanging="340"/>
      </w:pPr>
      <w:rPr>
        <w:rFonts w:hint="default"/>
      </w:rPr>
    </w:lvl>
  </w:abstractNum>
  <w:abstractNum w:abstractNumId="1" w15:restartNumberingAfterBreak="0">
    <w:nsid w:val="6D0B0993"/>
    <w:multiLevelType w:val="multilevel"/>
    <w:tmpl w:val="101C4DA4"/>
    <w:lvl w:ilvl="0">
      <w:start w:val="1"/>
      <w:numFmt w:val="upperRoman"/>
      <w:lvlText w:val="%1."/>
      <w:lvlJc w:val="left"/>
      <w:pPr>
        <w:ind w:left="340" w:hanging="340"/>
      </w:pPr>
      <w:rPr>
        <w:rFonts w:hint="default"/>
      </w:rPr>
    </w:lvl>
    <w:lvl w:ilvl="1">
      <w:start w:val="1"/>
      <w:numFmt w:val="decimal"/>
      <w:isLgl/>
      <w:lvlText w:val="%1.%2"/>
      <w:lvlJc w:val="left"/>
      <w:pPr>
        <w:ind w:left="454" w:hanging="454"/>
      </w:pPr>
      <w:rPr>
        <w:rFonts w:hint="default"/>
      </w:rPr>
    </w:lvl>
    <w:lvl w:ilvl="2">
      <w:start w:val="1"/>
      <w:numFmt w:val="decimal"/>
      <w:isLgl/>
      <w:lvlText w:val="%1.%2.%3"/>
      <w:lvlJc w:val="left"/>
      <w:pPr>
        <w:ind w:left="1021" w:hanging="567"/>
      </w:pPr>
      <w:rPr>
        <w:rFonts w:hint="default"/>
      </w:rPr>
    </w:lvl>
    <w:lvl w:ilvl="3">
      <w:start w:val="1"/>
      <w:numFmt w:val="decimal"/>
      <w:isLgl/>
      <w:lvlText w:val="%1.%2.%3.%4"/>
      <w:lvlJc w:val="left"/>
      <w:pPr>
        <w:tabs>
          <w:tab w:val="num" w:pos="1247"/>
        </w:tabs>
        <w:ind w:left="1928" w:hanging="794"/>
      </w:pPr>
      <w:rPr>
        <w:rFonts w:hint="default"/>
      </w:rPr>
    </w:lvl>
    <w:lvl w:ilvl="4">
      <w:start w:val="1"/>
      <w:numFmt w:val="lowerLetter"/>
      <w:lvlText w:val="(%5)"/>
      <w:lvlJc w:val="left"/>
      <w:pPr>
        <w:ind w:left="1020" w:hanging="340"/>
      </w:pPr>
      <w:rPr>
        <w:rFonts w:hint="default"/>
      </w:rPr>
    </w:lvl>
    <w:lvl w:ilvl="5">
      <w:start w:val="1"/>
      <w:numFmt w:val="lowerRoman"/>
      <w:lvlText w:val="(%6)"/>
      <w:lvlJc w:val="left"/>
      <w:pPr>
        <w:ind w:left="1190" w:hanging="340"/>
      </w:pPr>
      <w:rPr>
        <w:rFonts w:hint="default"/>
      </w:rPr>
    </w:lvl>
    <w:lvl w:ilvl="6">
      <w:start w:val="1"/>
      <w:numFmt w:val="decimal"/>
      <w:lvlText w:val="%7."/>
      <w:lvlJc w:val="left"/>
      <w:pPr>
        <w:ind w:left="1360" w:hanging="340"/>
      </w:pPr>
      <w:rPr>
        <w:rFonts w:hint="default"/>
      </w:rPr>
    </w:lvl>
    <w:lvl w:ilvl="7">
      <w:start w:val="1"/>
      <w:numFmt w:val="lowerLetter"/>
      <w:lvlText w:val="%8."/>
      <w:lvlJc w:val="left"/>
      <w:pPr>
        <w:ind w:left="1530" w:hanging="340"/>
      </w:pPr>
      <w:rPr>
        <w:rFonts w:hint="default"/>
      </w:rPr>
    </w:lvl>
    <w:lvl w:ilvl="8">
      <w:start w:val="1"/>
      <w:numFmt w:val="lowerRoman"/>
      <w:lvlText w:val="%9."/>
      <w:lvlJc w:val="left"/>
      <w:pPr>
        <w:ind w:left="1700" w:hanging="340"/>
      </w:pPr>
      <w:rPr>
        <w:rFonts w:hint="default"/>
      </w:rPr>
    </w:lvl>
  </w:abstractNum>
  <w:num w:numId="1">
    <w:abstractNumId w:val="0"/>
  </w:num>
  <w:num w:numId="2">
    <w:abstractNumId w:val="1"/>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
    <w15:presenceInfo w15:providerId="None" w15:userI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0924"/>
    <w:rsid w:val="000B0924"/>
    <w:rsid w:val="000D38FD"/>
    <w:rsid w:val="0014702C"/>
    <w:rsid w:val="001B4E81"/>
    <w:rsid w:val="001D6672"/>
    <w:rsid w:val="00206DD4"/>
    <w:rsid w:val="00287A26"/>
    <w:rsid w:val="00293C61"/>
    <w:rsid w:val="002A40A0"/>
    <w:rsid w:val="003726D3"/>
    <w:rsid w:val="003738CD"/>
    <w:rsid w:val="003A7F8C"/>
    <w:rsid w:val="003B1439"/>
    <w:rsid w:val="003D07A5"/>
    <w:rsid w:val="003D1010"/>
    <w:rsid w:val="00516638"/>
    <w:rsid w:val="0055542A"/>
    <w:rsid w:val="00561DDB"/>
    <w:rsid w:val="005A4C69"/>
    <w:rsid w:val="005D411E"/>
    <w:rsid w:val="00624DD7"/>
    <w:rsid w:val="00636785"/>
    <w:rsid w:val="00660936"/>
    <w:rsid w:val="0069358B"/>
    <w:rsid w:val="006D7851"/>
    <w:rsid w:val="006E7515"/>
    <w:rsid w:val="00736D5F"/>
    <w:rsid w:val="007512D7"/>
    <w:rsid w:val="007A6573"/>
    <w:rsid w:val="008131EA"/>
    <w:rsid w:val="00845713"/>
    <w:rsid w:val="00860495"/>
    <w:rsid w:val="008A16F3"/>
    <w:rsid w:val="008A1D1A"/>
    <w:rsid w:val="008D5647"/>
    <w:rsid w:val="0093052C"/>
    <w:rsid w:val="00A07313"/>
    <w:rsid w:val="00A144D3"/>
    <w:rsid w:val="00A254A6"/>
    <w:rsid w:val="00A32858"/>
    <w:rsid w:val="00A3691D"/>
    <w:rsid w:val="00A912EB"/>
    <w:rsid w:val="00B23264"/>
    <w:rsid w:val="00B7510A"/>
    <w:rsid w:val="00B8180F"/>
    <w:rsid w:val="00BA6D77"/>
    <w:rsid w:val="00BB0068"/>
    <w:rsid w:val="00C04838"/>
    <w:rsid w:val="00C470E0"/>
    <w:rsid w:val="00C51100"/>
    <w:rsid w:val="00C83264"/>
    <w:rsid w:val="00C968CB"/>
    <w:rsid w:val="00CC6C27"/>
    <w:rsid w:val="00CC75CA"/>
    <w:rsid w:val="00CD2F7F"/>
    <w:rsid w:val="00CE3E96"/>
    <w:rsid w:val="00D32CF9"/>
    <w:rsid w:val="00D56671"/>
    <w:rsid w:val="00D93D1E"/>
    <w:rsid w:val="00DB2A78"/>
    <w:rsid w:val="00DF510C"/>
    <w:rsid w:val="00E04A3E"/>
    <w:rsid w:val="00E27D2A"/>
    <w:rsid w:val="00EB1418"/>
    <w:rsid w:val="00EB55CE"/>
    <w:rsid w:val="00EB78DC"/>
    <w:rsid w:val="00F738B6"/>
    <w:rsid w:val="00F7580A"/>
    <w:rsid w:val="00F940A9"/>
    <w:rsid w:val="00F96E54"/>
    <w:rsid w:val="00FA0D99"/>
    <w:rsid w:val="00FB07A2"/>
    <w:rsid w:val="00FC029A"/>
    <w:rsid w:val="00FC4350"/>
    <w:rsid w:val="00FD6C38"/>
    <w:rsid w:val="00FF408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BFB5691-E665-4EF6-9AFB-150BBFD924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0B092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unhideWhenUsed/>
    <w:qFormat/>
    <w:rsid w:val="000B092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unhideWhenUsed/>
    <w:qFormat/>
    <w:rsid w:val="000B092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dpis4">
    <w:name w:val="heading 4"/>
    <w:basedOn w:val="Normln"/>
    <w:next w:val="Normln"/>
    <w:link w:val="Nadpis4Char"/>
    <w:uiPriority w:val="9"/>
    <w:unhideWhenUsed/>
    <w:qFormat/>
    <w:rsid w:val="000B0924"/>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unhideWhenUsed/>
    <w:qFormat/>
    <w:rsid w:val="000B0924"/>
    <w:pPr>
      <w:keepNext/>
      <w:keepLines/>
      <w:spacing w:before="40" w:after="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unhideWhenUsed/>
    <w:qFormat/>
    <w:rsid w:val="000B0924"/>
    <w:pPr>
      <w:keepNext/>
      <w:keepLines/>
      <w:spacing w:before="40" w:after="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unhideWhenUsed/>
    <w:qFormat/>
    <w:rsid w:val="000B0924"/>
    <w:pPr>
      <w:keepNext/>
      <w:keepLines/>
      <w:spacing w:before="40" w:after="0"/>
      <w:outlineLvl w:val="6"/>
    </w:pPr>
    <w:rPr>
      <w:rFonts w:asciiTheme="majorHAnsi" w:eastAsiaTheme="majorEastAsia" w:hAnsiTheme="majorHAnsi" w:cstheme="majorBidi"/>
      <w:i/>
      <w:iCs/>
      <w:color w:val="1F4D78"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0B0924"/>
    <w:rPr>
      <w:rFonts w:asciiTheme="majorHAnsi" w:eastAsiaTheme="majorEastAsia" w:hAnsiTheme="majorHAnsi" w:cstheme="majorBidi"/>
      <w:color w:val="2E74B5" w:themeColor="accent1" w:themeShade="BF"/>
      <w:sz w:val="32"/>
      <w:szCs w:val="32"/>
    </w:rPr>
  </w:style>
  <w:style w:type="character" w:customStyle="1" w:styleId="Nadpis2Char">
    <w:name w:val="Nadpis 2 Char"/>
    <w:basedOn w:val="Standardnpsmoodstavce"/>
    <w:link w:val="Nadpis2"/>
    <w:uiPriority w:val="9"/>
    <w:rsid w:val="000B0924"/>
    <w:rPr>
      <w:rFonts w:asciiTheme="majorHAnsi" w:eastAsiaTheme="majorEastAsia" w:hAnsiTheme="majorHAnsi" w:cstheme="majorBidi"/>
      <w:color w:val="2E74B5" w:themeColor="accent1" w:themeShade="BF"/>
      <w:sz w:val="26"/>
      <w:szCs w:val="26"/>
    </w:rPr>
  </w:style>
  <w:style w:type="table" w:styleId="Mkatabulky">
    <w:name w:val="Table Grid"/>
    <w:basedOn w:val="Normlntabulka"/>
    <w:uiPriority w:val="39"/>
    <w:rsid w:val="000B09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ARSmall">
    <w:name w:val="EAR Small"/>
    <w:basedOn w:val="Normln"/>
    <w:next w:val="Normln"/>
    <w:link w:val="EARSmallChar"/>
    <w:rsid w:val="000B0924"/>
    <w:pPr>
      <w:spacing w:before="120" w:after="60" w:line="240" w:lineRule="auto"/>
    </w:pPr>
    <w:rPr>
      <w:rFonts w:ascii="Arial" w:hAnsi="Arial" w:cs="Arial"/>
      <w:sz w:val="18"/>
    </w:rPr>
  </w:style>
  <w:style w:type="character" w:customStyle="1" w:styleId="EARSmallChar">
    <w:name w:val="EAR Small Char"/>
    <w:basedOn w:val="Standardnpsmoodstavce"/>
    <w:link w:val="EARSmall"/>
    <w:rsid w:val="000B0924"/>
    <w:rPr>
      <w:rFonts w:ascii="Arial" w:hAnsi="Arial" w:cs="Arial"/>
      <w:sz w:val="18"/>
    </w:rPr>
  </w:style>
  <w:style w:type="table" w:customStyle="1" w:styleId="EARTable">
    <w:name w:val="EAR Table"/>
    <w:basedOn w:val="Normlntabulka"/>
    <w:rsid w:val="000B0924"/>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shd w:val="clear" w:color="auto" w:fill="auto"/>
    </w:tc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firstCol">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character" w:customStyle="1" w:styleId="Nadpis3Char">
    <w:name w:val="Nadpis 3 Char"/>
    <w:basedOn w:val="Standardnpsmoodstavce"/>
    <w:link w:val="Nadpis3"/>
    <w:uiPriority w:val="9"/>
    <w:rsid w:val="000B0924"/>
    <w:rPr>
      <w:rFonts w:asciiTheme="majorHAnsi" w:eastAsiaTheme="majorEastAsia" w:hAnsiTheme="majorHAnsi" w:cstheme="majorBidi"/>
      <w:color w:val="1F4D78" w:themeColor="accent1" w:themeShade="7F"/>
      <w:sz w:val="24"/>
      <w:szCs w:val="24"/>
    </w:rPr>
  </w:style>
  <w:style w:type="character" w:customStyle="1" w:styleId="Nadpis4Char">
    <w:name w:val="Nadpis 4 Char"/>
    <w:basedOn w:val="Standardnpsmoodstavce"/>
    <w:link w:val="Nadpis4"/>
    <w:uiPriority w:val="9"/>
    <w:rsid w:val="000B0924"/>
    <w:rPr>
      <w:rFonts w:asciiTheme="majorHAnsi" w:eastAsiaTheme="majorEastAsia" w:hAnsiTheme="majorHAnsi" w:cstheme="majorBidi"/>
      <w:i/>
      <w:iCs/>
      <w:color w:val="2E74B5" w:themeColor="accent1" w:themeShade="BF"/>
    </w:rPr>
  </w:style>
  <w:style w:type="character" w:customStyle="1" w:styleId="Nadpis5Char">
    <w:name w:val="Nadpis 5 Char"/>
    <w:basedOn w:val="Standardnpsmoodstavce"/>
    <w:link w:val="Nadpis5"/>
    <w:uiPriority w:val="9"/>
    <w:rsid w:val="000B0924"/>
    <w:rPr>
      <w:rFonts w:asciiTheme="majorHAnsi" w:eastAsiaTheme="majorEastAsia" w:hAnsiTheme="majorHAnsi" w:cstheme="majorBidi"/>
      <w:color w:val="2E74B5" w:themeColor="accent1" w:themeShade="BF"/>
    </w:rPr>
  </w:style>
  <w:style w:type="character" w:customStyle="1" w:styleId="Nadpis6Char">
    <w:name w:val="Nadpis 6 Char"/>
    <w:basedOn w:val="Standardnpsmoodstavce"/>
    <w:link w:val="Nadpis6"/>
    <w:uiPriority w:val="9"/>
    <w:rsid w:val="000B0924"/>
    <w:rPr>
      <w:rFonts w:asciiTheme="majorHAnsi" w:eastAsiaTheme="majorEastAsia" w:hAnsiTheme="majorHAnsi" w:cstheme="majorBidi"/>
      <w:color w:val="1F4D78" w:themeColor="accent1" w:themeShade="7F"/>
    </w:rPr>
  </w:style>
  <w:style w:type="character" w:customStyle="1" w:styleId="Nadpis7Char">
    <w:name w:val="Nadpis 7 Char"/>
    <w:basedOn w:val="Standardnpsmoodstavce"/>
    <w:link w:val="Nadpis7"/>
    <w:uiPriority w:val="9"/>
    <w:rsid w:val="000B0924"/>
    <w:rPr>
      <w:rFonts w:asciiTheme="majorHAnsi" w:eastAsiaTheme="majorEastAsia" w:hAnsiTheme="majorHAnsi" w:cstheme="majorBidi"/>
      <w:i/>
      <w:iCs/>
      <w:color w:val="1F4D78" w:themeColor="accent1" w:themeShade="7F"/>
    </w:rPr>
  </w:style>
  <w:style w:type="paragraph" w:styleId="Zpat">
    <w:name w:val="footer"/>
    <w:basedOn w:val="Normln"/>
    <w:link w:val="ZpatChar"/>
    <w:uiPriority w:val="99"/>
    <w:unhideWhenUsed/>
    <w:rsid w:val="000B0924"/>
    <w:pPr>
      <w:tabs>
        <w:tab w:val="center" w:pos="4536"/>
        <w:tab w:val="right" w:pos="9072"/>
      </w:tabs>
      <w:spacing w:after="0" w:line="240" w:lineRule="auto"/>
    </w:pPr>
  </w:style>
  <w:style w:type="character" w:customStyle="1" w:styleId="ZpatChar">
    <w:name w:val="Zápatí Char"/>
    <w:basedOn w:val="Standardnpsmoodstavce"/>
    <w:link w:val="Zpat"/>
    <w:uiPriority w:val="99"/>
    <w:rsid w:val="000B0924"/>
  </w:style>
  <w:style w:type="paragraph" w:styleId="Nzev">
    <w:name w:val="Title"/>
    <w:basedOn w:val="Normln"/>
    <w:next w:val="Normln"/>
    <w:link w:val="NzevChar"/>
    <w:uiPriority w:val="10"/>
    <w:qFormat/>
    <w:rsid w:val="000B0924"/>
    <w:pPr>
      <w:suppressAutoHyphens/>
      <w:spacing w:after="300" w:line="100" w:lineRule="atLeast"/>
      <w:jc w:val="center"/>
    </w:pPr>
    <w:rPr>
      <w:rFonts w:ascii="Calibri" w:eastAsia="SimSun" w:hAnsi="Calibri" w:cs="font75"/>
      <w:b/>
      <w:bCs/>
      <w:color w:val="17365D"/>
      <w:spacing w:val="5"/>
      <w:kern w:val="1"/>
      <w:sz w:val="52"/>
      <w:szCs w:val="52"/>
      <w:lang w:eastAsia="hi-IN" w:bidi="hi-IN"/>
    </w:rPr>
  </w:style>
  <w:style w:type="character" w:customStyle="1" w:styleId="NzevChar">
    <w:name w:val="Název Char"/>
    <w:basedOn w:val="Standardnpsmoodstavce"/>
    <w:link w:val="Nzev"/>
    <w:uiPriority w:val="10"/>
    <w:rsid w:val="000B0924"/>
    <w:rPr>
      <w:rFonts w:ascii="Calibri" w:eastAsia="SimSun" w:hAnsi="Calibri" w:cs="font75"/>
      <w:b/>
      <w:bCs/>
      <w:color w:val="17365D"/>
      <w:spacing w:val="5"/>
      <w:kern w:val="1"/>
      <w:sz w:val="52"/>
      <w:szCs w:val="52"/>
      <w:lang w:eastAsia="hi-IN" w:bidi="hi-IN"/>
    </w:rPr>
  </w:style>
  <w:style w:type="paragraph" w:styleId="Nadpisobsahu">
    <w:name w:val="TOC Heading"/>
    <w:basedOn w:val="Nadpis1"/>
    <w:next w:val="Normln"/>
    <w:uiPriority w:val="39"/>
    <w:unhideWhenUsed/>
    <w:qFormat/>
    <w:rsid w:val="00A3691D"/>
    <w:pPr>
      <w:outlineLvl w:val="9"/>
    </w:pPr>
    <w:rPr>
      <w:lang w:eastAsia="cs-CZ"/>
    </w:rPr>
  </w:style>
  <w:style w:type="paragraph" w:styleId="Obsah1">
    <w:name w:val="toc 1"/>
    <w:basedOn w:val="Normln"/>
    <w:next w:val="Normln"/>
    <w:autoRedefine/>
    <w:uiPriority w:val="39"/>
    <w:unhideWhenUsed/>
    <w:rsid w:val="00A3691D"/>
    <w:pPr>
      <w:spacing w:after="100"/>
    </w:pPr>
  </w:style>
  <w:style w:type="paragraph" w:styleId="Obsah2">
    <w:name w:val="toc 2"/>
    <w:basedOn w:val="Normln"/>
    <w:next w:val="Normln"/>
    <w:autoRedefine/>
    <w:uiPriority w:val="39"/>
    <w:unhideWhenUsed/>
    <w:rsid w:val="00A3691D"/>
    <w:pPr>
      <w:spacing w:after="100"/>
      <w:ind w:left="220"/>
    </w:pPr>
  </w:style>
  <w:style w:type="paragraph" w:styleId="Obsah3">
    <w:name w:val="toc 3"/>
    <w:basedOn w:val="Normln"/>
    <w:next w:val="Normln"/>
    <w:autoRedefine/>
    <w:uiPriority w:val="39"/>
    <w:unhideWhenUsed/>
    <w:rsid w:val="00A3691D"/>
    <w:pPr>
      <w:spacing w:after="100"/>
      <w:ind w:left="440"/>
    </w:pPr>
  </w:style>
  <w:style w:type="character" w:styleId="Hypertextovodkaz">
    <w:name w:val="Hyperlink"/>
    <w:basedOn w:val="Standardnpsmoodstavce"/>
    <w:uiPriority w:val="99"/>
    <w:unhideWhenUsed/>
    <w:rsid w:val="00A3691D"/>
    <w:rPr>
      <w:color w:val="0563C1" w:themeColor="hyperlink"/>
      <w:u w:val="single"/>
    </w:rPr>
  </w:style>
  <w:style w:type="paragraph" w:styleId="Zhlav">
    <w:name w:val="header"/>
    <w:basedOn w:val="Normln"/>
    <w:link w:val="ZhlavChar"/>
    <w:uiPriority w:val="99"/>
    <w:unhideWhenUsed/>
    <w:rsid w:val="00A3691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3691D"/>
  </w:style>
  <w:style w:type="paragraph" w:customStyle="1" w:styleId="NZEV0">
    <w:name w:val="NÁZEV"/>
    <w:basedOn w:val="Obsah1"/>
    <w:rsid w:val="00CD2F7F"/>
    <w:pPr>
      <w:tabs>
        <w:tab w:val="left" w:pos="400"/>
        <w:tab w:val="left" w:pos="540"/>
        <w:tab w:val="right" w:leader="dot" w:pos="9062"/>
      </w:tabs>
      <w:spacing w:before="120" w:after="120" w:line="240" w:lineRule="auto"/>
      <w:ind w:left="540" w:hanging="540"/>
      <w:jc w:val="center"/>
    </w:pPr>
    <w:rPr>
      <w:rFonts w:ascii="Arial" w:eastAsia="Times New Roman" w:hAnsi="Arial" w:cs="Times New Roman"/>
      <w:b/>
      <w:bCs/>
      <w:caps/>
      <w:sz w:val="48"/>
      <w:szCs w:val="20"/>
      <w:lang w:eastAsia="cs-CZ"/>
    </w:rPr>
  </w:style>
  <w:style w:type="paragraph" w:customStyle="1" w:styleId="Normln11">
    <w:name w:val="Normální 11"/>
    <w:basedOn w:val="Normln"/>
    <w:rsid w:val="00CD2F7F"/>
    <w:pPr>
      <w:spacing w:after="0" w:line="240" w:lineRule="auto"/>
    </w:pPr>
    <w:rPr>
      <w:rFonts w:ascii="Arial" w:eastAsia="Times New Roman" w:hAnsi="Arial" w:cs="Times New Roman"/>
      <w:szCs w:val="24"/>
      <w:lang w:eastAsia="cs-CZ"/>
    </w:rPr>
  </w:style>
  <w:style w:type="numbering" w:customStyle="1" w:styleId="MainList">
    <w:name w:val="Main List"/>
    <w:uiPriority w:val="99"/>
    <w:rsid w:val="00EB55CE"/>
    <w:pPr>
      <w:numPr>
        <w:numId w:val="1"/>
      </w:numPr>
    </w:pPr>
  </w:style>
  <w:style w:type="paragraph" w:customStyle="1" w:styleId="Small">
    <w:name w:val="Small"/>
    <w:basedOn w:val="Normln"/>
    <w:link w:val="SmallChar"/>
    <w:qFormat/>
    <w:rsid w:val="00EB55CE"/>
    <w:pPr>
      <w:spacing w:after="0" w:line="276" w:lineRule="auto"/>
      <w:jc w:val="both"/>
    </w:pPr>
    <w:rPr>
      <w:rFonts w:ascii="Palatino Linotype" w:eastAsia="Calibri" w:hAnsi="Palatino Linotype" w:cs="Times New Roman"/>
      <w:sz w:val="18"/>
    </w:rPr>
  </w:style>
  <w:style w:type="character" w:customStyle="1" w:styleId="SmallChar">
    <w:name w:val="Small Char"/>
    <w:link w:val="Small"/>
    <w:rsid w:val="00EB55CE"/>
    <w:rPr>
      <w:rFonts w:ascii="Palatino Linotype" w:eastAsia="Calibri" w:hAnsi="Palatino Linotype" w:cs="Times New Roman"/>
      <w:sz w:val="18"/>
    </w:rPr>
  </w:style>
  <w:style w:type="character" w:styleId="Odkaznakoment">
    <w:name w:val="annotation reference"/>
    <w:uiPriority w:val="99"/>
    <w:semiHidden/>
    <w:unhideWhenUsed/>
    <w:rsid w:val="00EB55CE"/>
    <w:rPr>
      <w:sz w:val="16"/>
      <w:szCs w:val="16"/>
    </w:rPr>
  </w:style>
  <w:style w:type="paragraph" w:styleId="Textkomente">
    <w:name w:val="annotation text"/>
    <w:basedOn w:val="Normln"/>
    <w:link w:val="TextkomenteChar"/>
    <w:uiPriority w:val="99"/>
    <w:semiHidden/>
    <w:unhideWhenUsed/>
    <w:rsid w:val="00EB55CE"/>
    <w:pPr>
      <w:numPr>
        <w:ilvl w:val="1"/>
      </w:numPr>
      <w:spacing w:after="0" w:line="240" w:lineRule="auto"/>
      <w:ind w:left="454" w:hanging="454"/>
      <w:jc w:val="both"/>
    </w:pPr>
    <w:rPr>
      <w:rFonts w:ascii="Palatino Linotype" w:eastAsia="Calibri" w:hAnsi="Palatino Linotype" w:cs="Times New Roman"/>
      <w:sz w:val="20"/>
      <w:szCs w:val="20"/>
    </w:rPr>
  </w:style>
  <w:style w:type="character" w:customStyle="1" w:styleId="TextkomenteChar">
    <w:name w:val="Text komentáře Char"/>
    <w:basedOn w:val="Standardnpsmoodstavce"/>
    <w:link w:val="Textkomente"/>
    <w:uiPriority w:val="99"/>
    <w:semiHidden/>
    <w:rsid w:val="00EB55CE"/>
    <w:rPr>
      <w:rFonts w:ascii="Palatino Linotype" w:eastAsia="Calibri" w:hAnsi="Palatino Linotype" w:cs="Times New Roman"/>
      <w:sz w:val="20"/>
      <w:szCs w:val="20"/>
    </w:rPr>
  </w:style>
  <w:style w:type="paragraph" w:styleId="Textbubliny">
    <w:name w:val="Balloon Text"/>
    <w:basedOn w:val="Normln"/>
    <w:link w:val="TextbublinyChar"/>
    <w:uiPriority w:val="99"/>
    <w:semiHidden/>
    <w:unhideWhenUsed/>
    <w:rsid w:val="00EB55CE"/>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B55C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8218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z@mt-legal.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 TargetMode="External"/><Relationship Id="rId4" Type="http://schemas.openxmlformats.org/officeDocument/2006/relationships/settings" Target="settings.xml"/><Relationship Id="rId9" Type="http://schemas.openxmlformats.org/officeDocument/2006/relationships/image" Target="http://www.mpsv.cz/images/clanky/5699/logoMPSV-m-sm.jpg" TargetMode="External"/><Relationship Id="rId14"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O9nlM8Dbhx7rBDJJcwY3MRSKe3Y=</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nmPf5k2OJx1Law+hrUlt9rwZe38=</DigestValue>
    </Reference>
  </SignedInfo>
  <SignatureValue>kNKuWzbVFVEHW+V5Bwo7s6BLZBGK35xo0TkTqnUDbIMJOS1jNOfKFY/cqdZcrs6zP+iB3+ifpXay
ZWGKlmXyoNeIuqdG0tzmy6UZcwOmueSsjQait0zpBwnuXtguJsj7894/k5vYv/Hchon9JgTRz3J2
h1AA6xs41FuIAYac0oW0yHvRokCNnBLM2Sb9vzGtEoZBMLAtTJK+Ds3KmYbqfeFo6JvRnlmKnuGh
Asqce+x3NaG3VfK/OAvIV+hq/8XWGPdGaCFBmtdcf1u9C6AXNQetMh+wUUyBHET/gLt1SONE5Xr2
bUti/PUcTbO3RF9WsS20fJW2luTfRxrXUjRIRA==</SignatureValue>
  <KeyInfo>
    <X509Data>
      <X509Certificate>MIIH3zCCBcegAwIBAgIEAKoQkDANBgkqhkiG9w0BAQsFADB/MQswCQYDVQQGEwJDWjEoMCYGA1UE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</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/poO9RsKCOa0pX32vyNEHCabAoM=</DigestValue>
      </Reference>
      <Reference URI="/word/theme/theme1.xml?ContentType=application/vnd.openxmlformats-officedocument.theme+xml">
        <DigestMethod Algorithm="http://www.w3.org/2000/09/xmldsig#sha1"/>
        <DigestValue>0hFOjNVwYt0O3+SG1kp/YTb1ezo=</DigestValue>
      </Reference>
      <Reference URI="/word/media/image1.jpeg?ContentType=image/jpeg">
        <DigestMethod Algorithm="http://www.w3.org/2000/09/xmldsig#sha1"/>
        <DigestValue>8bihTwQ66S2cvpcEgIH2nlR/bwk=</DigestValue>
      </Reference>
      <Reference URI="/word/settings.xml?ContentType=application/vnd.openxmlformats-officedocument.wordprocessingml.settings+xml">
        <DigestMethod Algorithm="http://www.w3.org/2000/09/xmldsig#sha1"/>
        <DigestValue>PxENrYGWCJflL+7opKXflkZBqCo=</DigestValue>
      </Reference>
      <Reference URI="/word/styles.xml?ContentType=application/vnd.openxmlformats-officedocument.wordprocessingml.styles+xml">
        <DigestMethod Algorithm="http://www.w3.org/2000/09/xmldsig#sha1"/>
        <DigestValue>FZVbAbSNv9T7sj2mIwbb3J7JQww=</DigestValue>
      </Reference>
      <Reference URI="/word/numbering.xml?ContentType=application/vnd.openxmlformats-officedocument.wordprocessingml.numbering+xml">
        <DigestMethod Algorithm="http://www.w3.org/2000/09/xmldsig#sha1"/>
        <DigestValue>oBW0fnLYVGmWJcUSMY1LLgwCHM8=</DigestValue>
      </Reference>
      <Reference URI="/word/webSettings.xml?ContentType=application/vnd.openxmlformats-officedocument.wordprocessingml.webSettings+xml">
        <DigestMethod Algorithm="http://www.w3.org/2000/09/xmldsig#sha1"/>
        <DigestValue>jOkypdsCUrE86pQfqurXJp0rg14=</DigestValue>
      </Reference>
      <Reference URI="/word/footnotes.xml?ContentType=application/vnd.openxmlformats-officedocument.wordprocessingml.footnotes+xml">
        <DigestMethod Algorithm="http://www.w3.org/2000/09/xmldsig#sha1"/>
        <DigestValue>znhBMio5wbfSPEEt994+Rlm2nJI=</DigestValue>
      </Reference>
      <Reference URI="/word/footer2.xml?ContentType=application/vnd.openxmlformats-officedocument.wordprocessingml.footer+xml">
        <DigestMethod Algorithm="http://www.w3.org/2000/09/xmldsig#sha1"/>
        <DigestValue>t0RBb3io+l5+MgFkZav9R/uPy+k=</DigestValue>
      </Reference>
      <Reference URI="/word/document.xml?ContentType=application/vnd.openxmlformats-officedocument.wordprocessingml.document.main+xml">
        <DigestMethod Algorithm="http://www.w3.org/2000/09/xmldsig#sha1"/>
        <DigestValue>gAgaA5C22mDXJ9HvTJHnlugytnA=</DigestValue>
      </Reference>
      <Reference URI="/word/endnotes.xml?ContentType=application/vnd.openxmlformats-officedocument.wordprocessingml.endnotes+xml">
        <DigestMethod Algorithm="http://www.w3.org/2000/09/xmldsig#sha1"/>
        <DigestValue>HZOtYf15tntJ45nltWIb2zvqOsw=</DigestValue>
      </Reference>
      <Reference URI="/word/footer1.xml?ContentType=application/vnd.openxmlformats-officedocument.wordprocessingml.footer+xml">
        <DigestMethod Algorithm="http://www.w3.org/2000/09/xmldsig#sha1"/>
        <DigestValue>0fb0MFW+giv8e/WGv81l0H0Mnv0=</DigestValue>
      </Reference>
      <Reference URI="/word/header1.xml?ContentType=application/vnd.openxmlformats-officedocument.wordprocessingml.header+xml">
        <DigestMethod Algorithm="http://www.w3.org/2000/09/xmldsig#sha1"/>
        <DigestValue>ArTk9Vjt+/jT/YPL+Jti9KehypY=</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17"/>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nk0Gc7bfW/7yj5Yn2ufPm8F9FWM=</DigestValue>
      </Reference>
    </Manifest>
    <SignatureProperties>
      <SignatureProperty Id="idSignatureTime" Target="#idPackageSignature">
        <mdssi:SignatureTime>
          <mdssi:Format>YYYY-MM-DDThh:mm:ssTZD</mdssi:Format>
          <mdssi:Value>2016-09-23T12:46:17Z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2016-09-23T12:46:17Z</xd:SigningTime>
          <xd:SigningCertificate>
            <xd:Cert>
              <xd:CertDigest>
                <DigestMethod Algorithm="http://www.w3.org/2000/09/xmldsig#sha1"/>
                <DigestValue>wO+6kcb5cPfRMddtQ7SvSRnUExY=</DigestValue>
              </xd:CertDigest>
              <xd:IssuerSerial>
                <X509IssuerName>SERIALNUMBER=NTRCZ-26439395, O="První certifikační autorita, a.s.", CN=I.CA Qualified 2 CA/RSA 02/2016, C=CZ</X509IssuerName>
                <X509SerialNumber>11145360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C493B1-0792-418B-83F2-003E46D719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54</Pages>
  <Words>22527</Words>
  <Characters>132910</Characters>
  <Application>Microsoft Office Word</Application>
  <DocSecurity>0</DocSecurity>
  <Lines>1107</Lines>
  <Paragraphs>310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155127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astModifiedBy>
  <cp:revision>6</cp:revision>
  <cp:lastPrinted>2016-07-22T09:19:00Z</cp:lastPrinted>
  <dcterms:created xsi:type="dcterms:W3CDTF">2016-09-22T08:06:00Z</dcterms:created>
  <dcterms:modified xsi:type="dcterms:W3CDTF">2016-09-22T08:17:00Z</dcterms:modified>
</cp:coreProperties>
</file>